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84ABF" w14:paraId="0DF9B3AD" w14:textId="77777777" w:rsidTr="00FE4716">
        <w:tc>
          <w:tcPr>
            <w:tcW w:w="1620" w:type="dxa"/>
            <w:tcBorders>
              <w:bottom w:val="single" w:sz="4" w:space="0" w:color="auto"/>
            </w:tcBorders>
            <w:shd w:val="clear" w:color="auto" w:fill="FFFFFF"/>
            <w:vAlign w:val="center"/>
          </w:tcPr>
          <w:p w14:paraId="7FAE3869" w14:textId="77777777" w:rsidR="00984ABF" w:rsidRPr="00984ABF" w:rsidRDefault="00984ABF" w:rsidP="00FE4716">
            <w:pPr>
              <w:pStyle w:val="Header"/>
              <w:spacing w:before="120" w:after="120"/>
              <w:rPr>
                <w:rFonts w:ascii="Arial" w:hAnsi="Arial" w:cs="Arial"/>
                <w:b/>
                <w:bCs/>
                <w:sz w:val="24"/>
                <w:szCs w:val="24"/>
              </w:rPr>
            </w:pPr>
            <w:r w:rsidRPr="00984ABF">
              <w:rPr>
                <w:rFonts w:ascii="Arial" w:hAnsi="Arial" w:cs="Arial"/>
                <w:b/>
                <w:bCs/>
                <w:sz w:val="24"/>
                <w:szCs w:val="24"/>
              </w:rPr>
              <w:t>NPRR Number</w:t>
            </w:r>
          </w:p>
        </w:tc>
        <w:tc>
          <w:tcPr>
            <w:tcW w:w="1260" w:type="dxa"/>
            <w:tcBorders>
              <w:bottom w:val="single" w:sz="4" w:space="0" w:color="auto"/>
            </w:tcBorders>
            <w:vAlign w:val="center"/>
          </w:tcPr>
          <w:p w14:paraId="59B72056" w14:textId="77777777" w:rsidR="00984ABF" w:rsidRPr="00984ABF" w:rsidRDefault="00984ABF" w:rsidP="00FE4716">
            <w:pPr>
              <w:pStyle w:val="Header"/>
              <w:spacing w:before="120" w:after="120"/>
              <w:jc w:val="center"/>
              <w:rPr>
                <w:rFonts w:ascii="Arial" w:hAnsi="Arial" w:cs="Arial"/>
                <w:b/>
                <w:bCs/>
                <w:sz w:val="24"/>
                <w:szCs w:val="24"/>
              </w:rPr>
            </w:pPr>
            <w:hyperlink r:id="rId8" w:history="1">
              <w:r w:rsidRPr="00984ABF">
                <w:rPr>
                  <w:rStyle w:val="Hyperlink"/>
                  <w:rFonts w:ascii="Arial" w:hAnsi="Arial" w:cs="Arial"/>
                  <w:b/>
                  <w:bCs/>
                  <w:sz w:val="24"/>
                  <w:szCs w:val="24"/>
                </w:rPr>
                <w:t>1294</w:t>
              </w:r>
            </w:hyperlink>
          </w:p>
        </w:tc>
        <w:tc>
          <w:tcPr>
            <w:tcW w:w="900" w:type="dxa"/>
            <w:tcBorders>
              <w:bottom w:val="single" w:sz="4" w:space="0" w:color="auto"/>
            </w:tcBorders>
            <w:shd w:val="clear" w:color="auto" w:fill="FFFFFF"/>
            <w:vAlign w:val="center"/>
          </w:tcPr>
          <w:p w14:paraId="61605763" w14:textId="77777777" w:rsidR="00984ABF" w:rsidRPr="00984ABF" w:rsidRDefault="00984ABF" w:rsidP="00FE4716">
            <w:pPr>
              <w:pStyle w:val="Header"/>
              <w:spacing w:before="120" w:after="120"/>
              <w:rPr>
                <w:rFonts w:ascii="Arial" w:hAnsi="Arial" w:cs="Arial"/>
                <w:b/>
                <w:bCs/>
                <w:sz w:val="24"/>
                <w:szCs w:val="24"/>
              </w:rPr>
            </w:pPr>
            <w:r w:rsidRPr="00984ABF">
              <w:rPr>
                <w:rFonts w:ascii="Arial" w:hAnsi="Arial" w:cs="Arial"/>
                <w:b/>
                <w:bCs/>
                <w:sz w:val="24"/>
                <w:szCs w:val="24"/>
              </w:rPr>
              <w:t>NPRR Title</w:t>
            </w:r>
          </w:p>
        </w:tc>
        <w:tc>
          <w:tcPr>
            <w:tcW w:w="6660" w:type="dxa"/>
            <w:tcBorders>
              <w:bottom w:val="single" w:sz="4" w:space="0" w:color="auto"/>
            </w:tcBorders>
            <w:vAlign w:val="center"/>
          </w:tcPr>
          <w:p w14:paraId="48054A21" w14:textId="77777777" w:rsidR="00984ABF" w:rsidRPr="00984ABF" w:rsidRDefault="00984ABF" w:rsidP="00FE4716">
            <w:pPr>
              <w:pStyle w:val="Header"/>
              <w:spacing w:before="120" w:after="120"/>
              <w:rPr>
                <w:rFonts w:ascii="Arial" w:hAnsi="Arial" w:cs="Arial"/>
                <w:b/>
                <w:bCs/>
                <w:sz w:val="24"/>
                <w:szCs w:val="24"/>
              </w:rPr>
            </w:pPr>
            <w:r w:rsidRPr="00984ABF">
              <w:rPr>
                <w:rStyle w:val="ui-provider"/>
                <w:rFonts w:ascii="Arial" w:hAnsi="Arial" w:cs="Arial"/>
                <w:b/>
                <w:bCs/>
                <w:sz w:val="24"/>
                <w:szCs w:val="24"/>
              </w:rPr>
              <w:t xml:space="preserve">Move OBD to Section 22 – </w:t>
            </w:r>
            <w:r w:rsidRPr="00984ABF">
              <w:rPr>
                <w:rFonts w:ascii="Arial" w:hAnsi="Arial" w:cs="Arial"/>
                <w:b/>
                <w:bCs/>
                <w:sz w:val="24"/>
                <w:szCs w:val="24"/>
              </w:rPr>
              <w:t>Demand Response Data Definitions and Technical Specifications</w:t>
            </w:r>
          </w:p>
        </w:tc>
      </w:tr>
      <w:tr w:rsidR="00984ABF" w14:paraId="62D7B08E" w14:textId="77777777" w:rsidTr="00FE4716">
        <w:trPr>
          <w:trHeight w:val="413"/>
        </w:trPr>
        <w:tc>
          <w:tcPr>
            <w:tcW w:w="2880" w:type="dxa"/>
            <w:gridSpan w:val="2"/>
            <w:tcBorders>
              <w:top w:val="nil"/>
              <w:left w:val="nil"/>
              <w:bottom w:val="single" w:sz="4" w:space="0" w:color="auto"/>
              <w:right w:val="nil"/>
            </w:tcBorders>
            <w:vAlign w:val="center"/>
          </w:tcPr>
          <w:p w14:paraId="3F6EA59A" w14:textId="77777777" w:rsidR="00984ABF" w:rsidRDefault="00984ABF" w:rsidP="00FE4716">
            <w:pPr>
              <w:pStyle w:val="NormalArial"/>
            </w:pPr>
          </w:p>
        </w:tc>
        <w:tc>
          <w:tcPr>
            <w:tcW w:w="7560" w:type="dxa"/>
            <w:gridSpan w:val="2"/>
            <w:tcBorders>
              <w:top w:val="single" w:sz="4" w:space="0" w:color="auto"/>
              <w:left w:val="nil"/>
              <w:bottom w:val="nil"/>
              <w:right w:val="nil"/>
            </w:tcBorders>
            <w:vAlign w:val="center"/>
          </w:tcPr>
          <w:p w14:paraId="12D3CFCD" w14:textId="77777777" w:rsidR="00984ABF" w:rsidRDefault="00984ABF" w:rsidP="00FE4716">
            <w:pPr>
              <w:pStyle w:val="NormalArial"/>
              <w:spacing w:before="120" w:after="120"/>
            </w:pPr>
          </w:p>
        </w:tc>
      </w:tr>
      <w:tr w:rsidR="00984ABF" w14:paraId="25E7CE00" w14:textId="77777777" w:rsidTr="00FE4716">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79D2390" w14:textId="77777777" w:rsidR="00984ABF" w:rsidRPr="00984ABF" w:rsidRDefault="00984ABF" w:rsidP="00FE4716">
            <w:pPr>
              <w:pStyle w:val="Header"/>
              <w:spacing w:before="120" w:after="120"/>
              <w:rPr>
                <w:rFonts w:ascii="Arial" w:hAnsi="Arial" w:cs="Arial"/>
                <w:b/>
                <w:bCs/>
                <w:sz w:val="24"/>
                <w:szCs w:val="24"/>
              </w:rPr>
            </w:pPr>
            <w:r w:rsidRPr="00984ABF">
              <w:rPr>
                <w:rFonts w:ascii="Arial" w:hAnsi="Arial" w:cs="Arial"/>
                <w:b/>
                <w:bCs/>
                <w:sz w:val="24"/>
                <w:szCs w:val="24"/>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269F4F9" w14:textId="67B2784E" w:rsidR="00984ABF" w:rsidRDefault="00984ABF" w:rsidP="00FE4716">
            <w:pPr>
              <w:pStyle w:val="NormalArial"/>
              <w:spacing w:before="120" w:after="120"/>
            </w:pPr>
            <w:r>
              <w:t>November 1</w:t>
            </w:r>
            <w:r w:rsidR="003A55D1">
              <w:t>7</w:t>
            </w:r>
            <w:r>
              <w:t>, 2025</w:t>
            </w:r>
          </w:p>
        </w:tc>
      </w:tr>
      <w:tr w:rsidR="00984ABF" w14:paraId="38526246" w14:textId="77777777" w:rsidTr="00FE4716">
        <w:trPr>
          <w:trHeight w:val="467"/>
        </w:trPr>
        <w:tc>
          <w:tcPr>
            <w:tcW w:w="2880" w:type="dxa"/>
            <w:gridSpan w:val="2"/>
            <w:tcBorders>
              <w:top w:val="single" w:sz="4" w:space="0" w:color="auto"/>
              <w:left w:val="nil"/>
              <w:bottom w:val="nil"/>
              <w:right w:val="nil"/>
            </w:tcBorders>
            <w:shd w:val="clear" w:color="auto" w:fill="FFFFFF"/>
            <w:vAlign w:val="center"/>
          </w:tcPr>
          <w:p w14:paraId="48D68BCC" w14:textId="77777777" w:rsidR="00984ABF" w:rsidRPr="00984ABF" w:rsidRDefault="00984ABF" w:rsidP="00FE4716">
            <w:pPr>
              <w:pStyle w:val="NormalArial"/>
              <w:rPr>
                <w:rFonts w:cs="Arial"/>
                <w:b/>
                <w:bCs/>
              </w:rPr>
            </w:pPr>
          </w:p>
        </w:tc>
        <w:tc>
          <w:tcPr>
            <w:tcW w:w="7560" w:type="dxa"/>
            <w:gridSpan w:val="2"/>
            <w:tcBorders>
              <w:top w:val="nil"/>
              <w:left w:val="nil"/>
              <w:bottom w:val="nil"/>
              <w:right w:val="nil"/>
            </w:tcBorders>
            <w:vAlign w:val="center"/>
          </w:tcPr>
          <w:p w14:paraId="69BDFAFB" w14:textId="77777777" w:rsidR="00984ABF" w:rsidRDefault="00984ABF" w:rsidP="00FE4716">
            <w:pPr>
              <w:pStyle w:val="NormalArial"/>
            </w:pPr>
          </w:p>
        </w:tc>
      </w:tr>
      <w:tr w:rsidR="00984ABF" w14:paraId="1284B5BE" w14:textId="77777777" w:rsidTr="00FE4716">
        <w:trPr>
          <w:trHeight w:val="440"/>
        </w:trPr>
        <w:tc>
          <w:tcPr>
            <w:tcW w:w="10440" w:type="dxa"/>
            <w:gridSpan w:val="4"/>
            <w:tcBorders>
              <w:top w:val="single" w:sz="4" w:space="0" w:color="auto"/>
            </w:tcBorders>
            <w:shd w:val="clear" w:color="auto" w:fill="FFFFFF"/>
            <w:vAlign w:val="center"/>
          </w:tcPr>
          <w:p w14:paraId="4B90F145" w14:textId="77777777" w:rsidR="00984ABF" w:rsidRPr="00984ABF" w:rsidRDefault="00984ABF" w:rsidP="00FE4716">
            <w:pPr>
              <w:pStyle w:val="Header"/>
              <w:jc w:val="center"/>
              <w:rPr>
                <w:rFonts w:ascii="Arial" w:hAnsi="Arial" w:cs="Arial"/>
                <w:b/>
                <w:bCs/>
                <w:sz w:val="24"/>
                <w:szCs w:val="24"/>
              </w:rPr>
            </w:pPr>
            <w:r w:rsidRPr="00984ABF">
              <w:rPr>
                <w:rFonts w:ascii="Arial" w:hAnsi="Arial" w:cs="Arial"/>
                <w:b/>
                <w:bCs/>
                <w:sz w:val="24"/>
                <w:szCs w:val="24"/>
              </w:rPr>
              <w:t>Submitter’s Information</w:t>
            </w:r>
          </w:p>
        </w:tc>
      </w:tr>
      <w:tr w:rsidR="00984ABF" w14:paraId="65DC0B07" w14:textId="77777777" w:rsidTr="00FE4716">
        <w:trPr>
          <w:trHeight w:val="350"/>
        </w:trPr>
        <w:tc>
          <w:tcPr>
            <w:tcW w:w="2880" w:type="dxa"/>
            <w:gridSpan w:val="2"/>
            <w:shd w:val="clear" w:color="auto" w:fill="FFFFFF"/>
            <w:vAlign w:val="center"/>
          </w:tcPr>
          <w:p w14:paraId="083CED0E" w14:textId="77777777" w:rsidR="00984ABF" w:rsidRPr="00984ABF" w:rsidRDefault="00984ABF" w:rsidP="00FE4716">
            <w:pPr>
              <w:pStyle w:val="Header"/>
              <w:rPr>
                <w:rFonts w:ascii="Arial" w:hAnsi="Arial" w:cs="Arial"/>
                <w:b/>
                <w:bCs/>
                <w:sz w:val="24"/>
                <w:szCs w:val="24"/>
              </w:rPr>
            </w:pPr>
            <w:r w:rsidRPr="00984ABF">
              <w:rPr>
                <w:rFonts w:ascii="Arial" w:hAnsi="Arial" w:cs="Arial"/>
                <w:b/>
                <w:bCs/>
                <w:sz w:val="24"/>
                <w:szCs w:val="24"/>
              </w:rPr>
              <w:t>Name</w:t>
            </w:r>
          </w:p>
        </w:tc>
        <w:tc>
          <w:tcPr>
            <w:tcW w:w="7560" w:type="dxa"/>
            <w:gridSpan w:val="2"/>
            <w:vAlign w:val="center"/>
          </w:tcPr>
          <w:p w14:paraId="245ED9F3" w14:textId="20CD35CF" w:rsidR="00984ABF" w:rsidRDefault="008156DA" w:rsidP="00FE4716">
            <w:pPr>
              <w:pStyle w:val="NormalArial"/>
            </w:pPr>
            <w:r>
              <w:rPr>
                <w:rFonts w:cs="Arial"/>
              </w:rPr>
              <w:t>Carl Raish / Alex Sills</w:t>
            </w:r>
          </w:p>
        </w:tc>
      </w:tr>
      <w:tr w:rsidR="00984ABF" w14:paraId="76C84310" w14:textId="77777777" w:rsidTr="00FE4716">
        <w:trPr>
          <w:trHeight w:val="350"/>
        </w:trPr>
        <w:tc>
          <w:tcPr>
            <w:tcW w:w="2880" w:type="dxa"/>
            <w:gridSpan w:val="2"/>
            <w:shd w:val="clear" w:color="auto" w:fill="FFFFFF"/>
            <w:vAlign w:val="center"/>
          </w:tcPr>
          <w:p w14:paraId="459FFDE2" w14:textId="77777777" w:rsidR="00984ABF" w:rsidRPr="00984ABF" w:rsidRDefault="00984ABF" w:rsidP="00FE4716">
            <w:pPr>
              <w:pStyle w:val="Header"/>
              <w:rPr>
                <w:rFonts w:ascii="Arial" w:hAnsi="Arial" w:cs="Arial"/>
                <w:b/>
                <w:bCs/>
                <w:sz w:val="24"/>
                <w:szCs w:val="24"/>
              </w:rPr>
            </w:pPr>
            <w:r w:rsidRPr="00984ABF">
              <w:rPr>
                <w:rFonts w:ascii="Arial" w:hAnsi="Arial" w:cs="Arial"/>
                <w:b/>
                <w:bCs/>
                <w:sz w:val="24"/>
                <w:szCs w:val="24"/>
              </w:rPr>
              <w:t>E-mail Address</w:t>
            </w:r>
          </w:p>
        </w:tc>
        <w:tc>
          <w:tcPr>
            <w:tcW w:w="7560" w:type="dxa"/>
            <w:gridSpan w:val="2"/>
            <w:vAlign w:val="center"/>
          </w:tcPr>
          <w:p w14:paraId="25DBA7FC" w14:textId="765DA849" w:rsidR="00984ABF" w:rsidRDefault="008156DA" w:rsidP="00FE4716">
            <w:pPr>
              <w:pStyle w:val="NormalArial"/>
            </w:pPr>
            <w:hyperlink r:id="rId9" w:history="1">
              <w:r>
                <w:rPr>
                  <w:rStyle w:val="Hyperlink"/>
                  <w:rFonts w:cs="Arial"/>
                </w:rPr>
                <w:t>Carl.Raish@ercot.com</w:t>
              </w:r>
            </w:hyperlink>
            <w:r>
              <w:rPr>
                <w:rFonts w:cs="Arial"/>
              </w:rPr>
              <w:t xml:space="preserve"> / </w:t>
            </w:r>
            <w:hyperlink r:id="rId10" w:history="1">
              <w:r w:rsidRPr="00E964C3">
                <w:rPr>
                  <w:rStyle w:val="Hyperlink"/>
                  <w:rFonts w:cs="Arial"/>
                </w:rPr>
                <w:t>Alex.Sills@ercot.com</w:t>
              </w:r>
            </w:hyperlink>
            <w:r>
              <w:rPr>
                <w:rFonts w:cs="Arial"/>
              </w:rPr>
              <w:t xml:space="preserve"> </w:t>
            </w:r>
            <w:r w:rsidR="00984ABF">
              <w:rPr>
                <w:rFonts w:cs="Arial"/>
              </w:rPr>
              <w:t xml:space="preserve">  </w:t>
            </w:r>
            <w:r w:rsidR="00984ABF" w:rsidRPr="00E04213">
              <w:rPr>
                <w:rFonts w:cs="Arial"/>
              </w:rPr>
              <w:t xml:space="preserve"> </w:t>
            </w:r>
          </w:p>
        </w:tc>
      </w:tr>
      <w:tr w:rsidR="00984ABF" w14:paraId="04159F16" w14:textId="77777777" w:rsidTr="00FE4716">
        <w:trPr>
          <w:trHeight w:val="350"/>
        </w:trPr>
        <w:tc>
          <w:tcPr>
            <w:tcW w:w="2880" w:type="dxa"/>
            <w:gridSpan w:val="2"/>
            <w:shd w:val="clear" w:color="auto" w:fill="FFFFFF"/>
            <w:vAlign w:val="center"/>
          </w:tcPr>
          <w:p w14:paraId="7BC1B8D1" w14:textId="77777777" w:rsidR="00984ABF" w:rsidRPr="00984ABF" w:rsidRDefault="00984ABF" w:rsidP="00FE4716">
            <w:pPr>
              <w:pStyle w:val="Header"/>
              <w:rPr>
                <w:rFonts w:ascii="Arial" w:hAnsi="Arial" w:cs="Arial"/>
                <w:b/>
                <w:bCs/>
                <w:sz w:val="24"/>
                <w:szCs w:val="24"/>
              </w:rPr>
            </w:pPr>
            <w:r w:rsidRPr="00984ABF">
              <w:rPr>
                <w:rFonts w:ascii="Arial" w:hAnsi="Arial" w:cs="Arial"/>
                <w:b/>
                <w:bCs/>
                <w:sz w:val="24"/>
                <w:szCs w:val="24"/>
              </w:rPr>
              <w:t>Company</w:t>
            </w:r>
          </w:p>
        </w:tc>
        <w:tc>
          <w:tcPr>
            <w:tcW w:w="7560" w:type="dxa"/>
            <w:gridSpan w:val="2"/>
            <w:vAlign w:val="center"/>
          </w:tcPr>
          <w:p w14:paraId="51DC1B71" w14:textId="77777777" w:rsidR="00984ABF" w:rsidRDefault="00984ABF" w:rsidP="00FE4716">
            <w:pPr>
              <w:pStyle w:val="NormalArial"/>
            </w:pPr>
            <w:r w:rsidRPr="00E04213">
              <w:rPr>
                <w:rFonts w:cs="Arial"/>
              </w:rPr>
              <w:t>ERCOT</w:t>
            </w:r>
          </w:p>
        </w:tc>
      </w:tr>
      <w:tr w:rsidR="00984ABF" w14:paraId="66CD6684" w14:textId="77777777" w:rsidTr="00FE4716">
        <w:trPr>
          <w:trHeight w:val="350"/>
        </w:trPr>
        <w:tc>
          <w:tcPr>
            <w:tcW w:w="2880" w:type="dxa"/>
            <w:gridSpan w:val="2"/>
            <w:tcBorders>
              <w:bottom w:val="single" w:sz="4" w:space="0" w:color="auto"/>
            </w:tcBorders>
            <w:shd w:val="clear" w:color="auto" w:fill="FFFFFF"/>
            <w:vAlign w:val="center"/>
          </w:tcPr>
          <w:p w14:paraId="4C84CB16" w14:textId="77777777" w:rsidR="00984ABF" w:rsidRPr="00984ABF" w:rsidRDefault="00984ABF" w:rsidP="00FE4716">
            <w:pPr>
              <w:pStyle w:val="Header"/>
              <w:rPr>
                <w:rFonts w:ascii="Arial" w:hAnsi="Arial" w:cs="Arial"/>
                <w:b/>
                <w:bCs/>
                <w:sz w:val="24"/>
                <w:szCs w:val="24"/>
              </w:rPr>
            </w:pPr>
            <w:r w:rsidRPr="00984ABF">
              <w:rPr>
                <w:rFonts w:ascii="Arial" w:hAnsi="Arial" w:cs="Arial"/>
                <w:b/>
                <w:bCs/>
                <w:sz w:val="24"/>
                <w:szCs w:val="24"/>
              </w:rPr>
              <w:t>Phone Number</w:t>
            </w:r>
          </w:p>
        </w:tc>
        <w:tc>
          <w:tcPr>
            <w:tcW w:w="7560" w:type="dxa"/>
            <w:gridSpan w:val="2"/>
            <w:tcBorders>
              <w:bottom w:val="single" w:sz="4" w:space="0" w:color="auto"/>
            </w:tcBorders>
            <w:vAlign w:val="center"/>
          </w:tcPr>
          <w:p w14:paraId="1D6FD865" w14:textId="10AB22AA" w:rsidR="00984ABF" w:rsidRDefault="00984ABF" w:rsidP="00FE4716">
            <w:pPr>
              <w:pStyle w:val="NormalArial"/>
            </w:pPr>
            <w:r w:rsidRPr="00E04213">
              <w:rPr>
                <w:rFonts w:cs="Arial"/>
              </w:rPr>
              <w:t>512-</w:t>
            </w:r>
            <w:r w:rsidR="008156DA">
              <w:rPr>
                <w:rFonts w:cs="Arial"/>
              </w:rPr>
              <w:t>248-3876 / 512-248-6553</w:t>
            </w:r>
          </w:p>
        </w:tc>
      </w:tr>
      <w:tr w:rsidR="00984ABF" w14:paraId="5E942C7D" w14:textId="77777777" w:rsidTr="00FE4716">
        <w:trPr>
          <w:trHeight w:val="350"/>
        </w:trPr>
        <w:tc>
          <w:tcPr>
            <w:tcW w:w="2880" w:type="dxa"/>
            <w:gridSpan w:val="2"/>
            <w:shd w:val="clear" w:color="auto" w:fill="FFFFFF"/>
            <w:vAlign w:val="center"/>
          </w:tcPr>
          <w:p w14:paraId="70E2CF42" w14:textId="77777777" w:rsidR="00984ABF" w:rsidRPr="00984ABF" w:rsidRDefault="00984ABF" w:rsidP="00FE4716">
            <w:pPr>
              <w:pStyle w:val="Header"/>
              <w:rPr>
                <w:rFonts w:ascii="Arial" w:hAnsi="Arial" w:cs="Arial"/>
                <w:b/>
                <w:bCs/>
                <w:sz w:val="24"/>
                <w:szCs w:val="24"/>
              </w:rPr>
            </w:pPr>
            <w:r w:rsidRPr="00984ABF">
              <w:rPr>
                <w:rFonts w:ascii="Arial" w:hAnsi="Arial" w:cs="Arial"/>
                <w:b/>
                <w:bCs/>
                <w:sz w:val="24"/>
                <w:szCs w:val="24"/>
              </w:rPr>
              <w:t>Cell Number</w:t>
            </w:r>
          </w:p>
        </w:tc>
        <w:tc>
          <w:tcPr>
            <w:tcW w:w="7560" w:type="dxa"/>
            <w:gridSpan w:val="2"/>
            <w:vAlign w:val="center"/>
          </w:tcPr>
          <w:p w14:paraId="48361A1A" w14:textId="77777777" w:rsidR="00984ABF" w:rsidRDefault="00984ABF" w:rsidP="00FE4716">
            <w:pPr>
              <w:pStyle w:val="NormalArial"/>
            </w:pPr>
          </w:p>
        </w:tc>
      </w:tr>
      <w:tr w:rsidR="00984ABF" w14:paraId="2DAA2D20" w14:textId="77777777" w:rsidTr="00FE4716">
        <w:trPr>
          <w:trHeight w:val="350"/>
        </w:trPr>
        <w:tc>
          <w:tcPr>
            <w:tcW w:w="2880" w:type="dxa"/>
            <w:gridSpan w:val="2"/>
            <w:tcBorders>
              <w:bottom w:val="single" w:sz="4" w:space="0" w:color="auto"/>
            </w:tcBorders>
            <w:shd w:val="clear" w:color="auto" w:fill="FFFFFF"/>
            <w:vAlign w:val="center"/>
          </w:tcPr>
          <w:p w14:paraId="757B9777" w14:textId="77777777" w:rsidR="00984ABF" w:rsidRPr="00984ABF" w:rsidDel="00075A94" w:rsidRDefault="00984ABF" w:rsidP="00FE4716">
            <w:pPr>
              <w:pStyle w:val="Header"/>
              <w:rPr>
                <w:rFonts w:ascii="Arial" w:hAnsi="Arial" w:cs="Arial"/>
                <w:b/>
                <w:bCs/>
                <w:sz w:val="24"/>
                <w:szCs w:val="24"/>
              </w:rPr>
            </w:pPr>
            <w:r w:rsidRPr="00984ABF">
              <w:rPr>
                <w:rFonts w:ascii="Arial" w:hAnsi="Arial" w:cs="Arial"/>
                <w:b/>
                <w:bCs/>
                <w:sz w:val="24"/>
                <w:szCs w:val="24"/>
              </w:rPr>
              <w:t>Market Segment</w:t>
            </w:r>
          </w:p>
        </w:tc>
        <w:tc>
          <w:tcPr>
            <w:tcW w:w="7560" w:type="dxa"/>
            <w:gridSpan w:val="2"/>
            <w:tcBorders>
              <w:bottom w:val="single" w:sz="4" w:space="0" w:color="auto"/>
            </w:tcBorders>
            <w:vAlign w:val="center"/>
          </w:tcPr>
          <w:p w14:paraId="216EAB31" w14:textId="77777777" w:rsidR="00984ABF" w:rsidRDefault="00984ABF" w:rsidP="00FE4716">
            <w:pPr>
              <w:pStyle w:val="NormalArial"/>
            </w:pPr>
            <w:r w:rsidRPr="00E04213">
              <w:rPr>
                <w:rFonts w:cs="Arial"/>
              </w:rPr>
              <w:t>Not Applicable</w:t>
            </w:r>
          </w:p>
        </w:tc>
      </w:tr>
    </w:tbl>
    <w:p w14:paraId="7491F28C" w14:textId="77777777" w:rsidR="00984ABF" w:rsidRDefault="00984ABF" w:rsidP="00984AB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84ABF" w:rsidRPr="00E04213" w14:paraId="7370314B" w14:textId="77777777" w:rsidTr="00FE4716">
        <w:trPr>
          <w:trHeight w:val="350"/>
        </w:trPr>
        <w:tc>
          <w:tcPr>
            <w:tcW w:w="10440" w:type="dxa"/>
            <w:tcBorders>
              <w:bottom w:val="single" w:sz="4" w:space="0" w:color="auto"/>
            </w:tcBorders>
            <w:shd w:val="clear" w:color="auto" w:fill="FFFFFF"/>
            <w:vAlign w:val="center"/>
          </w:tcPr>
          <w:p w14:paraId="523FC4DD" w14:textId="7D193020" w:rsidR="00984ABF" w:rsidRPr="00E04213" w:rsidRDefault="00984ABF" w:rsidP="00FE4716">
            <w:pPr>
              <w:tabs>
                <w:tab w:val="center" w:pos="4320"/>
                <w:tab w:val="right" w:pos="8640"/>
              </w:tabs>
              <w:spacing w:after="0" w:line="240" w:lineRule="auto"/>
              <w:jc w:val="center"/>
              <w:rPr>
                <w:rFonts w:ascii="Arial" w:hAnsi="Arial" w:cs="Arial"/>
                <w:b/>
                <w:bCs/>
                <w:color w:val="000000"/>
                <w:sz w:val="24"/>
                <w:szCs w:val="24"/>
              </w:rPr>
            </w:pPr>
            <w:r w:rsidRPr="00B212DA">
              <w:rPr>
                <w:rFonts w:ascii="Arial" w:hAnsi="Arial" w:cs="Arial"/>
                <w:b/>
                <w:bCs/>
                <w:color w:val="000000"/>
                <w:sz w:val="24"/>
                <w:szCs w:val="24"/>
              </w:rPr>
              <w:t>Comments</w:t>
            </w:r>
          </w:p>
        </w:tc>
      </w:tr>
    </w:tbl>
    <w:p w14:paraId="6BA9B391" w14:textId="44D7DE0C" w:rsidR="00F84758" w:rsidRPr="00E04213" w:rsidRDefault="00984ABF" w:rsidP="00984ABF">
      <w:pPr>
        <w:tabs>
          <w:tab w:val="num" w:pos="0"/>
        </w:tabs>
        <w:spacing w:before="120" w:after="120"/>
        <w:rPr>
          <w:rFonts w:ascii="Arial" w:hAnsi="Arial" w:cs="Arial"/>
          <w:sz w:val="24"/>
          <w:szCs w:val="24"/>
        </w:rPr>
      </w:pPr>
      <w:r>
        <w:rPr>
          <w:rFonts w:ascii="Arial" w:hAnsi="Arial" w:cs="Arial"/>
          <w:sz w:val="24"/>
          <w:szCs w:val="24"/>
        </w:rPr>
        <w:t xml:space="preserve">ERCOT </w:t>
      </w:r>
      <w:r w:rsidRPr="00984ABF">
        <w:rPr>
          <w:rFonts w:ascii="Arial" w:hAnsi="Arial" w:cs="Arial"/>
          <w:sz w:val="24"/>
          <w:szCs w:val="24"/>
        </w:rPr>
        <w:t xml:space="preserve">submits these comments to Nodal Protocol Revision Request (NPRR) 1294, </w:t>
      </w:r>
      <w:r w:rsidRPr="00984ABF">
        <w:rPr>
          <w:rStyle w:val="ui-provider"/>
          <w:rFonts w:ascii="Arial" w:hAnsi="Arial" w:cs="Arial"/>
          <w:sz w:val="24"/>
          <w:szCs w:val="24"/>
        </w:rPr>
        <w:t xml:space="preserve">Move OBD to Section 22 – </w:t>
      </w:r>
      <w:r w:rsidRPr="00984ABF">
        <w:rPr>
          <w:rFonts w:ascii="Arial" w:hAnsi="Arial" w:cs="Arial"/>
          <w:sz w:val="24"/>
          <w:szCs w:val="24"/>
        </w:rPr>
        <w:t>Demand Response Data Definitions and Technical Specifications</w:t>
      </w:r>
      <w:r>
        <w:rPr>
          <w:rFonts w:ascii="Arial" w:hAnsi="Arial" w:cs="Arial"/>
          <w:sz w:val="24"/>
          <w:szCs w:val="24"/>
        </w:rPr>
        <w:t xml:space="preserve">, to eliminate the need for Excel file Appendices B and C that serve as templates for the </w:t>
      </w:r>
      <w:r w:rsidR="00384D76">
        <w:rPr>
          <w:rFonts w:ascii="Arial" w:hAnsi="Arial" w:cs="Arial"/>
          <w:sz w:val="24"/>
          <w:szCs w:val="24"/>
        </w:rPr>
        <w:t>Non-Opt-In Entity (</w:t>
      </w:r>
      <w:r>
        <w:rPr>
          <w:rFonts w:ascii="Arial" w:hAnsi="Arial" w:cs="Arial"/>
          <w:sz w:val="24"/>
          <w:szCs w:val="24"/>
        </w:rPr>
        <w:t>NOIE</w:t>
      </w:r>
      <w:r w:rsidR="00384D76">
        <w:rPr>
          <w:rFonts w:ascii="Arial" w:hAnsi="Arial" w:cs="Arial"/>
          <w:sz w:val="24"/>
          <w:szCs w:val="24"/>
        </w:rPr>
        <w:t>)</w:t>
      </w:r>
      <w:r>
        <w:rPr>
          <w:rFonts w:ascii="Arial" w:hAnsi="Arial" w:cs="Arial"/>
          <w:sz w:val="24"/>
          <w:szCs w:val="24"/>
        </w:rPr>
        <w:t xml:space="preserve"> Submission File and the </w:t>
      </w:r>
      <w:r w:rsidR="00384D76">
        <w:rPr>
          <w:rFonts w:ascii="Arial" w:hAnsi="Arial" w:cs="Arial"/>
          <w:sz w:val="24"/>
          <w:szCs w:val="24"/>
        </w:rPr>
        <w:t>Retail Electric Provider (</w:t>
      </w:r>
      <w:r>
        <w:rPr>
          <w:rFonts w:ascii="Arial" w:hAnsi="Arial" w:cs="Arial"/>
          <w:sz w:val="24"/>
          <w:szCs w:val="24"/>
        </w:rPr>
        <w:t>REP</w:t>
      </w:r>
      <w:r w:rsidR="00384D76">
        <w:rPr>
          <w:rFonts w:ascii="Arial" w:hAnsi="Arial" w:cs="Arial"/>
          <w:sz w:val="24"/>
          <w:szCs w:val="24"/>
        </w:rPr>
        <w:t>)</w:t>
      </w:r>
      <w:r>
        <w:rPr>
          <w:rFonts w:ascii="Arial" w:hAnsi="Arial" w:cs="Arial"/>
          <w:sz w:val="24"/>
          <w:szCs w:val="24"/>
        </w:rPr>
        <w:t xml:space="preserve"> Event File</w:t>
      </w:r>
      <w:r w:rsidR="00384D76">
        <w:rPr>
          <w:rFonts w:ascii="Arial" w:hAnsi="Arial" w:cs="Arial"/>
          <w:sz w:val="24"/>
          <w:szCs w:val="24"/>
        </w:rPr>
        <w:t xml:space="preserve">.  </w:t>
      </w:r>
      <w:r w:rsidR="00B212DA" w:rsidRPr="00B212DA">
        <w:rPr>
          <w:rFonts w:ascii="Arial" w:hAnsi="Arial" w:cs="Arial"/>
          <w:sz w:val="24"/>
          <w:szCs w:val="24"/>
        </w:rPr>
        <w:t>These comments instead clarify data exchange instructions by placing non-Excel (.csv) template instructions within the proposed Attachment S, Demand Response Data Definitions and Technical Specifications</w:t>
      </w:r>
      <w:r w:rsidR="00E62034">
        <w:rPr>
          <w:rFonts w:ascii="Arial" w:hAnsi="Arial" w:cs="Arial"/>
          <w:sz w:val="24"/>
          <w:szCs w:val="24"/>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4213" w:rsidRPr="00E04213" w14:paraId="7CBB6742" w14:textId="77777777" w:rsidTr="008C2BA3">
        <w:trPr>
          <w:trHeight w:val="350"/>
        </w:trPr>
        <w:tc>
          <w:tcPr>
            <w:tcW w:w="10440" w:type="dxa"/>
            <w:tcBorders>
              <w:bottom w:val="single" w:sz="4" w:space="0" w:color="auto"/>
            </w:tcBorders>
            <w:shd w:val="clear" w:color="auto" w:fill="FFFFFF"/>
            <w:vAlign w:val="center"/>
          </w:tcPr>
          <w:p w14:paraId="685AC16D" w14:textId="77777777" w:rsidR="00E04213" w:rsidRPr="00E04213" w:rsidRDefault="00E04213" w:rsidP="00743153">
            <w:pPr>
              <w:tabs>
                <w:tab w:val="center" w:pos="4320"/>
                <w:tab w:val="right" w:pos="8640"/>
              </w:tabs>
              <w:spacing w:after="0" w:line="240" w:lineRule="auto"/>
              <w:jc w:val="center"/>
              <w:rPr>
                <w:rFonts w:ascii="Arial" w:hAnsi="Arial" w:cs="Arial"/>
                <w:b/>
                <w:bCs/>
                <w:color w:val="000000"/>
                <w:sz w:val="24"/>
                <w:szCs w:val="24"/>
              </w:rPr>
            </w:pPr>
            <w:r w:rsidRPr="00E04213">
              <w:rPr>
                <w:rFonts w:ascii="Arial" w:hAnsi="Arial" w:cs="Arial"/>
                <w:b/>
                <w:bCs/>
                <w:color w:val="000000"/>
                <w:sz w:val="24"/>
                <w:szCs w:val="24"/>
              </w:rPr>
              <w:t>Market Rules Notes</w:t>
            </w:r>
          </w:p>
        </w:tc>
      </w:tr>
    </w:tbl>
    <w:p w14:paraId="55703190" w14:textId="799F6650" w:rsidR="00984ABF" w:rsidRPr="00984ABF" w:rsidRDefault="00E04213" w:rsidP="00984ABF">
      <w:pPr>
        <w:pStyle w:val="NormalArial"/>
        <w:spacing w:before="120" w:after="120"/>
        <w:rPr>
          <w:rFonts w:cs="Arial"/>
          <w:color w:val="000000"/>
        </w:rPr>
      </w:pPr>
      <w:r w:rsidRPr="00E04213">
        <w:rPr>
          <w:rFonts w:cs="Arial"/>
          <w:color w:val="000000"/>
        </w:rPr>
        <w:t xml:space="preserve">To improve transparency, existing Other Binding Document language for new Section 22, Attachment </w:t>
      </w:r>
      <w:r w:rsidR="00EE5ED9">
        <w:rPr>
          <w:rFonts w:cs="Arial"/>
          <w:color w:val="000000"/>
        </w:rPr>
        <w:t>S</w:t>
      </w:r>
      <w:r w:rsidRPr="00E04213">
        <w:rPr>
          <w:rFonts w:cs="Arial"/>
          <w:color w:val="000000"/>
        </w:rPr>
        <w:t>, is represented as blackline, with only proposed changes marked as redline.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84ABF" w14:paraId="0A5D2228" w14:textId="77777777" w:rsidTr="00FE4716">
        <w:trPr>
          <w:trHeight w:val="350"/>
        </w:trPr>
        <w:tc>
          <w:tcPr>
            <w:tcW w:w="10440" w:type="dxa"/>
            <w:tcBorders>
              <w:bottom w:val="single" w:sz="4" w:space="0" w:color="auto"/>
            </w:tcBorders>
            <w:shd w:val="clear" w:color="auto" w:fill="FFFFFF"/>
            <w:vAlign w:val="center"/>
          </w:tcPr>
          <w:p w14:paraId="4C2A35C2" w14:textId="77777777" w:rsidR="00984ABF" w:rsidRPr="00984ABF" w:rsidRDefault="00984ABF" w:rsidP="00FE4716">
            <w:pPr>
              <w:pStyle w:val="Header"/>
              <w:jc w:val="center"/>
              <w:rPr>
                <w:rFonts w:ascii="Arial" w:hAnsi="Arial" w:cs="Arial"/>
                <w:b/>
                <w:bCs/>
                <w:sz w:val="24"/>
                <w:szCs w:val="24"/>
              </w:rPr>
            </w:pPr>
            <w:r w:rsidRPr="00984ABF">
              <w:rPr>
                <w:rFonts w:ascii="Arial" w:hAnsi="Arial" w:cs="Arial"/>
                <w:b/>
                <w:bCs/>
                <w:sz w:val="24"/>
                <w:szCs w:val="24"/>
              </w:rPr>
              <w:t>Revised Cover Page Language</w:t>
            </w:r>
          </w:p>
        </w:tc>
      </w:tr>
    </w:tbl>
    <w:p w14:paraId="752243A5" w14:textId="78384C41" w:rsidR="00984ABF" w:rsidRPr="00984ABF" w:rsidRDefault="00984ABF" w:rsidP="00984ABF">
      <w:pPr>
        <w:pStyle w:val="BodyText"/>
        <w:spacing w:before="120"/>
        <w:rPr>
          <w:rFonts w:ascii="Arial" w:hAnsi="Arial" w:cs="Arial"/>
          <w:bCs/>
          <w:color w:val="000000"/>
        </w:rPr>
      </w:pPr>
      <w:r w:rsidRPr="007A40A7">
        <w:rPr>
          <w:rFonts w:ascii="Arial" w:hAnsi="Arial" w:cs="Arial"/>
          <w:bCs/>
          <w:color w:val="000000"/>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4213" w:rsidRPr="00E04213" w14:paraId="76956260" w14:textId="77777777" w:rsidTr="008C2BA3">
        <w:trPr>
          <w:trHeight w:val="350"/>
        </w:trPr>
        <w:tc>
          <w:tcPr>
            <w:tcW w:w="10440" w:type="dxa"/>
            <w:tcBorders>
              <w:bottom w:val="single" w:sz="4" w:space="0" w:color="auto"/>
            </w:tcBorders>
            <w:shd w:val="clear" w:color="auto" w:fill="FFFFFF"/>
            <w:vAlign w:val="center"/>
          </w:tcPr>
          <w:p w14:paraId="7A5A55AA" w14:textId="44DB726F" w:rsidR="00E04213" w:rsidRPr="00E04213" w:rsidRDefault="00743153" w:rsidP="008C2BA3">
            <w:pPr>
              <w:pStyle w:val="Header"/>
              <w:jc w:val="center"/>
              <w:rPr>
                <w:rFonts w:ascii="Arial" w:hAnsi="Arial" w:cs="Arial"/>
                <w:b/>
                <w:bCs/>
                <w:sz w:val="24"/>
                <w:szCs w:val="24"/>
              </w:rPr>
            </w:pPr>
            <w:r>
              <w:rPr>
                <w:rFonts w:ascii="Arial" w:hAnsi="Arial" w:cs="Arial"/>
                <w:b/>
                <w:bCs/>
                <w:sz w:val="24"/>
                <w:szCs w:val="24"/>
              </w:rPr>
              <w:t xml:space="preserve">Revised </w:t>
            </w:r>
            <w:r w:rsidR="00E04213" w:rsidRPr="00E04213">
              <w:rPr>
                <w:rFonts w:ascii="Arial" w:hAnsi="Arial" w:cs="Arial"/>
                <w:b/>
                <w:bCs/>
                <w:sz w:val="24"/>
                <w:szCs w:val="24"/>
              </w:rPr>
              <w:t>Proposed Protocol Language</w:t>
            </w:r>
          </w:p>
        </w:tc>
      </w:tr>
    </w:tbl>
    <w:p w14:paraId="5BEBF462" w14:textId="77777777" w:rsidR="00EE5ED9" w:rsidRPr="00EE5ED9" w:rsidRDefault="00EE5ED9" w:rsidP="00EE5ED9">
      <w:pPr>
        <w:pStyle w:val="Default"/>
        <w:spacing w:before="480" w:after="240"/>
        <w:ind w:left="720" w:hanging="720"/>
        <w:outlineLvl w:val="4"/>
        <w:rPr>
          <w:rFonts w:ascii="Times New Roman" w:hAnsi="Times New Roman" w:cs="Times New Roman"/>
          <w:b/>
          <w:bCs/>
          <w:i/>
        </w:rPr>
      </w:pPr>
      <w:bookmarkStart w:id="0" w:name="_Toc178232141"/>
      <w:r w:rsidRPr="00EE5ED9">
        <w:rPr>
          <w:rFonts w:ascii="Times New Roman" w:hAnsi="Times New Roman" w:cs="Times New Roman"/>
          <w:b/>
          <w:bCs/>
          <w:i/>
        </w:rPr>
        <w:t>3.10.7.2.2</w:t>
      </w:r>
      <w:r w:rsidRPr="00EE5ED9">
        <w:rPr>
          <w:rFonts w:ascii="Times New Roman" w:hAnsi="Times New Roman" w:cs="Times New Roman"/>
          <w:b/>
          <w:bCs/>
          <w:i/>
        </w:rPr>
        <w:tab/>
        <w:t>Annual Demand Response Report</w:t>
      </w:r>
      <w:bookmarkEnd w:id="0"/>
    </w:p>
    <w:p w14:paraId="060B4905" w14:textId="77777777" w:rsidR="00EE5ED9" w:rsidRPr="00EE5ED9" w:rsidRDefault="00EE5ED9" w:rsidP="00EE5ED9">
      <w:pPr>
        <w:pStyle w:val="List"/>
        <w:ind w:left="720"/>
        <w:rPr>
          <w:szCs w:val="24"/>
        </w:rPr>
      </w:pPr>
      <w:r w:rsidRPr="00EE5ED9">
        <w:rPr>
          <w:szCs w:val="24"/>
        </w:rPr>
        <w:t>(1)</w:t>
      </w:r>
      <w:r w:rsidRPr="00EE5ED9">
        <w:rPr>
          <w:szCs w:val="24"/>
        </w:rPr>
        <w:tab/>
      </w:r>
      <w:r w:rsidRPr="00EE5ED9">
        <w:rPr>
          <w:color w:val="000000"/>
          <w:szCs w:val="24"/>
        </w:rPr>
        <w:t>On an annual basis, ERCOT shall work with Market Participants to produce a report summarizing aggregate customer counts and MWs enrolled in Demand response in the ERCOT Region</w:t>
      </w:r>
      <w:r w:rsidRPr="00EE5ED9">
        <w:rPr>
          <w:szCs w:val="24"/>
        </w:rPr>
        <w:t xml:space="preserve"> pursuant to subsection (e)(5) of P.U.C. S</w:t>
      </w:r>
      <w:r w:rsidRPr="00EE5ED9">
        <w:rPr>
          <w:smallCaps/>
          <w:szCs w:val="24"/>
        </w:rPr>
        <w:t>ubst</w:t>
      </w:r>
      <w:r w:rsidRPr="00EE5ED9">
        <w:rPr>
          <w:szCs w:val="24"/>
        </w:rPr>
        <w:t xml:space="preserve">. R. 25.505, Reporting Requirements and the Scarcity Pricing Mechanism in the Electric Reliability Council of </w:t>
      </w:r>
      <w:r w:rsidRPr="00EE5ED9">
        <w:rPr>
          <w:szCs w:val="24"/>
        </w:rPr>
        <w:lastRenderedPageBreak/>
        <w:t>Texas Power Region</w:t>
      </w:r>
      <w:r w:rsidRPr="00EE5ED9">
        <w:rPr>
          <w:color w:val="000000"/>
          <w:szCs w:val="24"/>
        </w:rPr>
        <w:t xml:space="preserve">.  This report shall be posted to the ERCOT website no later than December 31 of each reporting calendar year.  </w:t>
      </w:r>
      <w:r w:rsidRPr="00EE5ED9">
        <w:rPr>
          <w:szCs w:val="24"/>
        </w:rPr>
        <w:t xml:space="preserve">Technical requirements for providing information to ERCOT for the report are located in </w:t>
      </w:r>
      <w:del w:id="1" w:author="ERCOT" w:date="2025-01-29T09:54:00Z">
        <w:r w:rsidRPr="00EE5ED9" w:rsidDel="00C50B8F">
          <w:rPr>
            <w:szCs w:val="24"/>
          </w:rPr>
          <w:delText>the Other Binding Document titled</w:delText>
        </w:r>
      </w:del>
      <w:ins w:id="2" w:author="ERCOT" w:date="2025-01-29T09:54:00Z">
        <w:r w:rsidR="00C50B8F">
          <w:rPr>
            <w:szCs w:val="24"/>
          </w:rPr>
          <w:t xml:space="preserve">Section 22, Attachment S, </w:t>
        </w:r>
      </w:ins>
      <w:r w:rsidRPr="00EE5ED9">
        <w:rPr>
          <w:szCs w:val="24"/>
        </w:rPr>
        <w:t xml:space="preserve"> </w:t>
      </w:r>
      <w:del w:id="3" w:author="ERCOT" w:date="2025-01-29T09:54:00Z">
        <w:r w:rsidRPr="00EE5ED9" w:rsidDel="00C50B8F">
          <w:rPr>
            <w:szCs w:val="24"/>
          </w:rPr>
          <w:delText>“</w:delText>
        </w:r>
      </w:del>
      <w:r w:rsidRPr="00EE5ED9">
        <w:rPr>
          <w:szCs w:val="24"/>
        </w:rPr>
        <w:t>Demand Response Data Definitions and Technical Specifications</w:t>
      </w:r>
      <w:del w:id="4" w:author="ERCOT" w:date="2025-01-29T09:54:00Z">
        <w:r w:rsidRPr="00EE5ED9" w:rsidDel="00C50B8F">
          <w:rPr>
            <w:szCs w:val="24"/>
          </w:rPr>
          <w:delText>”</w:delText>
        </w:r>
      </w:del>
      <w:r w:rsidRPr="00EE5ED9">
        <w:rPr>
          <w:szCs w:val="24"/>
        </w:rPr>
        <w:t>.  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79FCEA21" w14:textId="77777777" w:rsidR="00EE5ED9" w:rsidRPr="00EE5ED9" w:rsidRDefault="00EE5ED9" w:rsidP="00EE5ED9">
      <w:pPr>
        <w:pStyle w:val="List"/>
        <w:rPr>
          <w:szCs w:val="24"/>
        </w:rPr>
      </w:pPr>
      <w:r w:rsidRPr="00EE5ED9">
        <w:rPr>
          <w:szCs w:val="24"/>
        </w:rPr>
        <w:t>(a)</w:t>
      </w:r>
      <w:r w:rsidRPr="00EE5ED9">
        <w:rPr>
          <w:szCs w:val="24"/>
        </w:rPr>
        <w:tab/>
        <w:t>Retail Electric Providers (REPs) in competitive regions of ERCOT shall be ranked in descending order by their average daily consumption for summer (June – September) weekdays excluding holidays.  The largest REPs that account for 98% of the total shall be required to participate in the survey for the subsequent calendar year.  For purposes of assigning this participation requirement, REPs determined by ERCOT to be associated shall have their consumption aggregated prior to the ranking.</w:t>
      </w:r>
    </w:p>
    <w:p w14:paraId="76AEDF5C" w14:textId="77777777" w:rsidR="00EE5ED9" w:rsidRPr="00EE5ED9" w:rsidRDefault="00EE5ED9" w:rsidP="00EE5ED9">
      <w:pPr>
        <w:pStyle w:val="List"/>
        <w:rPr>
          <w:szCs w:val="24"/>
        </w:rPr>
      </w:pPr>
      <w:r w:rsidRPr="00EE5ED9">
        <w:rPr>
          <w:szCs w:val="24"/>
        </w:rPr>
        <w:t>(b)</w:t>
      </w:r>
      <w:r w:rsidRPr="00EE5ED9">
        <w:rPr>
          <w:szCs w:val="24"/>
        </w:rPr>
        <w:tab/>
        <w:t>NOIE Transmission and/or Distribution Service Providers (TDSPs) operating in the ERCOT Region that register a summer month (June – September) 15-minute interval peak Demand greater than or equal to 100 MW, shall be required to participate in the survey the subsequent calendar year.  For purposes of assigning this participation requirement, NOIEs determined by ERCOT to be associated shall have their 15-minute interval peak Demand aggregated prior to the ranking.  Participation in the survey shall be the responsibility of either the NOIE TDSP or the NOIE LSE associated with that TDSP based on which entity is responsible for administering Demand response programs within the NOIE TDSP footprint.</w:t>
      </w:r>
    </w:p>
    <w:p w14:paraId="2DBBB180" w14:textId="77777777" w:rsidR="00EE5ED9" w:rsidRPr="00EE5ED9" w:rsidRDefault="00EE5ED9" w:rsidP="00EE5ED9">
      <w:pPr>
        <w:spacing w:after="240"/>
        <w:ind w:left="720" w:hangingChars="300" w:hanging="720"/>
        <w:rPr>
          <w:rFonts w:ascii="Times New Roman" w:hAnsi="Times New Roman"/>
          <w:sz w:val="24"/>
          <w:szCs w:val="24"/>
        </w:rPr>
      </w:pPr>
      <w:r w:rsidRPr="00EE5ED9">
        <w:rPr>
          <w:rFonts w:ascii="Times New Roman" w:hAnsi="Times New Roman"/>
          <w:sz w:val="24"/>
          <w:szCs w:val="24"/>
        </w:rPr>
        <w:t>(2)</w:t>
      </w:r>
      <w:r w:rsidRPr="00EE5ED9">
        <w:rPr>
          <w:rFonts w:ascii="Times New Roman" w:hAnsi="Times New Roman"/>
          <w:sz w:val="24"/>
          <w:szCs w:val="24"/>
        </w:rPr>
        <w:tab/>
        <w:t>By December 31 of each year, ERCOT shall provide advance notice of participation status.  To the extent that REPs discontinue participation in the ERCOT market or change associations prior to the snapshot date, ERCOT will send revised notices to REPs affected by such changes no later than August 1 of the survey year.  ERCOT shall:</w:t>
      </w:r>
    </w:p>
    <w:p w14:paraId="149556B1" w14:textId="77777777" w:rsidR="00EE5ED9" w:rsidRPr="00EE5ED9" w:rsidRDefault="00EE5ED9" w:rsidP="00EE5ED9">
      <w:pPr>
        <w:pStyle w:val="List"/>
        <w:rPr>
          <w:szCs w:val="24"/>
        </w:rPr>
      </w:pPr>
      <w:r w:rsidRPr="00EE5ED9">
        <w:rPr>
          <w:szCs w:val="24"/>
        </w:rPr>
        <w:t>(a)</w:t>
      </w:r>
      <w:r w:rsidRPr="00EE5ED9">
        <w:rPr>
          <w:szCs w:val="24"/>
        </w:rPr>
        <w:tab/>
        <w:t>Analyze the summer consumption for all NOIEs and REPs and determine which are required to participate in the Demand response survey for the following year;</w:t>
      </w:r>
    </w:p>
    <w:p w14:paraId="402B79F3" w14:textId="77777777" w:rsidR="00EE5ED9" w:rsidRPr="00EE5ED9" w:rsidRDefault="00EE5ED9" w:rsidP="00EE5ED9">
      <w:pPr>
        <w:pStyle w:val="List"/>
        <w:rPr>
          <w:szCs w:val="24"/>
        </w:rPr>
      </w:pPr>
      <w:r w:rsidRPr="00EE5ED9">
        <w:rPr>
          <w:szCs w:val="24"/>
        </w:rPr>
        <w:t>(b)</w:t>
      </w:r>
      <w:r w:rsidRPr="00EE5ED9">
        <w:rPr>
          <w:szCs w:val="24"/>
        </w:rPr>
        <w:tab/>
        <w:t>Provide advance notice, via email to the Authorized Representative, to all NOIEs and REPs regarding their participation status; and</w:t>
      </w:r>
    </w:p>
    <w:p w14:paraId="5EF23B36" w14:textId="77777777" w:rsidR="00EE5ED9" w:rsidRPr="00EE5ED9" w:rsidRDefault="00EE5ED9" w:rsidP="00EE5ED9">
      <w:pPr>
        <w:pStyle w:val="List"/>
        <w:rPr>
          <w:szCs w:val="24"/>
        </w:rPr>
      </w:pPr>
      <w:r w:rsidRPr="00EE5ED9">
        <w:rPr>
          <w:szCs w:val="24"/>
        </w:rPr>
        <w:t>(c)</w:t>
      </w:r>
      <w:r w:rsidRPr="00EE5ED9">
        <w:rPr>
          <w:szCs w:val="24"/>
        </w:rPr>
        <w:tab/>
        <w:t>Provide a list of all REPs or NOIE TDSPs to the Authorized Representative, including all those determined by ERCOT to be associated, to which the participation status applies.</w:t>
      </w:r>
    </w:p>
    <w:p w14:paraId="0DD681F4" w14:textId="77777777" w:rsidR="00EE5ED9" w:rsidRPr="00EE5ED9" w:rsidRDefault="00EE5ED9" w:rsidP="00EE5ED9">
      <w:pPr>
        <w:spacing w:after="240"/>
        <w:ind w:left="720" w:hangingChars="300" w:hanging="720"/>
        <w:rPr>
          <w:rFonts w:ascii="Times New Roman" w:hAnsi="Times New Roman"/>
          <w:sz w:val="24"/>
          <w:szCs w:val="24"/>
        </w:rPr>
      </w:pPr>
      <w:r w:rsidRPr="00EE5ED9">
        <w:rPr>
          <w:rFonts w:ascii="Times New Roman" w:hAnsi="Times New Roman"/>
          <w:sz w:val="24"/>
          <w:szCs w:val="24"/>
        </w:rPr>
        <w:t xml:space="preserve">(3) </w:t>
      </w:r>
      <w:r w:rsidRPr="00EE5ED9">
        <w:rPr>
          <w:rFonts w:ascii="Times New Roman" w:hAnsi="Times New Roman"/>
          <w:sz w:val="24"/>
          <w:szCs w:val="24"/>
        </w:rPr>
        <w:tab/>
        <w:t>By August 1 of the survey year, ERCOT shall provide official notice of the beginning of the Demand response data collection process.  ERCOT shall:</w:t>
      </w:r>
    </w:p>
    <w:p w14:paraId="7944205D" w14:textId="77777777" w:rsidR="00EE5ED9" w:rsidRPr="00EE5ED9" w:rsidRDefault="00EE5ED9" w:rsidP="00EE5ED9">
      <w:pPr>
        <w:pStyle w:val="List"/>
        <w:rPr>
          <w:szCs w:val="24"/>
        </w:rPr>
      </w:pPr>
      <w:r w:rsidRPr="00EE5ED9">
        <w:rPr>
          <w:szCs w:val="24"/>
        </w:rPr>
        <w:t>(a)</w:t>
      </w:r>
      <w:r w:rsidRPr="00EE5ED9">
        <w:rPr>
          <w:szCs w:val="24"/>
        </w:rPr>
        <w:tab/>
        <w:t xml:space="preserve">Issue a Market Notice to notify all REPs and NOIEs that the annual Demand response data collection process is beginning.  The Market Notice shall make </w:t>
      </w:r>
      <w:r w:rsidRPr="00EE5ED9">
        <w:rPr>
          <w:szCs w:val="24"/>
        </w:rPr>
        <w:lastRenderedPageBreak/>
        <w:t>reference to this Protocol section, and shall reiterate specifics of the timeline for the survey process that are to be followed;</w:t>
      </w:r>
    </w:p>
    <w:p w14:paraId="459A8EDD" w14:textId="77777777" w:rsidR="00EE5ED9" w:rsidRPr="00EE5ED9" w:rsidRDefault="00EE5ED9" w:rsidP="00EE5ED9">
      <w:pPr>
        <w:pStyle w:val="List"/>
        <w:rPr>
          <w:szCs w:val="24"/>
        </w:rPr>
      </w:pPr>
      <w:r w:rsidRPr="00EE5ED9">
        <w:rPr>
          <w:szCs w:val="24"/>
        </w:rPr>
        <w:t xml:space="preserve">(b) </w:t>
      </w:r>
      <w:r w:rsidRPr="00EE5ED9">
        <w:rPr>
          <w:szCs w:val="24"/>
        </w:rPr>
        <w:tab/>
        <w:t>Send a reminder email to the Authorized Representative for all REPs, NOIE LSEs and NOIE TDSPs of their participation status.  The email shall also contain the list of all REPs or NOIE TDSPs, for which participation status applies.  The list shall include all REPs or NOIE TDSPs determined by ERCOT to be associated.  This list shall be updated based on any changes in associations that have occurred since the time the advance notice was issued.</w:t>
      </w:r>
    </w:p>
    <w:p w14:paraId="55679085" w14:textId="77777777" w:rsidR="00EE5ED9" w:rsidRPr="00EE5ED9" w:rsidRDefault="00EE5ED9" w:rsidP="00EE5ED9">
      <w:pPr>
        <w:spacing w:after="240"/>
        <w:ind w:left="720" w:hangingChars="300" w:hanging="720"/>
        <w:rPr>
          <w:rFonts w:ascii="Times New Roman" w:hAnsi="Times New Roman"/>
          <w:sz w:val="24"/>
          <w:szCs w:val="24"/>
        </w:rPr>
      </w:pPr>
      <w:r w:rsidRPr="00EE5ED9">
        <w:rPr>
          <w:rFonts w:ascii="Times New Roman" w:hAnsi="Times New Roman"/>
          <w:sz w:val="24"/>
          <w:szCs w:val="24"/>
        </w:rPr>
        <w:t xml:space="preserve">(4) </w:t>
      </w:r>
      <w:r w:rsidRPr="00EE5ED9">
        <w:rPr>
          <w:rFonts w:ascii="Times New Roman" w:hAnsi="Times New Roman"/>
          <w:sz w:val="24"/>
          <w:szCs w:val="24"/>
        </w:rPr>
        <w:tab/>
        <w:t>By August 15 of the survey year, REPs and NOIEs that are required to participate in that year’s survey, and that will have Customers participating in one or more Demand response program as of the snapshot date of September 1 shall reply to ERCOT with the following:</w:t>
      </w:r>
    </w:p>
    <w:p w14:paraId="01202F2A" w14:textId="77777777"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 xml:space="preserve">(a) </w:t>
      </w:r>
      <w:r w:rsidRPr="00EE5ED9">
        <w:rPr>
          <w:rFonts w:ascii="Times New Roman" w:hAnsi="Times New Roman"/>
          <w:sz w:val="24"/>
          <w:szCs w:val="24"/>
        </w:rPr>
        <w:tab/>
        <w:t>An acknowledgement of the participation requirement;</w:t>
      </w:r>
      <w:r w:rsidRPr="00EE5ED9">
        <w:rPr>
          <w:rFonts w:ascii="Times New Roman" w:hAnsi="Times New Roman"/>
          <w:sz w:val="24"/>
          <w:szCs w:val="24"/>
        </w:rPr>
        <w:br/>
      </w:r>
    </w:p>
    <w:p w14:paraId="4ABE0080" w14:textId="77777777"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 xml:space="preserve">(b) </w:t>
      </w:r>
      <w:r w:rsidRPr="00EE5ED9">
        <w:rPr>
          <w:rFonts w:ascii="Times New Roman" w:hAnsi="Times New Roman"/>
          <w:sz w:val="24"/>
          <w:szCs w:val="24"/>
        </w:rPr>
        <w:tab/>
        <w:t>An indication that they expect to have Customers participating in one or more Demand response programs on the snapshot date of September 1;</w:t>
      </w:r>
      <w:r w:rsidRPr="00EE5ED9">
        <w:rPr>
          <w:rFonts w:ascii="Times New Roman" w:hAnsi="Times New Roman"/>
          <w:sz w:val="24"/>
          <w:szCs w:val="24"/>
        </w:rPr>
        <w:br/>
      </w:r>
    </w:p>
    <w:p w14:paraId="762608B6" w14:textId="77777777"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(c)</w:t>
      </w:r>
      <w:r w:rsidRPr="00EE5ED9">
        <w:rPr>
          <w:rFonts w:ascii="Times New Roman" w:hAnsi="Times New Roman"/>
          <w:sz w:val="24"/>
          <w:szCs w:val="24"/>
        </w:rPr>
        <w:tab/>
        <w:t xml:space="preserve">A list of contact people and their email address within their organization that should receive copies of communications related to the survey from ERCOT; </w:t>
      </w:r>
    </w:p>
    <w:p w14:paraId="2C292E19" w14:textId="77777777" w:rsidR="00EE5ED9" w:rsidRPr="00EE5ED9" w:rsidRDefault="00EE5ED9" w:rsidP="00EE5ED9">
      <w:pPr>
        <w:ind w:left="1440" w:hanging="720"/>
        <w:rPr>
          <w:rFonts w:ascii="Times New Roman" w:hAnsi="Times New Roman"/>
          <w:sz w:val="24"/>
          <w:szCs w:val="24"/>
        </w:rPr>
      </w:pPr>
    </w:p>
    <w:p w14:paraId="42DA31D9" w14:textId="77777777"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 xml:space="preserve">(d) </w:t>
      </w:r>
      <w:r w:rsidRPr="00EE5ED9">
        <w:rPr>
          <w:rFonts w:ascii="Times New Roman" w:hAnsi="Times New Roman"/>
          <w:sz w:val="24"/>
          <w:szCs w:val="24"/>
        </w:rPr>
        <w:tab/>
        <w:t xml:space="preserve">Specifically for REPs, an indication as to which of the methods described in </w:t>
      </w:r>
      <w:del w:id="5" w:author="ERCOT" w:date="2025-01-29T09:54:00Z">
        <w:r w:rsidRPr="00EE5ED9" w:rsidDel="00C50B8F">
          <w:rPr>
            <w:rFonts w:ascii="Times New Roman" w:hAnsi="Times New Roman"/>
            <w:sz w:val="24"/>
            <w:szCs w:val="24"/>
          </w:rPr>
          <w:delText>the Other Binding Document titled “Demand Response Data Definitions and Technical Specifications”</w:delText>
        </w:r>
      </w:del>
      <w:ins w:id="6" w:author="ERCOT" w:date="2025-01-29T09:54:00Z">
        <w:r w:rsidR="00C50B8F">
          <w:rPr>
            <w:rFonts w:ascii="Times New Roman" w:hAnsi="Times New Roman"/>
            <w:sz w:val="24"/>
            <w:szCs w:val="24"/>
          </w:rPr>
          <w:t>Section 22, Attachment S,</w:t>
        </w:r>
      </w:ins>
      <w:r w:rsidRPr="00EE5ED9">
        <w:rPr>
          <w:rFonts w:ascii="Times New Roman" w:hAnsi="Times New Roman"/>
          <w:sz w:val="24"/>
          <w:szCs w:val="24"/>
        </w:rPr>
        <w:t xml:space="preserve"> the REP intends to use to submit files to and receive files from ERCOT; and</w:t>
      </w:r>
      <w:r w:rsidRPr="00EE5ED9">
        <w:rPr>
          <w:rFonts w:ascii="Times New Roman" w:hAnsi="Times New Roman"/>
          <w:sz w:val="24"/>
          <w:szCs w:val="24"/>
        </w:rPr>
        <w:br/>
      </w:r>
    </w:p>
    <w:p w14:paraId="47B73796" w14:textId="77777777"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 xml:space="preserve">(e) </w:t>
      </w:r>
      <w:r w:rsidRPr="00EE5ED9">
        <w:rPr>
          <w:rFonts w:ascii="Times New Roman" w:hAnsi="Times New Roman"/>
          <w:sz w:val="24"/>
          <w:szCs w:val="24"/>
        </w:rPr>
        <w:tab/>
        <w:t>Specifically for NOIEs, an indication as to whether the NOIE TDSP or the NOIE LSE is responsible for administering the Demand response programs within the NOIE TDSP area.</w:t>
      </w:r>
      <w:r w:rsidRPr="00EE5ED9">
        <w:rPr>
          <w:rFonts w:ascii="Times New Roman" w:hAnsi="Times New Roman"/>
          <w:sz w:val="24"/>
          <w:szCs w:val="24"/>
        </w:rPr>
        <w:br/>
      </w:r>
    </w:p>
    <w:p w14:paraId="5ADC4298"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 xml:space="preserve">(5) </w:t>
      </w:r>
      <w:r w:rsidRPr="00EE5ED9">
        <w:rPr>
          <w:rFonts w:ascii="Times New Roman" w:hAnsi="Times New Roman"/>
          <w:sz w:val="24"/>
          <w:szCs w:val="24"/>
        </w:rPr>
        <w:tab/>
        <w:t xml:space="preserve">By August 15 of the survey year, REPs and NOIEs that are required to participate in that year’s survey, and that do not plan to have any Customers participating in Demand response programs as of the snapshot date of September 1 shall reply to ERCOT indicating the lack of such participation.  REPs and NOIEs that are not required to participate in that year’s survey are not required to reply to ERCOT. </w:t>
      </w:r>
    </w:p>
    <w:p w14:paraId="4EF39789"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(6)</w:t>
      </w:r>
      <w:r w:rsidRPr="00EE5ED9">
        <w:rPr>
          <w:rFonts w:ascii="Times New Roman" w:hAnsi="Times New Roman"/>
          <w:sz w:val="24"/>
          <w:szCs w:val="24"/>
        </w:rPr>
        <w:tab/>
        <w:t xml:space="preserve">By October 15 of the survey year, the REPs participating in that year’s survey shall compile the required Electric Service Identifier (ESI ID) participation data in the format </w:t>
      </w:r>
      <w:r w:rsidRPr="00EE5ED9">
        <w:rPr>
          <w:rFonts w:ascii="Times New Roman" w:hAnsi="Times New Roman"/>
          <w:sz w:val="24"/>
          <w:szCs w:val="24"/>
        </w:rPr>
        <w:lastRenderedPageBreak/>
        <w:t xml:space="preserve">specified by </w:t>
      </w:r>
      <w:del w:id="7" w:author="ERCOT" w:date="2025-01-29T09:55:00Z">
        <w:r w:rsidRPr="00EE5ED9" w:rsidDel="00C50B8F">
          <w:rPr>
            <w:rFonts w:ascii="Times New Roman" w:hAnsi="Times New Roman"/>
            <w:sz w:val="24"/>
            <w:szCs w:val="24"/>
          </w:rPr>
          <w:delText>the Other Binding Document titled “Demand Response Data Definitions and Technical Specifications”,</w:delText>
        </w:r>
      </w:del>
      <w:ins w:id="8" w:author="ERCOT" w:date="2025-01-29T09:55:00Z">
        <w:r w:rsidR="00C50B8F">
          <w:rPr>
            <w:rFonts w:ascii="Times New Roman" w:hAnsi="Times New Roman"/>
            <w:sz w:val="24"/>
            <w:szCs w:val="24"/>
          </w:rPr>
          <w:t>Section 22, Attachment S,</w:t>
        </w:r>
      </w:ins>
      <w:r w:rsidRPr="00EE5ED9">
        <w:rPr>
          <w:rFonts w:ascii="Times New Roman" w:hAnsi="Times New Roman"/>
          <w:sz w:val="24"/>
          <w:szCs w:val="24"/>
        </w:rPr>
        <w:t xml:space="preserve"> and submit the data to ERCOT. </w:t>
      </w:r>
    </w:p>
    <w:p w14:paraId="72094632"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(7)</w:t>
      </w:r>
      <w:r w:rsidRPr="00EE5ED9">
        <w:rPr>
          <w:rFonts w:ascii="Times New Roman" w:hAnsi="Times New Roman"/>
          <w:sz w:val="24"/>
          <w:szCs w:val="24"/>
        </w:rPr>
        <w:tab/>
        <w:t xml:space="preserve">By October 31 of the survey year, the REPs participating in that year’s survey that have reported participation in programs which entail REP-initiated deployments shall compile the required deployment event participation data in the format specified by </w:t>
      </w:r>
      <w:del w:id="9" w:author="ERCOT" w:date="2025-01-29T09:55:00Z">
        <w:r w:rsidRPr="00EE5ED9" w:rsidDel="00C50B8F">
          <w:rPr>
            <w:rFonts w:ascii="Times New Roman" w:hAnsi="Times New Roman"/>
            <w:sz w:val="24"/>
            <w:szCs w:val="24"/>
          </w:rPr>
          <w:delText>the Other Binding Document titled “Demand Response Data Definitions and Technical Specifications”,</w:delText>
        </w:r>
      </w:del>
      <w:ins w:id="10" w:author="ERCOT" w:date="2025-01-29T09:55:00Z">
        <w:r w:rsidR="00C50B8F">
          <w:rPr>
            <w:rFonts w:ascii="Times New Roman" w:hAnsi="Times New Roman"/>
            <w:sz w:val="24"/>
            <w:szCs w:val="24"/>
          </w:rPr>
          <w:t>Section 22</w:t>
        </w:r>
      </w:ins>
      <w:ins w:id="11" w:author="ERCOT" w:date="2025-01-29T09:56:00Z">
        <w:r w:rsidR="00C50B8F">
          <w:rPr>
            <w:rFonts w:ascii="Times New Roman" w:hAnsi="Times New Roman"/>
            <w:sz w:val="24"/>
            <w:szCs w:val="24"/>
          </w:rPr>
          <w:t>, Attachment S,</w:t>
        </w:r>
      </w:ins>
      <w:r w:rsidRPr="00EE5ED9">
        <w:rPr>
          <w:rFonts w:ascii="Times New Roman" w:hAnsi="Times New Roman"/>
          <w:sz w:val="24"/>
          <w:szCs w:val="24"/>
        </w:rPr>
        <w:t xml:space="preserve"> and submit the data to ERCOT. </w:t>
      </w:r>
    </w:p>
    <w:p w14:paraId="68D6EDCA"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(8)</w:t>
      </w:r>
      <w:r w:rsidRPr="00EE5ED9">
        <w:rPr>
          <w:rFonts w:ascii="Times New Roman" w:hAnsi="Times New Roman"/>
          <w:sz w:val="24"/>
          <w:szCs w:val="24"/>
        </w:rPr>
        <w:tab/>
        <w:t xml:space="preserve">By October 31 of the survey year, the NOIEs participating in that year’s survey shall compile the required data in the format specified by </w:t>
      </w:r>
      <w:del w:id="12" w:author="ERCOT" w:date="2025-01-29T09:56:00Z">
        <w:r w:rsidRPr="00EE5ED9" w:rsidDel="00C50B8F">
          <w:rPr>
            <w:rFonts w:ascii="Times New Roman" w:hAnsi="Times New Roman"/>
            <w:sz w:val="24"/>
            <w:szCs w:val="24"/>
          </w:rPr>
          <w:delText>the Other Binding Document titled “Demand Response Data Definitions and Technical Specifications”,</w:delText>
        </w:r>
      </w:del>
      <w:ins w:id="13" w:author="ERCOT" w:date="2025-01-29T09:56:00Z">
        <w:r w:rsidR="00C50B8F">
          <w:rPr>
            <w:rFonts w:ascii="Times New Roman" w:hAnsi="Times New Roman"/>
            <w:sz w:val="24"/>
            <w:szCs w:val="24"/>
          </w:rPr>
          <w:t>Section 22, Attachment S,</w:t>
        </w:r>
      </w:ins>
      <w:r w:rsidRPr="00EE5ED9">
        <w:rPr>
          <w:rFonts w:ascii="Times New Roman" w:hAnsi="Times New Roman"/>
          <w:sz w:val="24"/>
          <w:szCs w:val="24"/>
        </w:rPr>
        <w:t xml:space="preserve"> and submit the data to ERCOT. </w:t>
      </w:r>
    </w:p>
    <w:p w14:paraId="186D4184"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(9)</w:t>
      </w:r>
      <w:r w:rsidRPr="00EE5ED9">
        <w:rPr>
          <w:rFonts w:ascii="Times New Roman" w:hAnsi="Times New Roman"/>
          <w:sz w:val="24"/>
          <w:szCs w:val="24"/>
        </w:rPr>
        <w:tab/>
        <w:t xml:space="preserve">ERCOT shall validate the submitted reports, and indicate any errors and inconsistencies that require correction to the REP or NOIE, within two Business Days of the submission in the manner specified in </w:t>
      </w:r>
      <w:ins w:id="14" w:author="ERCOT" w:date="2025-01-29T09:56:00Z">
        <w:r w:rsidR="00C50B8F">
          <w:rPr>
            <w:rFonts w:ascii="Times New Roman" w:hAnsi="Times New Roman"/>
            <w:sz w:val="24"/>
            <w:szCs w:val="24"/>
          </w:rPr>
          <w:t xml:space="preserve">Section </w:t>
        </w:r>
      </w:ins>
      <w:ins w:id="15" w:author="ERCOT" w:date="2025-01-29T09:57:00Z">
        <w:r w:rsidR="00C50B8F">
          <w:rPr>
            <w:rFonts w:ascii="Times New Roman" w:hAnsi="Times New Roman"/>
            <w:sz w:val="24"/>
            <w:szCs w:val="24"/>
          </w:rPr>
          <w:t>22, Attachment S</w:t>
        </w:r>
      </w:ins>
      <w:del w:id="16" w:author="ERCOT" w:date="2025-01-29T09:56:00Z">
        <w:r w:rsidRPr="00EE5ED9" w:rsidDel="00C50B8F">
          <w:rPr>
            <w:rFonts w:ascii="Times New Roman" w:hAnsi="Times New Roman"/>
            <w:sz w:val="24"/>
            <w:szCs w:val="24"/>
          </w:rPr>
          <w:delText>the Other Binding Document titled “Demand Response Data Definitions and Technical Specifications”</w:delText>
        </w:r>
      </w:del>
      <w:r w:rsidRPr="00EE5ED9">
        <w:rPr>
          <w:rFonts w:ascii="Times New Roman" w:hAnsi="Times New Roman"/>
          <w:sz w:val="24"/>
          <w:szCs w:val="24"/>
        </w:rPr>
        <w:t xml:space="preserve">.  </w:t>
      </w:r>
    </w:p>
    <w:p w14:paraId="32772458"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(10)</w:t>
      </w:r>
      <w:r w:rsidRPr="00EE5ED9">
        <w:rPr>
          <w:rFonts w:ascii="Times New Roman" w:hAnsi="Times New Roman"/>
          <w:sz w:val="24"/>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1FBA1112"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(11)</w:t>
      </w:r>
      <w:r w:rsidRPr="00EE5ED9">
        <w:rPr>
          <w:rFonts w:ascii="Times New Roman" w:hAnsi="Times New Roman"/>
          <w:sz w:val="24"/>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402DB5DB" w14:textId="77777777" w:rsidR="000461A0" w:rsidRDefault="00EE5ED9" w:rsidP="00EE5ED9">
      <w:pPr>
        <w:spacing w:after="240"/>
        <w:ind w:left="720" w:hanging="720"/>
        <w:rPr>
          <w:ins w:id="17" w:author="ERCOT" w:date="2025-01-29T09:59:00Z"/>
          <w:rFonts w:ascii="Times New Roman" w:hAnsi="Times New Roman"/>
          <w:sz w:val="24"/>
          <w:szCs w:val="24"/>
        </w:rPr>
      </w:pPr>
      <w:r w:rsidRPr="00EE5ED9">
        <w:rPr>
          <w:rFonts w:ascii="Times New Roman" w:hAnsi="Times New Roman"/>
          <w:sz w:val="24"/>
          <w:szCs w:val="24"/>
        </w:rPr>
        <w:t>(12)</w:t>
      </w:r>
      <w:r w:rsidRPr="00EE5ED9">
        <w:rPr>
          <w:rFonts w:ascii="Times New Roman" w:hAnsi="Times New Roman"/>
          <w:sz w:val="24"/>
          <w:szCs w:val="24"/>
        </w:rPr>
        <w:tab/>
        <w:t>Information provided by NOIEs and REPs to meet the above described reporting requirements shall be treated as Protected Information in accordance with Section 1.3, Confidentiality.</w:t>
      </w:r>
    </w:p>
    <w:p w14:paraId="34A675FD" w14:textId="77777777" w:rsidR="00EE5ED9" w:rsidRPr="00EE5ED9" w:rsidRDefault="000461A0" w:rsidP="00EE5ED9">
      <w:pPr>
        <w:spacing w:after="240"/>
        <w:ind w:left="720" w:hanging="720"/>
        <w:rPr>
          <w:rFonts w:ascii="Times New Roman" w:hAnsi="Times New Roman"/>
          <w:sz w:val="24"/>
          <w:szCs w:val="24"/>
        </w:rPr>
      </w:pPr>
      <w:ins w:id="18" w:author="ERCOT" w:date="2025-01-29T09:59:00Z">
        <w:r>
          <w:rPr>
            <w:rFonts w:ascii="Times New Roman" w:hAnsi="Times New Roman"/>
            <w:sz w:val="24"/>
            <w:szCs w:val="24"/>
          </w:rPr>
          <w:br w:type="page"/>
        </w:r>
      </w:ins>
    </w:p>
    <w:p w14:paraId="7109462C" w14:textId="77777777" w:rsidR="00E04213" w:rsidRDefault="00E04213" w:rsidP="00E04213">
      <w:pPr>
        <w:rPr>
          <w:rFonts w:ascii="Arial" w:hAnsi="Arial" w:cs="Arial"/>
          <w:b/>
          <w:i/>
          <w:color w:val="FF0000"/>
        </w:rPr>
      </w:pPr>
    </w:p>
    <w:p w14:paraId="0BD5E8F8" w14:textId="77777777" w:rsidR="000461A0" w:rsidRPr="00805072" w:rsidRDefault="000461A0" w:rsidP="000461A0">
      <w:pPr>
        <w:jc w:val="center"/>
        <w:outlineLvl w:val="0"/>
        <w:rPr>
          <w:ins w:id="19" w:author="ERCOT" w:date="2025-01-29T09:58:00Z"/>
          <w:rFonts w:ascii="Times New Roman" w:hAnsi="Times New Roman"/>
          <w:b/>
          <w:sz w:val="36"/>
          <w:szCs w:val="36"/>
        </w:rPr>
      </w:pPr>
      <w:ins w:id="20" w:author="ERCOT" w:date="2025-01-29T09:58:00Z">
        <w:r w:rsidRPr="00805072">
          <w:rPr>
            <w:rFonts w:ascii="Times New Roman" w:hAnsi="Times New Roman"/>
            <w:b/>
            <w:sz w:val="36"/>
            <w:szCs w:val="36"/>
          </w:rPr>
          <w:t>ERCOT Nodal Protocols</w:t>
        </w:r>
      </w:ins>
    </w:p>
    <w:p w14:paraId="285723A0" w14:textId="77777777" w:rsidR="000461A0" w:rsidRPr="00805072" w:rsidRDefault="000461A0" w:rsidP="000461A0">
      <w:pPr>
        <w:jc w:val="center"/>
        <w:outlineLvl w:val="0"/>
        <w:rPr>
          <w:ins w:id="21" w:author="ERCOT" w:date="2025-01-29T09:58:00Z"/>
          <w:rFonts w:ascii="Times New Roman" w:hAnsi="Times New Roman"/>
          <w:b/>
          <w:sz w:val="36"/>
          <w:szCs w:val="36"/>
        </w:rPr>
      </w:pPr>
    </w:p>
    <w:p w14:paraId="31FE6713" w14:textId="77777777" w:rsidR="000461A0" w:rsidRPr="00805072" w:rsidRDefault="000461A0" w:rsidP="000461A0">
      <w:pPr>
        <w:jc w:val="center"/>
        <w:outlineLvl w:val="0"/>
        <w:rPr>
          <w:ins w:id="22" w:author="ERCOT" w:date="2025-01-29T09:58:00Z"/>
          <w:rFonts w:ascii="Times New Roman" w:hAnsi="Times New Roman"/>
          <w:b/>
          <w:sz w:val="36"/>
          <w:szCs w:val="36"/>
        </w:rPr>
      </w:pPr>
      <w:ins w:id="23" w:author="ERCOT" w:date="2025-01-29T09:58:00Z">
        <w:r w:rsidRPr="00805072">
          <w:rPr>
            <w:rFonts w:ascii="Times New Roman" w:hAnsi="Times New Roman"/>
            <w:b/>
            <w:sz w:val="36"/>
            <w:szCs w:val="36"/>
          </w:rPr>
          <w:t>Section 22</w:t>
        </w:r>
      </w:ins>
    </w:p>
    <w:p w14:paraId="07C5155A" w14:textId="77777777" w:rsidR="000461A0" w:rsidRPr="00805072" w:rsidRDefault="000461A0" w:rsidP="000461A0">
      <w:pPr>
        <w:jc w:val="center"/>
        <w:outlineLvl w:val="0"/>
        <w:rPr>
          <w:ins w:id="24" w:author="ERCOT" w:date="2025-01-29T09:58:00Z"/>
          <w:rFonts w:ascii="Times New Roman" w:hAnsi="Times New Roman"/>
          <w:b/>
        </w:rPr>
      </w:pPr>
    </w:p>
    <w:p w14:paraId="2ED0E22E" w14:textId="77777777" w:rsidR="000461A0" w:rsidRPr="00805072" w:rsidRDefault="000461A0" w:rsidP="000461A0">
      <w:pPr>
        <w:jc w:val="center"/>
        <w:outlineLvl w:val="0"/>
        <w:rPr>
          <w:ins w:id="25" w:author="ERCOT" w:date="2025-01-29T09:58:00Z"/>
          <w:rFonts w:ascii="Times New Roman" w:hAnsi="Times New Roman"/>
          <w:sz w:val="36"/>
          <w:szCs w:val="36"/>
        </w:rPr>
      </w:pPr>
      <w:ins w:id="26" w:author="ERCOT" w:date="2025-01-29T09:58:00Z">
        <w:r w:rsidRPr="00805072">
          <w:rPr>
            <w:rFonts w:ascii="Times New Roman" w:hAnsi="Times New Roman"/>
            <w:b/>
            <w:sz w:val="36"/>
            <w:szCs w:val="36"/>
          </w:rPr>
          <w:t xml:space="preserve">Attachment </w:t>
        </w:r>
        <w:r>
          <w:rPr>
            <w:rFonts w:ascii="Times New Roman" w:hAnsi="Times New Roman"/>
            <w:b/>
            <w:sz w:val="36"/>
            <w:szCs w:val="36"/>
          </w:rPr>
          <w:t>S</w:t>
        </w:r>
        <w:r w:rsidRPr="00805072">
          <w:rPr>
            <w:rFonts w:ascii="Times New Roman" w:hAnsi="Times New Roman"/>
            <w:b/>
            <w:sz w:val="36"/>
            <w:szCs w:val="36"/>
          </w:rPr>
          <w:t xml:space="preserve">:  </w:t>
        </w:r>
        <w:r>
          <w:rPr>
            <w:rFonts w:ascii="Times New Roman" w:hAnsi="Times New Roman"/>
            <w:b/>
            <w:bCs/>
            <w:sz w:val="36"/>
            <w:szCs w:val="36"/>
          </w:rPr>
          <w:t>Demand Response Data Definitio</w:t>
        </w:r>
      </w:ins>
      <w:ins w:id="27" w:author="ERCOT" w:date="2025-01-29T09:59:00Z">
        <w:r>
          <w:rPr>
            <w:rFonts w:ascii="Times New Roman" w:hAnsi="Times New Roman"/>
            <w:b/>
            <w:bCs/>
            <w:sz w:val="36"/>
            <w:szCs w:val="36"/>
          </w:rPr>
          <w:t>ns and Technical Specifications</w:t>
        </w:r>
      </w:ins>
    </w:p>
    <w:p w14:paraId="1E81D94D" w14:textId="77777777" w:rsidR="000461A0" w:rsidRPr="00805072" w:rsidRDefault="000461A0" w:rsidP="000461A0">
      <w:pPr>
        <w:outlineLvl w:val="0"/>
        <w:rPr>
          <w:ins w:id="28" w:author="ERCOT" w:date="2025-01-29T09:58:00Z"/>
          <w:rFonts w:ascii="Times New Roman" w:hAnsi="Times New Roman"/>
        </w:rPr>
      </w:pPr>
    </w:p>
    <w:p w14:paraId="767A2999" w14:textId="77777777" w:rsidR="000461A0" w:rsidRPr="00805072" w:rsidRDefault="000461A0" w:rsidP="000461A0">
      <w:pPr>
        <w:jc w:val="center"/>
        <w:outlineLvl w:val="0"/>
        <w:rPr>
          <w:ins w:id="29" w:author="ERCOT" w:date="2025-01-29T09:58:00Z"/>
          <w:rFonts w:ascii="Times New Roman" w:hAnsi="Times New Roman"/>
          <w:b/>
          <w:bCs/>
        </w:rPr>
      </w:pPr>
      <w:ins w:id="30" w:author="ERCOT" w:date="2025-01-29T09:58:00Z">
        <w:r w:rsidRPr="00805072">
          <w:rPr>
            <w:rFonts w:ascii="Times New Roman" w:hAnsi="Times New Roman"/>
            <w:b/>
            <w:bCs/>
          </w:rPr>
          <w:t>TBD</w:t>
        </w:r>
      </w:ins>
    </w:p>
    <w:p w14:paraId="479ACF7D" w14:textId="77777777" w:rsidR="00AB45B0" w:rsidRDefault="00AB45B0"/>
    <w:p w14:paraId="1916C076" w14:textId="77777777" w:rsidR="00AB45B0" w:rsidRDefault="00AB45B0"/>
    <w:p w14:paraId="18E21E60" w14:textId="77777777" w:rsidR="00AB45B0" w:rsidRDefault="00AB45B0"/>
    <w:p w14:paraId="35B4027F" w14:textId="77777777" w:rsidR="00FD241E" w:rsidRPr="00FD241E" w:rsidDel="00AE5FE7" w:rsidRDefault="00FD241E" w:rsidP="00FD241E">
      <w:pPr>
        <w:widowControl w:val="0"/>
        <w:spacing w:before="120" w:after="0" w:line="360" w:lineRule="auto"/>
        <w:jc w:val="center"/>
        <w:rPr>
          <w:del w:id="31" w:author="ERCOT" w:date="2025-01-29T09:57:00Z"/>
          <w:rFonts w:ascii="Times New Roman" w:eastAsia="Times New Roman" w:hAnsi="Times New Roman"/>
          <w:b/>
          <w:sz w:val="36"/>
          <w:szCs w:val="20"/>
        </w:rPr>
      </w:pPr>
      <w:del w:id="32" w:author="ERCOT" w:date="2025-01-29T09:57:00Z">
        <w:r w:rsidRPr="00FD241E" w:rsidDel="00AE5FE7">
          <w:rPr>
            <w:rFonts w:ascii="Times New Roman" w:eastAsia="Times New Roman" w:hAnsi="Times New Roman"/>
            <w:b/>
            <w:sz w:val="36"/>
            <w:szCs w:val="20"/>
          </w:rPr>
          <w:delText>Demand Response Data Definitions and Technical Specifications</w:delText>
        </w:r>
      </w:del>
    </w:p>
    <w:p w14:paraId="55D08FC3" w14:textId="77777777" w:rsidR="00FD241E" w:rsidRPr="00FD241E" w:rsidDel="00AE5FE7" w:rsidRDefault="00FD241E" w:rsidP="00FD241E">
      <w:pPr>
        <w:widowControl w:val="0"/>
        <w:spacing w:before="120" w:after="0" w:line="360" w:lineRule="auto"/>
        <w:jc w:val="center"/>
        <w:rPr>
          <w:del w:id="33" w:author="ERCOT" w:date="2025-01-29T09:57:00Z"/>
          <w:rFonts w:ascii="Times New Roman" w:eastAsia="Times New Roman" w:hAnsi="Times New Roman"/>
          <w:b/>
          <w:sz w:val="36"/>
          <w:szCs w:val="20"/>
        </w:rPr>
      </w:pPr>
      <w:del w:id="34" w:author="ERCOT" w:date="2025-01-29T09:57:00Z">
        <w:r w:rsidRPr="00FD241E" w:rsidDel="00AE5FE7">
          <w:rPr>
            <w:rFonts w:ascii="Times New Roman" w:eastAsia="Times New Roman" w:hAnsi="Times New Roman"/>
            <w:b/>
            <w:sz w:val="36"/>
            <w:szCs w:val="20"/>
          </w:rPr>
          <w:delText xml:space="preserve"> </w:delText>
        </w:r>
        <w:r w:rsidR="00093E45" w:rsidRPr="00FD241E" w:rsidDel="00AE5FE7">
          <w:rPr>
            <w:rFonts w:ascii="Times New Roman" w:eastAsia="Times New Roman" w:hAnsi="Times New Roman"/>
            <w:b/>
            <w:sz w:val="36"/>
            <w:szCs w:val="20"/>
          </w:rPr>
          <w:delText>202</w:delText>
        </w:r>
        <w:r w:rsidR="002F4F78" w:rsidDel="00AE5FE7">
          <w:rPr>
            <w:rFonts w:ascii="Times New Roman" w:eastAsia="Times New Roman" w:hAnsi="Times New Roman"/>
            <w:b/>
            <w:sz w:val="36"/>
            <w:szCs w:val="20"/>
          </w:rPr>
          <w:delText>3</w:delText>
        </w:r>
      </w:del>
    </w:p>
    <w:p w14:paraId="3D280C93" w14:textId="77777777" w:rsidR="00FD241E" w:rsidRPr="00FD241E" w:rsidDel="00AE5FE7" w:rsidRDefault="00FD241E" w:rsidP="00FD241E">
      <w:pPr>
        <w:widowControl w:val="0"/>
        <w:spacing w:before="120" w:after="0" w:line="360" w:lineRule="auto"/>
        <w:jc w:val="center"/>
        <w:rPr>
          <w:del w:id="35" w:author="ERCOT" w:date="2025-01-29T09:57:00Z"/>
          <w:rFonts w:ascii="Times New Roman" w:eastAsia="Times New Roman" w:hAnsi="Times New Roman"/>
          <w:b/>
          <w:sz w:val="24"/>
          <w:szCs w:val="24"/>
        </w:rPr>
      </w:pPr>
    </w:p>
    <w:p w14:paraId="447729FC" w14:textId="77777777" w:rsidR="00FD241E" w:rsidRPr="00FD241E" w:rsidDel="00AE5FE7" w:rsidRDefault="00FD241E" w:rsidP="00FD241E">
      <w:pPr>
        <w:widowControl w:val="0"/>
        <w:spacing w:before="120" w:after="0" w:line="360" w:lineRule="auto"/>
        <w:jc w:val="center"/>
        <w:rPr>
          <w:del w:id="36" w:author="ERCOT" w:date="2025-01-29T09:57:00Z"/>
          <w:rFonts w:ascii="Times New Roman" w:eastAsia="Times New Roman" w:hAnsi="Times New Roman"/>
          <w:b/>
          <w:sz w:val="24"/>
          <w:szCs w:val="24"/>
        </w:rPr>
      </w:pPr>
    </w:p>
    <w:p w14:paraId="2A92866F" w14:textId="77777777" w:rsidR="00FD241E" w:rsidRPr="00FD241E" w:rsidDel="00AE5FE7" w:rsidRDefault="00FD241E" w:rsidP="00FD241E">
      <w:pPr>
        <w:spacing w:before="120" w:after="0" w:line="360" w:lineRule="auto"/>
        <w:jc w:val="both"/>
        <w:rPr>
          <w:del w:id="37" w:author="ERCOT" w:date="2025-01-29T09:57:00Z"/>
          <w:rFonts w:ascii="Times New Roman" w:eastAsia="Times New Roman" w:hAnsi="Times New Roman"/>
          <w:sz w:val="20"/>
          <w:szCs w:val="20"/>
        </w:rPr>
      </w:pPr>
    </w:p>
    <w:p w14:paraId="523C1AA7" w14:textId="77777777" w:rsidR="00FD241E" w:rsidRPr="00FD241E" w:rsidDel="00AE5FE7" w:rsidRDefault="00FD241E" w:rsidP="00FD241E">
      <w:pPr>
        <w:spacing w:before="120" w:after="0" w:line="360" w:lineRule="auto"/>
        <w:jc w:val="both"/>
        <w:rPr>
          <w:del w:id="38" w:author="ERCOT" w:date="2025-01-29T09:57:00Z"/>
          <w:rFonts w:ascii="Times New Roman" w:eastAsia="Times New Roman" w:hAnsi="Times New Roman"/>
          <w:sz w:val="20"/>
          <w:szCs w:val="20"/>
        </w:rPr>
      </w:pPr>
    </w:p>
    <w:p w14:paraId="66D759B3" w14:textId="77777777" w:rsidR="00FD241E" w:rsidRPr="00FD241E" w:rsidDel="00AE5FE7" w:rsidRDefault="00FD241E" w:rsidP="00FD241E">
      <w:pPr>
        <w:widowControl w:val="0"/>
        <w:spacing w:before="120" w:after="0" w:line="360" w:lineRule="auto"/>
        <w:jc w:val="center"/>
        <w:rPr>
          <w:del w:id="39" w:author="ERCOT" w:date="2025-01-29T09:57:00Z"/>
          <w:rFonts w:ascii="Times New Roman" w:eastAsia="Times New Roman" w:hAnsi="Times New Roman"/>
          <w:b/>
          <w:sz w:val="24"/>
          <w:szCs w:val="24"/>
        </w:rPr>
      </w:pPr>
    </w:p>
    <w:p w14:paraId="6E990A7B" w14:textId="77777777" w:rsidR="00FD241E" w:rsidRPr="00FD241E" w:rsidDel="00AE5FE7" w:rsidRDefault="00FD241E" w:rsidP="00217ABC">
      <w:pPr>
        <w:spacing w:before="120" w:after="0" w:line="360" w:lineRule="auto"/>
        <w:jc w:val="center"/>
        <w:rPr>
          <w:del w:id="40" w:author="ERCOT" w:date="2025-01-29T09:57:00Z"/>
          <w:rFonts w:ascii="Times New Roman" w:eastAsia="Times New Roman" w:hAnsi="Times New Roman"/>
          <w:b/>
          <w:sz w:val="24"/>
          <w:szCs w:val="24"/>
        </w:rPr>
      </w:pPr>
      <w:del w:id="41" w:author="ERCOT" w:date="2025-01-29T09:57:00Z">
        <w:r w:rsidRPr="00FD241E" w:rsidDel="00AE5FE7">
          <w:rPr>
            <w:rFonts w:ascii="Times New Roman" w:eastAsia="Times New Roman" w:hAnsi="Times New Roman"/>
            <w:b/>
            <w:sz w:val="24"/>
            <w:szCs w:val="24"/>
          </w:rPr>
          <w:delText>Version 1.</w:delText>
        </w:r>
        <w:r w:rsidR="00F04C03" w:rsidDel="00AE5FE7">
          <w:rPr>
            <w:rFonts w:ascii="Times New Roman" w:eastAsia="Times New Roman" w:hAnsi="Times New Roman"/>
            <w:b/>
            <w:sz w:val="24"/>
            <w:szCs w:val="24"/>
          </w:rPr>
          <w:delText>3</w:delText>
        </w:r>
      </w:del>
    </w:p>
    <w:p w14:paraId="00340474" w14:textId="77777777" w:rsidR="00FD241E" w:rsidRPr="00FD241E" w:rsidDel="00AE5FE7" w:rsidRDefault="00FD241E" w:rsidP="00FD241E">
      <w:pPr>
        <w:spacing w:before="120" w:after="0" w:line="360" w:lineRule="auto"/>
        <w:jc w:val="center"/>
        <w:rPr>
          <w:del w:id="42" w:author="ERCOT" w:date="2025-01-29T09:57:00Z"/>
          <w:rFonts w:ascii="Times New Roman" w:eastAsia="Times New Roman" w:hAnsi="Times New Roman"/>
          <w:b/>
          <w:sz w:val="24"/>
          <w:szCs w:val="24"/>
        </w:rPr>
      </w:pPr>
    </w:p>
    <w:p w14:paraId="669B7BAD" w14:textId="77777777" w:rsidR="003C3B74" w:rsidRPr="003C3B74" w:rsidDel="00AE5FE7" w:rsidRDefault="003C3B74" w:rsidP="002F4F78">
      <w:pPr>
        <w:widowControl w:val="0"/>
        <w:tabs>
          <w:tab w:val="left" w:pos="1440"/>
        </w:tabs>
        <w:autoSpaceDE w:val="0"/>
        <w:autoSpaceDN w:val="0"/>
        <w:adjustRightInd w:val="0"/>
        <w:spacing w:before="120" w:after="120" w:line="240" w:lineRule="auto"/>
        <w:ind w:left="432"/>
        <w:jc w:val="center"/>
        <w:rPr>
          <w:del w:id="43" w:author="ERCOT" w:date="2025-01-29T09:57:00Z"/>
          <w:rFonts w:ascii="Times New Roman" w:eastAsia="Times New Roman" w:hAnsi="Times New Roman"/>
          <w:b/>
          <w:sz w:val="24"/>
          <w:szCs w:val="24"/>
        </w:rPr>
      </w:pPr>
      <w:del w:id="44" w:author="ERCOT" w:date="2025-01-29T09:57:00Z">
        <w:r w:rsidRPr="003C3B74" w:rsidDel="00AE5FE7">
          <w:rPr>
            <w:rFonts w:ascii="Times New Roman" w:eastAsia="Times New Roman" w:hAnsi="Times New Roman"/>
            <w:b/>
            <w:sz w:val="24"/>
            <w:szCs w:val="24"/>
          </w:rPr>
          <w:delText>Effective Date</w:delText>
        </w:r>
        <w:r w:rsidR="00A679F9" w:rsidDel="00AE5FE7">
          <w:rPr>
            <w:rFonts w:ascii="Times New Roman" w:eastAsia="Times New Roman" w:hAnsi="Times New Roman"/>
            <w:b/>
            <w:sz w:val="24"/>
            <w:szCs w:val="24"/>
          </w:rPr>
          <w:delText>:</w:delText>
        </w:r>
        <w:r w:rsidRPr="003C3B74" w:rsidDel="00AE5FE7">
          <w:rPr>
            <w:rFonts w:ascii="Times New Roman" w:eastAsia="Times New Roman" w:hAnsi="Times New Roman"/>
            <w:b/>
            <w:sz w:val="24"/>
            <w:szCs w:val="24"/>
          </w:rPr>
          <w:delText xml:space="preserve"> </w:delText>
        </w:r>
        <w:r w:rsidR="002F4F78" w:rsidDel="00AE5FE7">
          <w:rPr>
            <w:rFonts w:ascii="Times New Roman" w:eastAsia="Times New Roman" w:hAnsi="Times New Roman"/>
            <w:b/>
            <w:sz w:val="24"/>
            <w:szCs w:val="24"/>
          </w:rPr>
          <w:delText>11/1/23</w:delText>
        </w:r>
      </w:del>
    </w:p>
    <w:p w14:paraId="75E49C20" w14:textId="77777777" w:rsidR="00841C8C" w:rsidDel="00AE5FE7" w:rsidRDefault="00841C8C" w:rsidP="000461A0">
      <w:pPr>
        <w:rPr>
          <w:del w:id="45" w:author="ERCOT" w:date="2025-01-29T09:57:00Z"/>
          <w:rFonts w:ascii="Times New Roman" w:eastAsia="Times New Roman" w:hAnsi="Times New Roman"/>
          <w:b/>
          <w:sz w:val="24"/>
          <w:szCs w:val="24"/>
        </w:rPr>
      </w:pPr>
    </w:p>
    <w:p w14:paraId="5E465EA6" w14:textId="77777777" w:rsidR="00841C8C" w:rsidRPr="00841C8C" w:rsidDel="00AE5FE7" w:rsidRDefault="00841C8C" w:rsidP="00841C8C">
      <w:pPr>
        <w:widowControl w:val="0"/>
        <w:spacing w:before="120" w:after="0" w:line="360" w:lineRule="auto"/>
        <w:jc w:val="center"/>
        <w:rPr>
          <w:del w:id="46" w:author="ERCOT" w:date="2025-01-29T09:57:00Z"/>
          <w:rFonts w:ascii="Times New Roman" w:eastAsia="Times New Roman" w:hAnsi="Times New Roman"/>
          <w:b/>
          <w:sz w:val="36"/>
          <w:szCs w:val="20"/>
        </w:rPr>
      </w:pPr>
      <w:del w:id="47" w:author="ERCOT" w:date="2025-01-29T09:57:00Z">
        <w:r w:rsidRPr="00841C8C" w:rsidDel="00AE5FE7">
          <w:rPr>
            <w:rFonts w:ascii="Times New Roman" w:eastAsia="Times New Roman" w:hAnsi="Times New Roman"/>
            <w:b/>
            <w:sz w:val="36"/>
            <w:szCs w:val="20"/>
          </w:rPr>
          <w:delText>Revision History</w:delText>
        </w:r>
      </w:del>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5"/>
        <w:gridCol w:w="1080"/>
        <w:gridCol w:w="2363"/>
        <w:gridCol w:w="1980"/>
        <w:gridCol w:w="1350"/>
        <w:gridCol w:w="1800"/>
      </w:tblGrid>
      <w:tr w:rsidR="00841C8C" w:rsidRPr="00166135" w:rsidDel="00AE5FE7" w14:paraId="293437CA" w14:textId="77777777" w:rsidTr="00D440CA">
        <w:trPr>
          <w:cantSplit/>
          <w:trHeight w:val="314"/>
          <w:tblHeader/>
          <w:del w:id="48" w:author="ERCOT" w:date="2025-01-29T09:57:00Z"/>
        </w:trPr>
        <w:tc>
          <w:tcPr>
            <w:tcW w:w="1255" w:type="dxa"/>
            <w:tcBorders>
              <w:top w:val="single" w:sz="4" w:space="0" w:color="auto"/>
              <w:left w:val="single" w:sz="4" w:space="0" w:color="auto"/>
              <w:bottom w:val="single" w:sz="4" w:space="0" w:color="auto"/>
              <w:right w:val="single" w:sz="4" w:space="0" w:color="auto"/>
            </w:tcBorders>
            <w:shd w:val="clear" w:color="auto" w:fill="D9D9D9"/>
          </w:tcPr>
          <w:p w14:paraId="4CA9FD37" w14:textId="77777777" w:rsidR="00841C8C" w:rsidRPr="00841C8C" w:rsidDel="00AE5FE7" w:rsidRDefault="00841C8C" w:rsidP="00841C8C">
            <w:pPr>
              <w:spacing w:before="20" w:after="20" w:line="276" w:lineRule="auto"/>
              <w:jc w:val="center"/>
              <w:rPr>
                <w:del w:id="49" w:author="ERCOT" w:date="2025-01-29T09:57:00Z"/>
                <w:rFonts w:ascii="Times New Roman" w:eastAsia="Times New Roman" w:hAnsi="Times New Roman"/>
                <w:b/>
                <w:sz w:val="24"/>
                <w:szCs w:val="24"/>
              </w:rPr>
            </w:pPr>
            <w:del w:id="50" w:author="ERCOT" w:date="2025-01-29T09:57:00Z">
              <w:r w:rsidRPr="00841C8C" w:rsidDel="00AE5FE7">
                <w:rPr>
                  <w:rFonts w:ascii="Times New Roman" w:eastAsia="Times New Roman" w:hAnsi="Times New Roman"/>
                  <w:b/>
                  <w:sz w:val="24"/>
                  <w:szCs w:val="24"/>
                </w:rPr>
                <w:lastRenderedPageBreak/>
                <w:delText>Date Approved</w:delText>
              </w:r>
            </w:del>
          </w:p>
        </w:tc>
        <w:tc>
          <w:tcPr>
            <w:tcW w:w="1080" w:type="dxa"/>
            <w:tcBorders>
              <w:top w:val="single" w:sz="4" w:space="0" w:color="auto"/>
              <w:left w:val="single" w:sz="4" w:space="0" w:color="auto"/>
              <w:bottom w:val="single" w:sz="4" w:space="0" w:color="auto"/>
              <w:right w:val="single" w:sz="4" w:space="0" w:color="auto"/>
            </w:tcBorders>
            <w:shd w:val="clear" w:color="auto" w:fill="D9D9D9"/>
          </w:tcPr>
          <w:p w14:paraId="30640AF0" w14:textId="77777777" w:rsidR="00841C8C" w:rsidRPr="00841C8C" w:rsidDel="00AE5FE7" w:rsidRDefault="00841C8C" w:rsidP="00841C8C">
            <w:pPr>
              <w:spacing w:before="20" w:after="20" w:line="276" w:lineRule="auto"/>
              <w:jc w:val="center"/>
              <w:rPr>
                <w:del w:id="51" w:author="ERCOT" w:date="2025-01-29T09:57:00Z"/>
                <w:rFonts w:ascii="Times New Roman" w:eastAsia="Times New Roman" w:hAnsi="Times New Roman"/>
                <w:b/>
                <w:sz w:val="24"/>
                <w:szCs w:val="24"/>
              </w:rPr>
            </w:pPr>
            <w:del w:id="52" w:author="ERCOT" w:date="2025-01-29T09:57:00Z">
              <w:r w:rsidRPr="00841C8C" w:rsidDel="00AE5FE7">
                <w:rPr>
                  <w:rFonts w:ascii="Times New Roman" w:eastAsia="Times New Roman" w:hAnsi="Times New Roman"/>
                  <w:b/>
                  <w:sz w:val="24"/>
                  <w:szCs w:val="24"/>
                </w:rPr>
                <w:delText>Version</w:delText>
              </w:r>
            </w:del>
          </w:p>
        </w:tc>
        <w:tc>
          <w:tcPr>
            <w:tcW w:w="2363" w:type="dxa"/>
            <w:tcBorders>
              <w:top w:val="single" w:sz="4" w:space="0" w:color="auto"/>
              <w:left w:val="single" w:sz="4" w:space="0" w:color="auto"/>
              <w:bottom w:val="single" w:sz="4" w:space="0" w:color="auto"/>
              <w:right w:val="single" w:sz="4" w:space="0" w:color="auto"/>
            </w:tcBorders>
            <w:shd w:val="clear" w:color="auto" w:fill="D9D9D9"/>
          </w:tcPr>
          <w:p w14:paraId="09045881" w14:textId="77777777" w:rsidR="00841C8C" w:rsidRPr="00841C8C" w:rsidDel="00AE5FE7" w:rsidRDefault="00841C8C" w:rsidP="00841C8C">
            <w:pPr>
              <w:spacing w:before="20" w:after="20" w:line="360" w:lineRule="auto"/>
              <w:jc w:val="center"/>
              <w:rPr>
                <w:del w:id="53" w:author="ERCOT" w:date="2025-01-29T09:57:00Z"/>
                <w:rFonts w:ascii="Times New Roman" w:eastAsia="Times New Roman" w:hAnsi="Times New Roman"/>
                <w:b/>
                <w:sz w:val="24"/>
                <w:szCs w:val="24"/>
              </w:rPr>
            </w:pPr>
            <w:del w:id="54" w:author="ERCOT" w:date="2025-01-29T09:57:00Z">
              <w:r w:rsidRPr="00841C8C" w:rsidDel="00AE5FE7">
                <w:rPr>
                  <w:rFonts w:ascii="Times New Roman" w:eastAsia="Times New Roman" w:hAnsi="Times New Roman"/>
                  <w:b/>
                  <w:sz w:val="24"/>
                  <w:szCs w:val="24"/>
                </w:rPr>
                <w:delText>Description</w:delText>
              </w:r>
            </w:del>
          </w:p>
        </w:tc>
        <w:tc>
          <w:tcPr>
            <w:tcW w:w="1980" w:type="dxa"/>
            <w:tcBorders>
              <w:top w:val="single" w:sz="4" w:space="0" w:color="auto"/>
              <w:left w:val="single" w:sz="4" w:space="0" w:color="auto"/>
              <w:bottom w:val="single" w:sz="4" w:space="0" w:color="auto"/>
              <w:right w:val="single" w:sz="4" w:space="0" w:color="auto"/>
            </w:tcBorders>
            <w:shd w:val="clear" w:color="auto" w:fill="D9D9D9"/>
          </w:tcPr>
          <w:p w14:paraId="06C41300" w14:textId="77777777" w:rsidR="00841C8C" w:rsidRPr="00841C8C" w:rsidDel="00AE5FE7" w:rsidRDefault="00841C8C" w:rsidP="00841C8C">
            <w:pPr>
              <w:spacing w:before="20" w:after="20" w:line="276" w:lineRule="auto"/>
              <w:jc w:val="center"/>
              <w:rPr>
                <w:del w:id="55" w:author="ERCOT" w:date="2025-01-29T09:57:00Z"/>
                <w:rFonts w:ascii="Times New Roman" w:eastAsia="Times New Roman" w:hAnsi="Times New Roman"/>
                <w:b/>
                <w:sz w:val="24"/>
                <w:szCs w:val="24"/>
              </w:rPr>
            </w:pPr>
            <w:del w:id="56" w:author="ERCOT" w:date="2025-01-29T09:57:00Z">
              <w:r w:rsidRPr="00841C8C" w:rsidDel="00AE5FE7">
                <w:rPr>
                  <w:rFonts w:ascii="Times New Roman" w:eastAsia="Times New Roman" w:hAnsi="Times New Roman"/>
                  <w:b/>
                  <w:sz w:val="24"/>
                  <w:szCs w:val="24"/>
                </w:rPr>
                <w:delText>Author(s)</w:delText>
              </w:r>
            </w:del>
          </w:p>
        </w:tc>
        <w:tc>
          <w:tcPr>
            <w:tcW w:w="1350" w:type="dxa"/>
            <w:tcBorders>
              <w:top w:val="single" w:sz="4" w:space="0" w:color="auto"/>
              <w:left w:val="single" w:sz="4" w:space="0" w:color="auto"/>
              <w:bottom w:val="single" w:sz="4" w:space="0" w:color="auto"/>
              <w:right w:val="single" w:sz="4" w:space="0" w:color="auto"/>
            </w:tcBorders>
            <w:shd w:val="clear" w:color="auto" w:fill="D9D9D9"/>
          </w:tcPr>
          <w:p w14:paraId="2B199B14" w14:textId="77777777" w:rsidR="00841C8C" w:rsidRPr="00841C8C" w:rsidDel="00AE5FE7" w:rsidRDefault="00841C8C" w:rsidP="00841C8C">
            <w:pPr>
              <w:spacing w:before="20" w:after="20" w:line="276" w:lineRule="auto"/>
              <w:jc w:val="center"/>
              <w:rPr>
                <w:del w:id="57" w:author="ERCOT" w:date="2025-01-29T09:57:00Z"/>
                <w:rFonts w:ascii="Times New Roman" w:eastAsia="Times New Roman" w:hAnsi="Times New Roman"/>
                <w:b/>
                <w:sz w:val="24"/>
                <w:szCs w:val="24"/>
              </w:rPr>
            </w:pPr>
            <w:del w:id="58" w:author="ERCOT" w:date="2025-01-29T09:57:00Z">
              <w:r w:rsidRPr="00841C8C" w:rsidDel="00AE5FE7">
                <w:rPr>
                  <w:rFonts w:ascii="Times New Roman" w:eastAsia="Times New Roman" w:hAnsi="Times New Roman"/>
                  <w:b/>
                  <w:sz w:val="24"/>
                  <w:szCs w:val="24"/>
                </w:rPr>
                <w:delText>Approved By</w:delText>
              </w:r>
            </w:del>
          </w:p>
        </w:tc>
        <w:tc>
          <w:tcPr>
            <w:tcW w:w="1800" w:type="dxa"/>
            <w:tcBorders>
              <w:top w:val="single" w:sz="4" w:space="0" w:color="auto"/>
              <w:left w:val="single" w:sz="4" w:space="0" w:color="auto"/>
              <w:bottom w:val="single" w:sz="4" w:space="0" w:color="auto"/>
              <w:right w:val="single" w:sz="4" w:space="0" w:color="auto"/>
            </w:tcBorders>
            <w:shd w:val="clear" w:color="auto" w:fill="D9D9D9"/>
          </w:tcPr>
          <w:p w14:paraId="105F0AF6" w14:textId="77777777" w:rsidR="00841C8C" w:rsidRPr="00841C8C" w:rsidDel="00AE5FE7" w:rsidRDefault="00841C8C" w:rsidP="00841C8C">
            <w:pPr>
              <w:spacing w:before="20" w:after="20" w:line="276" w:lineRule="auto"/>
              <w:jc w:val="center"/>
              <w:rPr>
                <w:del w:id="59" w:author="ERCOT" w:date="2025-01-29T09:57:00Z"/>
                <w:rFonts w:ascii="Times New Roman" w:eastAsia="Times New Roman" w:hAnsi="Times New Roman"/>
                <w:b/>
                <w:sz w:val="24"/>
                <w:szCs w:val="24"/>
              </w:rPr>
            </w:pPr>
            <w:del w:id="60" w:author="ERCOT" w:date="2025-01-29T09:57:00Z">
              <w:r w:rsidRPr="00841C8C" w:rsidDel="00AE5FE7">
                <w:rPr>
                  <w:rFonts w:ascii="Times New Roman" w:eastAsia="Times New Roman" w:hAnsi="Times New Roman"/>
                  <w:b/>
                  <w:sz w:val="24"/>
                  <w:szCs w:val="24"/>
                </w:rPr>
                <w:delText>Effective Date</w:delText>
              </w:r>
            </w:del>
          </w:p>
        </w:tc>
      </w:tr>
      <w:tr w:rsidR="00841C8C" w:rsidRPr="00166135" w:rsidDel="00AE5FE7" w14:paraId="34F3A184" w14:textId="77777777" w:rsidTr="00D440CA">
        <w:trPr>
          <w:cantSplit/>
          <w:trHeight w:val="1925"/>
          <w:del w:id="61" w:author="ERCOT" w:date="2025-01-29T09:57:00Z"/>
        </w:trPr>
        <w:tc>
          <w:tcPr>
            <w:tcW w:w="1255" w:type="dxa"/>
            <w:tcBorders>
              <w:top w:val="single" w:sz="4" w:space="0" w:color="auto"/>
              <w:left w:val="single" w:sz="4" w:space="0" w:color="auto"/>
              <w:bottom w:val="single" w:sz="4" w:space="0" w:color="auto"/>
              <w:right w:val="single" w:sz="4" w:space="0" w:color="auto"/>
            </w:tcBorders>
          </w:tcPr>
          <w:p w14:paraId="534D119B" w14:textId="77777777" w:rsidR="00841C8C" w:rsidRPr="00841C8C" w:rsidDel="00AE5FE7" w:rsidRDefault="006B0099" w:rsidP="006B0099">
            <w:pPr>
              <w:spacing w:before="20" w:after="20" w:line="276" w:lineRule="auto"/>
              <w:jc w:val="center"/>
              <w:rPr>
                <w:del w:id="62" w:author="ERCOT" w:date="2025-01-29T09:57:00Z"/>
                <w:rFonts w:ascii="Times New Roman" w:eastAsia="Times New Roman" w:hAnsi="Times New Roman"/>
                <w:sz w:val="24"/>
                <w:szCs w:val="24"/>
              </w:rPr>
            </w:pPr>
            <w:del w:id="63" w:author="ERCOT" w:date="2025-01-29T09:57:00Z">
              <w:r w:rsidDel="00AE5FE7">
                <w:rPr>
                  <w:rFonts w:ascii="Times New Roman" w:eastAsia="Times New Roman" w:hAnsi="Times New Roman"/>
                  <w:sz w:val="24"/>
                  <w:szCs w:val="24"/>
                </w:rPr>
                <w:delText>6/9/20</w:delText>
              </w:r>
            </w:del>
          </w:p>
        </w:tc>
        <w:tc>
          <w:tcPr>
            <w:tcW w:w="1080" w:type="dxa"/>
            <w:tcBorders>
              <w:top w:val="single" w:sz="4" w:space="0" w:color="auto"/>
              <w:left w:val="single" w:sz="4" w:space="0" w:color="auto"/>
              <w:bottom w:val="single" w:sz="4" w:space="0" w:color="auto"/>
              <w:right w:val="single" w:sz="4" w:space="0" w:color="auto"/>
            </w:tcBorders>
          </w:tcPr>
          <w:p w14:paraId="4EA93D40" w14:textId="77777777" w:rsidR="00841C8C" w:rsidRPr="00841C8C" w:rsidDel="00AE5FE7" w:rsidRDefault="00841C8C" w:rsidP="00841C8C">
            <w:pPr>
              <w:spacing w:before="20" w:after="20" w:line="276" w:lineRule="auto"/>
              <w:jc w:val="center"/>
              <w:rPr>
                <w:del w:id="64" w:author="ERCOT" w:date="2025-01-29T09:57:00Z"/>
                <w:rFonts w:ascii="Times New Roman" w:eastAsia="Times New Roman" w:hAnsi="Times New Roman"/>
                <w:sz w:val="24"/>
                <w:szCs w:val="24"/>
              </w:rPr>
            </w:pPr>
            <w:del w:id="65" w:author="ERCOT" w:date="2025-01-29T09:57:00Z">
              <w:r w:rsidRPr="00841C8C" w:rsidDel="00AE5FE7">
                <w:rPr>
                  <w:rFonts w:ascii="Times New Roman" w:eastAsia="Times New Roman" w:hAnsi="Times New Roman"/>
                  <w:sz w:val="24"/>
                  <w:szCs w:val="24"/>
                </w:rPr>
                <w:delText>1.0</w:delText>
              </w:r>
            </w:del>
          </w:p>
        </w:tc>
        <w:tc>
          <w:tcPr>
            <w:tcW w:w="2363" w:type="dxa"/>
            <w:tcBorders>
              <w:top w:val="single" w:sz="4" w:space="0" w:color="auto"/>
              <w:left w:val="single" w:sz="4" w:space="0" w:color="auto"/>
              <w:bottom w:val="single" w:sz="4" w:space="0" w:color="auto"/>
              <w:right w:val="single" w:sz="4" w:space="0" w:color="auto"/>
            </w:tcBorders>
          </w:tcPr>
          <w:p w14:paraId="4D9FA733" w14:textId="77777777" w:rsidR="00841C8C" w:rsidRPr="00841C8C" w:rsidDel="00AE5FE7" w:rsidRDefault="00841C8C" w:rsidP="00841C8C">
            <w:pPr>
              <w:spacing w:before="20" w:after="20" w:line="240" w:lineRule="auto"/>
              <w:jc w:val="center"/>
              <w:rPr>
                <w:del w:id="66" w:author="ERCOT" w:date="2025-01-29T09:57:00Z"/>
                <w:rFonts w:ascii="Times New Roman" w:eastAsia="Times New Roman" w:hAnsi="Times New Roman"/>
                <w:sz w:val="24"/>
                <w:szCs w:val="24"/>
              </w:rPr>
            </w:pPr>
            <w:del w:id="67" w:author="ERCOT" w:date="2025-01-29T09:57:00Z">
              <w:r w:rsidRPr="00841C8C" w:rsidDel="00AE5FE7">
                <w:rPr>
                  <w:rFonts w:ascii="Times New Roman" w:eastAsia="Times New Roman" w:hAnsi="Times New Roman"/>
                  <w:sz w:val="24"/>
                  <w:szCs w:val="24"/>
                </w:rPr>
                <w:delText>Adapted from “NOIE-REP Demand Response Data Collection Technical Specifications for 2019”</w:delText>
              </w:r>
            </w:del>
          </w:p>
        </w:tc>
        <w:tc>
          <w:tcPr>
            <w:tcW w:w="1980" w:type="dxa"/>
            <w:tcBorders>
              <w:top w:val="single" w:sz="4" w:space="0" w:color="auto"/>
              <w:left w:val="single" w:sz="4" w:space="0" w:color="auto"/>
              <w:bottom w:val="single" w:sz="4" w:space="0" w:color="auto"/>
              <w:right w:val="single" w:sz="4" w:space="0" w:color="auto"/>
            </w:tcBorders>
          </w:tcPr>
          <w:p w14:paraId="00DE3F66" w14:textId="77777777" w:rsidR="00841C8C" w:rsidRPr="00841C8C" w:rsidDel="00AE5FE7" w:rsidRDefault="00841C8C" w:rsidP="00841C8C">
            <w:pPr>
              <w:spacing w:before="20" w:after="20" w:line="276" w:lineRule="auto"/>
              <w:jc w:val="center"/>
              <w:rPr>
                <w:del w:id="68" w:author="ERCOT" w:date="2025-01-29T09:57:00Z"/>
                <w:rFonts w:ascii="Times New Roman" w:eastAsia="Times New Roman" w:hAnsi="Times New Roman"/>
                <w:sz w:val="24"/>
                <w:szCs w:val="24"/>
              </w:rPr>
            </w:pPr>
            <w:del w:id="69" w:author="ERCOT" w:date="2025-01-29T09:57:00Z">
              <w:r w:rsidRPr="00841C8C" w:rsidDel="00AE5FE7">
                <w:rPr>
                  <w:rFonts w:ascii="Times New Roman" w:eastAsia="Times New Roman" w:hAnsi="Times New Roman"/>
                  <w:sz w:val="24"/>
                  <w:szCs w:val="24"/>
                </w:rPr>
                <w:delText xml:space="preserve">ERCOT Staff </w:delText>
              </w:r>
            </w:del>
          </w:p>
        </w:tc>
        <w:tc>
          <w:tcPr>
            <w:tcW w:w="1350" w:type="dxa"/>
            <w:tcBorders>
              <w:top w:val="single" w:sz="4" w:space="0" w:color="auto"/>
              <w:left w:val="single" w:sz="4" w:space="0" w:color="auto"/>
              <w:bottom w:val="single" w:sz="4" w:space="0" w:color="auto"/>
              <w:right w:val="single" w:sz="4" w:space="0" w:color="auto"/>
            </w:tcBorders>
          </w:tcPr>
          <w:p w14:paraId="6932E6CC" w14:textId="77777777" w:rsidR="00841C8C" w:rsidRPr="00841C8C" w:rsidDel="00AE5FE7" w:rsidRDefault="00841C8C" w:rsidP="00841C8C">
            <w:pPr>
              <w:spacing w:before="20" w:after="20" w:line="276" w:lineRule="auto"/>
              <w:jc w:val="center"/>
              <w:rPr>
                <w:del w:id="70" w:author="ERCOT" w:date="2025-01-29T09:57:00Z"/>
                <w:rFonts w:ascii="Times New Roman" w:eastAsia="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14:paraId="60CD0988" w14:textId="77777777" w:rsidR="00841C8C" w:rsidRPr="00841C8C" w:rsidDel="00AE5FE7" w:rsidRDefault="00CE08EE" w:rsidP="00841C8C">
            <w:pPr>
              <w:spacing w:before="20" w:after="20" w:line="276" w:lineRule="auto"/>
              <w:jc w:val="center"/>
              <w:rPr>
                <w:del w:id="71" w:author="ERCOT" w:date="2025-01-29T09:57:00Z"/>
                <w:rFonts w:ascii="Times New Roman" w:eastAsia="Times New Roman" w:hAnsi="Times New Roman"/>
                <w:sz w:val="24"/>
                <w:szCs w:val="24"/>
              </w:rPr>
            </w:pPr>
            <w:del w:id="72" w:author="ERCOT" w:date="2025-01-29T09:57:00Z">
              <w:r w:rsidDel="00AE5FE7">
                <w:rPr>
                  <w:rFonts w:ascii="Times New Roman" w:eastAsia="Times New Roman" w:hAnsi="Times New Roman"/>
                  <w:sz w:val="24"/>
                  <w:szCs w:val="24"/>
                </w:rPr>
                <w:delText>8/1/20</w:delText>
              </w:r>
            </w:del>
          </w:p>
        </w:tc>
      </w:tr>
      <w:tr w:rsidR="00D440CA" w:rsidRPr="00166135" w:rsidDel="00AE5FE7" w14:paraId="34C8FC9B" w14:textId="77777777" w:rsidTr="00D440CA">
        <w:trPr>
          <w:cantSplit/>
          <w:trHeight w:val="1925"/>
          <w:del w:id="73" w:author="ERCOT" w:date="2025-01-29T09:57:00Z"/>
        </w:trPr>
        <w:tc>
          <w:tcPr>
            <w:tcW w:w="1255" w:type="dxa"/>
            <w:tcBorders>
              <w:top w:val="single" w:sz="4" w:space="0" w:color="auto"/>
              <w:left w:val="single" w:sz="4" w:space="0" w:color="auto"/>
              <w:bottom w:val="single" w:sz="4" w:space="0" w:color="auto"/>
              <w:right w:val="single" w:sz="4" w:space="0" w:color="auto"/>
            </w:tcBorders>
          </w:tcPr>
          <w:p w14:paraId="01880924" w14:textId="77777777" w:rsidR="00D440CA" w:rsidDel="00AE5FE7" w:rsidRDefault="00D440CA" w:rsidP="006B0099">
            <w:pPr>
              <w:spacing w:before="20" w:after="20" w:line="276" w:lineRule="auto"/>
              <w:jc w:val="center"/>
              <w:rPr>
                <w:del w:id="74" w:author="ERCOT" w:date="2025-01-29T09:57:00Z"/>
                <w:rFonts w:ascii="Times New Roman" w:eastAsia="Times New Roman" w:hAnsi="Times New Roman"/>
                <w:sz w:val="24"/>
                <w:szCs w:val="24"/>
              </w:rPr>
            </w:pPr>
            <w:del w:id="75" w:author="ERCOT" w:date="2025-01-29T09:57:00Z">
              <w:r w:rsidDel="00AE5FE7">
                <w:rPr>
                  <w:rFonts w:ascii="Times New Roman" w:eastAsia="Times New Roman" w:hAnsi="Times New Roman"/>
                  <w:sz w:val="24"/>
                  <w:szCs w:val="24"/>
                </w:rPr>
                <w:delText>7/29/20</w:delText>
              </w:r>
            </w:del>
          </w:p>
        </w:tc>
        <w:tc>
          <w:tcPr>
            <w:tcW w:w="1080" w:type="dxa"/>
            <w:tcBorders>
              <w:top w:val="single" w:sz="4" w:space="0" w:color="auto"/>
              <w:left w:val="single" w:sz="4" w:space="0" w:color="auto"/>
              <w:bottom w:val="single" w:sz="4" w:space="0" w:color="auto"/>
              <w:right w:val="single" w:sz="4" w:space="0" w:color="auto"/>
            </w:tcBorders>
          </w:tcPr>
          <w:p w14:paraId="5AD368CB" w14:textId="77777777" w:rsidR="00D440CA" w:rsidRPr="00841C8C" w:rsidDel="00AE5FE7" w:rsidRDefault="00CE37CB" w:rsidP="00841C8C">
            <w:pPr>
              <w:spacing w:before="20" w:after="20" w:line="276" w:lineRule="auto"/>
              <w:jc w:val="center"/>
              <w:rPr>
                <w:del w:id="76" w:author="ERCOT" w:date="2025-01-29T09:57:00Z"/>
                <w:rFonts w:ascii="Times New Roman" w:eastAsia="Times New Roman" w:hAnsi="Times New Roman"/>
                <w:sz w:val="24"/>
                <w:szCs w:val="24"/>
              </w:rPr>
            </w:pPr>
            <w:del w:id="77" w:author="ERCOT" w:date="2025-01-29T09:57:00Z">
              <w:r w:rsidDel="00AE5FE7">
                <w:rPr>
                  <w:rFonts w:ascii="Times New Roman" w:eastAsia="Times New Roman" w:hAnsi="Times New Roman"/>
                  <w:sz w:val="24"/>
                  <w:szCs w:val="24"/>
                </w:rPr>
                <w:delText>1.1</w:delText>
              </w:r>
            </w:del>
          </w:p>
        </w:tc>
        <w:tc>
          <w:tcPr>
            <w:tcW w:w="2363" w:type="dxa"/>
            <w:tcBorders>
              <w:top w:val="single" w:sz="4" w:space="0" w:color="auto"/>
              <w:left w:val="single" w:sz="4" w:space="0" w:color="auto"/>
              <w:bottom w:val="single" w:sz="4" w:space="0" w:color="auto"/>
              <w:right w:val="single" w:sz="4" w:space="0" w:color="auto"/>
            </w:tcBorders>
          </w:tcPr>
          <w:p w14:paraId="7B680EDB" w14:textId="77777777" w:rsidR="00D440CA" w:rsidRPr="00841C8C" w:rsidDel="00AE5FE7" w:rsidRDefault="0046640F" w:rsidP="00841C8C">
            <w:pPr>
              <w:spacing w:before="20" w:after="20" w:line="240" w:lineRule="auto"/>
              <w:jc w:val="center"/>
              <w:rPr>
                <w:del w:id="78" w:author="ERCOT" w:date="2025-01-29T09:57:00Z"/>
                <w:rFonts w:ascii="Times New Roman" w:eastAsia="Times New Roman" w:hAnsi="Times New Roman"/>
                <w:sz w:val="24"/>
                <w:szCs w:val="24"/>
              </w:rPr>
            </w:pPr>
            <w:del w:id="79" w:author="ERCOT" w:date="2025-01-29T09:57:00Z">
              <w:r w:rsidDel="00AE5FE7">
                <w:rPr>
                  <w:rFonts w:ascii="Times New Roman" w:eastAsia="Times New Roman" w:hAnsi="Times New Roman"/>
                  <w:sz w:val="24"/>
                  <w:szCs w:val="24"/>
                </w:rPr>
                <w:delText xml:space="preserve">OBDRR022, </w:delText>
              </w:r>
              <w:r w:rsidRPr="0046640F" w:rsidDel="00AE5FE7">
                <w:rPr>
                  <w:rFonts w:ascii="Times New Roman" w:eastAsia="Times New Roman" w:hAnsi="Times New Roman"/>
                  <w:sz w:val="24"/>
                  <w:szCs w:val="24"/>
                </w:rPr>
                <w:delText>Updates to Demand Response Data Definitions and Technical Specifications Following NPRR933 Approval</w:delText>
              </w:r>
            </w:del>
          </w:p>
        </w:tc>
        <w:tc>
          <w:tcPr>
            <w:tcW w:w="1980" w:type="dxa"/>
            <w:tcBorders>
              <w:top w:val="single" w:sz="4" w:space="0" w:color="auto"/>
              <w:left w:val="single" w:sz="4" w:space="0" w:color="auto"/>
              <w:bottom w:val="single" w:sz="4" w:space="0" w:color="auto"/>
              <w:right w:val="single" w:sz="4" w:space="0" w:color="auto"/>
            </w:tcBorders>
          </w:tcPr>
          <w:p w14:paraId="620EEE6E" w14:textId="77777777" w:rsidR="00D440CA" w:rsidRPr="00841C8C" w:rsidDel="00AE5FE7" w:rsidRDefault="0046640F" w:rsidP="00841C8C">
            <w:pPr>
              <w:spacing w:before="20" w:after="20" w:line="276" w:lineRule="auto"/>
              <w:jc w:val="center"/>
              <w:rPr>
                <w:del w:id="80" w:author="ERCOT" w:date="2025-01-29T09:57:00Z"/>
                <w:rFonts w:ascii="Times New Roman" w:eastAsia="Times New Roman" w:hAnsi="Times New Roman"/>
                <w:sz w:val="24"/>
                <w:szCs w:val="24"/>
              </w:rPr>
            </w:pPr>
            <w:del w:id="81" w:author="ERCOT" w:date="2025-01-29T09:57:00Z">
              <w:r w:rsidDel="00AE5FE7">
                <w:rPr>
                  <w:rFonts w:ascii="Times New Roman" w:eastAsia="Times New Roman" w:hAnsi="Times New Roman"/>
                  <w:sz w:val="24"/>
                  <w:szCs w:val="24"/>
                </w:rPr>
                <w:delText>ERCOT Staff</w:delText>
              </w:r>
            </w:del>
          </w:p>
        </w:tc>
        <w:tc>
          <w:tcPr>
            <w:tcW w:w="1350" w:type="dxa"/>
            <w:tcBorders>
              <w:top w:val="single" w:sz="4" w:space="0" w:color="auto"/>
              <w:left w:val="single" w:sz="4" w:space="0" w:color="auto"/>
              <w:bottom w:val="single" w:sz="4" w:space="0" w:color="auto"/>
              <w:right w:val="single" w:sz="4" w:space="0" w:color="auto"/>
            </w:tcBorders>
          </w:tcPr>
          <w:p w14:paraId="71DDCA00" w14:textId="77777777" w:rsidR="00D440CA" w:rsidDel="00AE5FE7" w:rsidRDefault="0046640F" w:rsidP="00841C8C">
            <w:pPr>
              <w:spacing w:before="20" w:after="20" w:line="276" w:lineRule="auto"/>
              <w:jc w:val="center"/>
              <w:rPr>
                <w:del w:id="82" w:author="ERCOT" w:date="2025-01-29T09:57:00Z"/>
                <w:rFonts w:ascii="Times New Roman" w:eastAsia="Times New Roman" w:hAnsi="Times New Roman"/>
                <w:sz w:val="24"/>
                <w:szCs w:val="24"/>
              </w:rPr>
            </w:pPr>
            <w:del w:id="83" w:author="ERCOT" w:date="2025-01-29T09:57:00Z">
              <w:r w:rsidDel="00AE5FE7">
                <w:rPr>
                  <w:rFonts w:ascii="Times New Roman" w:eastAsia="Times New Roman" w:hAnsi="Times New Roman"/>
                  <w:sz w:val="24"/>
                  <w:szCs w:val="24"/>
                </w:rPr>
                <w:delText>TAC</w:delText>
              </w:r>
            </w:del>
          </w:p>
        </w:tc>
        <w:tc>
          <w:tcPr>
            <w:tcW w:w="1800" w:type="dxa"/>
            <w:tcBorders>
              <w:top w:val="single" w:sz="4" w:space="0" w:color="auto"/>
              <w:left w:val="single" w:sz="4" w:space="0" w:color="auto"/>
              <w:bottom w:val="single" w:sz="4" w:space="0" w:color="auto"/>
              <w:right w:val="single" w:sz="4" w:space="0" w:color="auto"/>
            </w:tcBorders>
          </w:tcPr>
          <w:p w14:paraId="649B4C3F" w14:textId="77777777" w:rsidR="00D440CA" w:rsidDel="00AE5FE7" w:rsidRDefault="00CE37CB" w:rsidP="00841C8C">
            <w:pPr>
              <w:spacing w:before="20" w:after="20" w:line="276" w:lineRule="auto"/>
              <w:jc w:val="center"/>
              <w:rPr>
                <w:del w:id="84" w:author="ERCOT" w:date="2025-01-29T09:57:00Z"/>
                <w:rFonts w:ascii="Times New Roman" w:eastAsia="Times New Roman" w:hAnsi="Times New Roman"/>
                <w:sz w:val="24"/>
                <w:szCs w:val="24"/>
              </w:rPr>
            </w:pPr>
            <w:del w:id="85" w:author="ERCOT" w:date="2025-01-29T09:57:00Z">
              <w:r w:rsidDel="00AE5FE7">
                <w:rPr>
                  <w:rFonts w:ascii="Times New Roman" w:eastAsia="Times New Roman" w:hAnsi="Times New Roman"/>
                  <w:sz w:val="24"/>
                  <w:szCs w:val="24"/>
                </w:rPr>
                <w:delText>8/1/20</w:delText>
              </w:r>
            </w:del>
          </w:p>
        </w:tc>
      </w:tr>
      <w:tr w:rsidR="00B8546E" w:rsidRPr="00166135" w:rsidDel="00AE5FE7" w14:paraId="2CFD3C92" w14:textId="77777777" w:rsidTr="00D440CA">
        <w:trPr>
          <w:cantSplit/>
          <w:trHeight w:val="1925"/>
          <w:del w:id="86" w:author="ERCOT" w:date="2025-01-29T09:57:00Z"/>
        </w:trPr>
        <w:tc>
          <w:tcPr>
            <w:tcW w:w="1255" w:type="dxa"/>
            <w:tcBorders>
              <w:top w:val="single" w:sz="4" w:space="0" w:color="auto"/>
              <w:left w:val="single" w:sz="4" w:space="0" w:color="auto"/>
              <w:bottom w:val="single" w:sz="4" w:space="0" w:color="auto"/>
              <w:right w:val="single" w:sz="4" w:space="0" w:color="auto"/>
            </w:tcBorders>
          </w:tcPr>
          <w:p w14:paraId="1D8F997B" w14:textId="77777777" w:rsidR="00B8546E" w:rsidDel="00AE5FE7" w:rsidRDefault="00B8546E" w:rsidP="006B0099">
            <w:pPr>
              <w:spacing w:before="20" w:after="20" w:line="276" w:lineRule="auto"/>
              <w:jc w:val="center"/>
              <w:rPr>
                <w:del w:id="87" w:author="ERCOT" w:date="2025-01-29T09:57:00Z"/>
                <w:rFonts w:ascii="Times New Roman" w:eastAsia="Times New Roman" w:hAnsi="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14:paraId="28FFCEFD" w14:textId="77777777" w:rsidR="00B8546E" w:rsidDel="00AE5FE7" w:rsidRDefault="00B8546E" w:rsidP="00841C8C">
            <w:pPr>
              <w:spacing w:before="20" w:after="20" w:line="276" w:lineRule="auto"/>
              <w:jc w:val="center"/>
              <w:rPr>
                <w:del w:id="88" w:author="ERCOT" w:date="2025-01-29T09:57:00Z"/>
                <w:rFonts w:ascii="Times New Roman" w:eastAsia="Times New Roman" w:hAnsi="Times New Roman"/>
                <w:sz w:val="24"/>
                <w:szCs w:val="24"/>
              </w:rPr>
            </w:pPr>
            <w:del w:id="89" w:author="ERCOT" w:date="2025-01-29T09:57:00Z">
              <w:r w:rsidDel="00AE5FE7">
                <w:rPr>
                  <w:rFonts w:ascii="Times New Roman" w:eastAsia="Times New Roman" w:hAnsi="Times New Roman"/>
                  <w:sz w:val="24"/>
                  <w:szCs w:val="24"/>
                </w:rPr>
                <w:delText>1.1</w:delText>
              </w:r>
            </w:del>
          </w:p>
        </w:tc>
        <w:tc>
          <w:tcPr>
            <w:tcW w:w="2363" w:type="dxa"/>
            <w:tcBorders>
              <w:top w:val="single" w:sz="4" w:space="0" w:color="auto"/>
              <w:left w:val="single" w:sz="4" w:space="0" w:color="auto"/>
              <w:bottom w:val="single" w:sz="4" w:space="0" w:color="auto"/>
              <w:right w:val="single" w:sz="4" w:space="0" w:color="auto"/>
            </w:tcBorders>
          </w:tcPr>
          <w:p w14:paraId="78B48870" w14:textId="77777777" w:rsidR="00044F91" w:rsidRPr="00044F91" w:rsidDel="00AE5FE7" w:rsidRDefault="00B8546E" w:rsidP="00044F91">
            <w:pPr>
              <w:spacing w:before="20" w:after="20" w:line="240" w:lineRule="auto"/>
              <w:jc w:val="center"/>
              <w:rPr>
                <w:del w:id="90" w:author="ERCOT" w:date="2025-01-29T09:57:00Z"/>
                <w:rFonts w:ascii="Times New Roman" w:eastAsia="Times New Roman" w:hAnsi="Times New Roman"/>
                <w:sz w:val="24"/>
                <w:szCs w:val="24"/>
              </w:rPr>
            </w:pPr>
            <w:del w:id="91" w:author="ERCOT" w:date="2025-01-29T09:57:00Z">
              <w:r w:rsidDel="00AE5FE7">
                <w:rPr>
                  <w:rFonts w:ascii="Times New Roman" w:eastAsia="Times New Roman" w:hAnsi="Times New Roman"/>
                  <w:sz w:val="24"/>
                  <w:szCs w:val="24"/>
                </w:rPr>
                <w:delText xml:space="preserve">Unboxing of </w:delText>
              </w:r>
              <w:r w:rsidR="00CE08EE" w:rsidDel="00AE5FE7">
                <w:rPr>
                  <w:rFonts w:ascii="Times New Roman" w:eastAsia="Times New Roman" w:hAnsi="Times New Roman"/>
                  <w:sz w:val="24"/>
                  <w:szCs w:val="24"/>
                </w:rPr>
                <w:delText>“</w:delText>
              </w:r>
              <w:r w:rsidR="00044F91" w:rsidRPr="00044F91" w:rsidDel="00AE5FE7">
                <w:rPr>
                  <w:rFonts w:ascii="Times New Roman" w:eastAsia="Times New Roman" w:hAnsi="Times New Roman"/>
                  <w:sz w:val="24"/>
                  <w:szCs w:val="24"/>
                </w:rPr>
                <w:delText>Demand Response Data Definitions and Technical Specifications</w:delText>
              </w:r>
            </w:del>
          </w:p>
          <w:p w14:paraId="40E32A4C" w14:textId="77777777" w:rsidR="00B8546E" w:rsidDel="00AE5FE7" w:rsidRDefault="00044F91" w:rsidP="00044F91">
            <w:pPr>
              <w:spacing w:before="20" w:after="20" w:line="240" w:lineRule="auto"/>
              <w:jc w:val="center"/>
              <w:rPr>
                <w:del w:id="92" w:author="ERCOT" w:date="2025-01-29T09:57:00Z"/>
                <w:rFonts w:ascii="Times New Roman" w:eastAsia="Times New Roman" w:hAnsi="Times New Roman"/>
                <w:sz w:val="24"/>
                <w:szCs w:val="24"/>
              </w:rPr>
            </w:pPr>
            <w:del w:id="93" w:author="ERCOT" w:date="2025-01-29T09:57:00Z">
              <w:r w:rsidRPr="00044F91" w:rsidDel="00AE5FE7">
                <w:rPr>
                  <w:rFonts w:ascii="Times New Roman" w:eastAsia="Times New Roman" w:hAnsi="Times New Roman"/>
                  <w:sz w:val="24"/>
                  <w:szCs w:val="24"/>
                </w:rPr>
                <w:delText xml:space="preserve"> 2020</w:delText>
              </w:r>
              <w:r w:rsidR="00CE08EE" w:rsidDel="00AE5FE7">
                <w:rPr>
                  <w:rFonts w:ascii="Times New Roman" w:eastAsia="Times New Roman" w:hAnsi="Times New Roman"/>
                  <w:sz w:val="24"/>
                  <w:szCs w:val="24"/>
                </w:rPr>
                <w:delText>”</w:delText>
              </w:r>
            </w:del>
          </w:p>
        </w:tc>
        <w:tc>
          <w:tcPr>
            <w:tcW w:w="1980" w:type="dxa"/>
            <w:tcBorders>
              <w:top w:val="single" w:sz="4" w:space="0" w:color="auto"/>
              <w:left w:val="single" w:sz="4" w:space="0" w:color="auto"/>
              <w:bottom w:val="single" w:sz="4" w:space="0" w:color="auto"/>
              <w:right w:val="single" w:sz="4" w:space="0" w:color="auto"/>
            </w:tcBorders>
          </w:tcPr>
          <w:p w14:paraId="65DA77F4" w14:textId="77777777" w:rsidR="00B8546E" w:rsidDel="00AE5FE7" w:rsidRDefault="00B8546E" w:rsidP="00841C8C">
            <w:pPr>
              <w:spacing w:before="20" w:after="20" w:line="276" w:lineRule="auto"/>
              <w:jc w:val="center"/>
              <w:rPr>
                <w:del w:id="94" w:author="ERCOT" w:date="2025-01-29T09:57:00Z"/>
                <w:rFonts w:ascii="Times New Roman" w:eastAsia="Times New Roman" w:hAnsi="Times New Roman"/>
                <w:sz w:val="24"/>
                <w:szCs w:val="24"/>
              </w:rPr>
            </w:pPr>
          </w:p>
        </w:tc>
        <w:tc>
          <w:tcPr>
            <w:tcW w:w="1350" w:type="dxa"/>
            <w:tcBorders>
              <w:top w:val="single" w:sz="4" w:space="0" w:color="auto"/>
              <w:left w:val="single" w:sz="4" w:space="0" w:color="auto"/>
              <w:bottom w:val="single" w:sz="4" w:space="0" w:color="auto"/>
              <w:right w:val="single" w:sz="4" w:space="0" w:color="auto"/>
            </w:tcBorders>
          </w:tcPr>
          <w:p w14:paraId="0938BD63" w14:textId="77777777" w:rsidR="00B8546E" w:rsidDel="00AE5FE7" w:rsidRDefault="00B8546E" w:rsidP="00841C8C">
            <w:pPr>
              <w:spacing w:before="20" w:after="20" w:line="276" w:lineRule="auto"/>
              <w:jc w:val="center"/>
              <w:rPr>
                <w:del w:id="95" w:author="ERCOT" w:date="2025-01-29T09:57:00Z"/>
                <w:rFonts w:ascii="Times New Roman" w:eastAsia="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14:paraId="60C62819" w14:textId="77777777" w:rsidR="00B8546E" w:rsidDel="00AE5FE7" w:rsidRDefault="00CE08EE" w:rsidP="00841C8C">
            <w:pPr>
              <w:spacing w:before="20" w:after="20" w:line="276" w:lineRule="auto"/>
              <w:jc w:val="center"/>
              <w:rPr>
                <w:del w:id="96" w:author="ERCOT" w:date="2025-01-29T09:57:00Z"/>
                <w:rFonts w:ascii="Times New Roman" w:eastAsia="Times New Roman" w:hAnsi="Times New Roman"/>
                <w:sz w:val="24"/>
                <w:szCs w:val="24"/>
              </w:rPr>
            </w:pPr>
            <w:del w:id="97" w:author="ERCOT" w:date="2025-01-29T09:57:00Z">
              <w:r w:rsidDel="00AE5FE7">
                <w:rPr>
                  <w:rFonts w:ascii="Times New Roman" w:eastAsia="Times New Roman" w:hAnsi="Times New Roman"/>
                  <w:sz w:val="24"/>
                  <w:szCs w:val="24"/>
                </w:rPr>
                <w:delText>8/1/20</w:delText>
              </w:r>
            </w:del>
          </w:p>
        </w:tc>
      </w:tr>
      <w:tr w:rsidR="00093E45" w:rsidRPr="00166135" w:rsidDel="00AE5FE7" w14:paraId="1B77D543" w14:textId="77777777" w:rsidTr="00D440CA">
        <w:trPr>
          <w:cantSplit/>
          <w:trHeight w:val="1925"/>
          <w:del w:id="98" w:author="ERCOT" w:date="2025-01-29T09:57:00Z"/>
        </w:trPr>
        <w:tc>
          <w:tcPr>
            <w:tcW w:w="1255" w:type="dxa"/>
            <w:tcBorders>
              <w:top w:val="single" w:sz="4" w:space="0" w:color="auto"/>
              <w:left w:val="single" w:sz="4" w:space="0" w:color="auto"/>
              <w:bottom w:val="single" w:sz="4" w:space="0" w:color="auto"/>
              <w:right w:val="single" w:sz="4" w:space="0" w:color="auto"/>
            </w:tcBorders>
          </w:tcPr>
          <w:p w14:paraId="0A097FB0" w14:textId="77777777" w:rsidR="00093E45" w:rsidDel="00AE5FE7" w:rsidRDefault="00093E45" w:rsidP="00093E45">
            <w:pPr>
              <w:spacing w:before="20" w:after="20" w:line="276" w:lineRule="auto"/>
              <w:jc w:val="center"/>
              <w:rPr>
                <w:del w:id="99" w:author="ERCOT" w:date="2025-01-29T09:57:00Z"/>
                <w:rFonts w:ascii="Times New Roman" w:eastAsia="Times New Roman" w:hAnsi="Times New Roman"/>
                <w:sz w:val="24"/>
                <w:szCs w:val="24"/>
              </w:rPr>
            </w:pPr>
            <w:del w:id="100" w:author="ERCOT" w:date="2025-01-29T09:57:00Z">
              <w:r w:rsidDel="00AE5FE7">
                <w:rPr>
                  <w:rFonts w:ascii="Times New Roman" w:eastAsia="Times New Roman" w:hAnsi="Times New Roman"/>
                  <w:sz w:val="24"/>
                  <w:szCs w:val="24"/>
                </w:rPr>
                <w:delText>5/26/21</w:delText>
              </w:r>
            </w:del>
          </w:p>
        </w:tc>
        <w:tc>
          <w:tcPr>
            <w:tcW w:w="1080" w:type="dxa"/>
            <w:tcBorders>
              <w:top w:val="single" w:sz="4" w:space="0" w:color="auto"/>
              <w:left w:val="single" w:sz="4" w:space="0" w:color="auto"/>
              <w:bottom w:val="single" w:sz="4" w:space="0" w:color="auto"/>
              <w:right w:val="single" w:sz="4" w:space="0" w:color="auto"/>
            </w:tcBorders>
          </w:tcPr>
          <w:p w14:paraId="297443D4" w14:textId="77777777" w:rsidR="00093E45" w:rsidDel="00AE5FE7" w:rsidRDefault="00093E45" w:rsidP="00841C8C">
            <w:pPr>
              <w:spacing w:before="20" w:after="20" w:line="276" w:lineRule="auto"/>
              <w:jc w:val="center"/>
              <w:rPr>
                <w:del w:id="101" w:author="ERCOT" w:date="2025-01-29T09:57:00Z"/>
                <w:rFonts w:ascii="Times New Roman" w:eastAsia="Times New Roman" w:hAnsi="Times New Roman"/>
                <w:sz w:val="24"/>
                <w:szCs w:val="24"/>
              </w:rPr>
            </w:pPr>
            <w:del w:id="102" w:author="ERCOT" w:date="2025-01-29T09:57:00Z">
              <w:r w:rsidDel="00AE5FE7">
                <w:rPr>
                  <w:rFonts w:ascii="Times New Roman" w:eastAsia="Times New Roman" w:hAnsi="Times New Roman"/>
                  <w:sz w:val="24"/>
                  <w:szCs w:val="24"/>
                </w:rPr>
                <w:delText>1.2</w:delText>
              </w:r>
            </w:del>
          </w:p>
        </w:tc>
        <w:tc>
          <w:tcPr>
            <w:tcW w:w="2363" w:type="dxa"/>
            <w:tcBorders>
              <w:top w:val="single" w:sz="4" w:space="0" w:color="auto"/>
              <w:left w:val="single" w:sz="4" w:space="0" w:color="auto"/>
              <w:bottom w:val="single" w:sz="4" w:space="0" w:color="auto"/>
              <w:right w:val="single" w:sz="4" w:space="0" w:color="auto"/>
            </w:tcBorders>
          </w:tcPr>
          <w:p w14:paraId="6C5ADB07" w14:textId="77777777" w:rsidR="00093E45" w:rsidDel="00AE5FE7" w:rsidRDefault="00093E45" w:rsidP="00044F91">
            <w:pPr>
              <w:spacing w:before="20" w:after="20" w:line="240" w:lineRule="auto"/>
              <w:jc w:val="center"/>
              <w:rPr>
                <w:del w:id="103" w:author="ERCOT" w:date="2025-01-29T09:57:00Z"/>
                <w:rFonts w:ascii="Times New Roman" w:eastAsia="Times New Roman" w:hAnsi="Times New Roman"/>
                <w:sz w:val="24"/>
                <w:szCs w:val="24"/>
              </w:rPr>
            </w:pPr>
            <w:del w:id="104" w:author="ERCOT" w:date="2025-01-29T09:57:00Z">
              <w:r w:rsidDel="00AE5FE7">
                <w:rPr>
                  <w:rFonts w:ascii="Times New Roman" w:eastAsia="Times New Roman" w:hAnsi="Times New Roman"/>
                  <w:sz w:val="24"/>
                  <w:szCs w:val="24"/>
                </w:rPr>
                <w:delText xml:space="preserve">OBDRR029, </w:delText>
              </w:r>
              <w:r w:rsidRPr="00093E45" w:rsidDel="00AE5FE7">
                <w:rPr>
                  <w:rFonts w:ascii="Times New Roman" w:eastAsia="Times New Roman" w:hAnsi="Times New Roman"/>
                  <w:sz w:val="24"/>
                  <w:szCs w:val="24"/>
                </w:rPr>
                <w:delText>Revisions to Demand Response Data Definitions and Technical Specifications</w:delText>
              </w:r>
            </w:del>
          </w:p>
        </w:tc>
        <w:tc>
          <w:tcPr>
            <w:tcW w:w="1980" w:type="dxa"/>
            <w:tcBorders>
              <w:top w:val="single" w:sz="4" w:space="0" w:color="auto"/>
              <w:left w:val="single" w:sz="4" w:space="0" w:color="auto"/>
              <w:bottom w:val="single" w:sz="4" w:space="0" w:color="auto"/>
              <w:right w:val="single" w:sz="4" w:space="0" w:color="auto"/>
            </w:tcBorders>
          </w:tcPr>
          <w:p w14:paraId="74919287" w14:textId="77777777" w:rsidR="00093E45" w:rsidDel="00AE5FE7" w:rsidRDefault="00093E45" w:rsidP="00841C8C">
            <w:pPr>
              <w:spacing w:before="20" w:after="20" w:line="276" w:lineRule="auto"/>
              <w:jc w:val="center"/>
              <w:rPr>
                <w:del w:id="105" w:author="ERCOT" w:date="2025-01-29T09:57:00Z"/>
                <w:rFonts w:ascii="Times New Roman" w:eastAsia="Times New Roman" w:hAnsi="Times New Roman"/>
                <w:sz w:val="24"/>
                <w:szCs w:val="24"/>
              </w:rPr>
            </w:pPr>
            <w:del w:id="106" w:author="ERCOT" w:date="2025-01-29T09:57:00Z">
              <w:r w:rsidDel="00AE5FE7">
                <w:rPr>
                  <w:rFonts w:ascii="Times New Roman" w:eastAsia="Times New Roman" w:hAnsi="Times New Roman"/>
                  <w:sz w:val="24"/>
                  <w:szCs w:val="24"/>
                </w:rPr>
                <w:delText>ERCOT Staff</w:delText>
              </w:r>
            </w:del>
          </w:p>
        </w:tc>
        <w:tc>
          <w:tcPr>
            <w:tcW w:w="1350" w:type="dxa"/>
            <w:tcBorders>
              <w:top w:val="single" w:sz="4" w:space="0" w:color="auto"/>
              <w:left w:val="single" w:sz="4" w:space="0" w:color="auto"/>
              <w:bottom w:val="single" w:sz="4" w:space="0" w:color="auto"/>
              <w:right w:val="single" w:sz="4" w:space="0" w:color="auto"/>
            </w:tcBorders>
          </w:tcPr>
          <w:p w14:paraId="0FAF2FF8" w14:textId="77777777" w:rsidR="00093E45" w:rsidDel="00AE5FE7" w:rsidRDefault="00093E45" w:rsidP="00841C8C">
            <w:pPr>
              <w:spacing w:before="20" w:after="20" w:line="276" w:lineRule="auto"/>
              <w:jc w:val="center"/>
              <w:rPr>
                <w:del w:id="107" w:author="ERCOT" w:date="2025-01-29T09:57:00Z"/>
                <w:rFonts w:ascii="Times New Roman" w:eastAsia="Times New Roman" w:hAnsi="Times New Roman"/>
                <w:sz w:val="24"/>
                <w:szCs w:val="24"/>
              </w:rPr>
            </w:pPr>
            <w:del w:id="108" w:author="ERCOT" w:date="2025-01-29T09:57:00Z">
              <w:r w:rsidDel="00AE5FE7">
                <w:rPr>
                  <w:rFonts w:ascii="Times New Roman" w:eastAsia="Times New Roman" w:hAnsi="Times New Roman"/>
                  <w:sz w:val="24"/>
                  <w:szCs w:val="24"/>
                </w:rPr>
                <w:delText>TAC</w:delText>
              </w:r>
            </w:del>
          </w:p>
        </w:tc>
        <w:tc>
          <w:tcPr>
            <w:tcW w:w="1800" w:type="dxa"/>
            <w:tcBorders>
              <w:top w:val="single" w:sz="4" w:space="0" w:color="auto"/>
              <w:left w:val="single" w:sz="4" w:space="0" w:color="auto"/>
              <w:bottom w:val="single" w:sz="4" w:space="0" w:color="auto"/>
              <w:right w:val="single" w:sz="4" w:space="0" w:color="auto"/>
            </w:tcBorders>
          </w:tcPr>
          <w:p w14:paraId="4ECFF85D" w14:textId="77777777" w:rsidR="00093E45" w:rsidDel="00AE5FE7" w:rsidRDefault="00093E45" w:rsidP="00841C8C">
            <w:pPr>
              <w:spacing w:before="20" w:after="20" w:line="276" w:lineRule="auto"/>
              <w:jc w:val="center"/>
              <w:rPr>
                <w:del w:id="109" w:author="ERCOT" w:date="2025-01-29T09:57:00Z"/>
                <w:rFonts w:ascii="Times New Roman" w:eastAsia="Times New Roman" w:hAnsi="Times New Roman"/>
                <w:sz w:val="24"/>
                <w:szCs w:val="24"/>
              </w:rPr>
            </w:pPr>
            <w:del w:id="110" w:author="ERCOT" w:date="2025-01-29T09:57:00Z">
              <w:r w:rsidDel="00AE5FE7">
                <w:rPr>
                  <w:rFonts w:ascii="Times New Roman" w:eastAsia="Times New Roman" w:hAnsi="Times New Roman"/>
                  <w:sz w:val="24"/>
                  <w:szCs w:val="24"/>
                </w:rPr>
                <w:delText>6/1/21</w:delText>
              </w:r>
            </w:del>
          </w:p>
        </w:tc>
      </w:tr>
      <w:tr w:rsidR="002F4F78" w:rsidRPr="00166135" w:rsidDel="00AE5FE7" w14:paraId="284B9B38" w14:textId="77777777" w:rsidTr="00D440CA">
        <w:trPr>
          <w:cantSplit/>
          <w:trHeight w:val="1925"/>
          <w:del w:id="111" w:author="ERCOT" w:date="2025-01-29T09:57:00Z"/>
        </w:trPr>
        <w:tc>
          <w:tcPr>
            <w:tcW w:w="1255" w:type="dxa"/>
            <w:tcBorders>
              <w:top w:val="single" w:sz="4" w:space="0" w:color="auto"/>
              <w:left w:val="single" w:sz="4" w:space="0" w:color="auto"/>
              <w:bottom w:val="single" w:sz="4" w:space="0" w:color="auto"/>
              <w:right w:val="single" w:sz="4" w:space="0" w:color="auto"/>
            </w:tcBorders>
          </w:tcPr>
          <w:p w14:paraId="5F3D3E22" w14:textId="77777777" w:rsidR="002F4F78" w:rsidDel="00AE5FE7" w:rsidRDefault="002F4F78" w:rsidP="00093E45">
            <w:pPr>
              <w:spacing w:before="20" w:after="20" w:line="276" w:lineRule="auto"/>
              <w:jc w:val="center"/>
              <w:rPr>
                <w:del w:id="112" w:author="ERCOT" w:date="2025-01-29T09:57:00Z"/>
                <w:rFonts w:ascii="Times New Roman" w:eastAsia="Times New Roman" w:hAnsi="Times New Roman"/>
                <w:sz w:val="24"/>
                <w:szCs w:val="24"/>
              </w:rPr>
            </w:pPr>
            <w:del w:id="113" w:author="ERCOT" w:date="2025-01-29T09:57:00Z">
              <w:r w:rsidDel="00AE5FE7">
                <w:rPr>
                  <w:rFonts w:ascii="Times New Roman" w:eastAsia="Times New Roman" w:hAnsi="Times New Roman"/>
                  <w:sz w:val="24"/>
                  <w:szCs w:val="24"/>
                </w:rPr>
                <w:delText>10/12/23</w:delText>
              </w:r>
            </w:del>
          </w:p>
        </w:tc>
        <w:tc>
          <w:tcPr>
            <w:tcW w:w="1080" w:type="dxa"/>
            <w:tcBorders>
              <w:top w:val="single" w:sz="4" w:space="0" w:color="auto"/>
              <w:left w:val="single" w:sz="4" w:space="0" w:color="auto"/>
              <w:bottom w:val="single" w:sz="4" w:space="0" w:color="auto"/>
              <w:right w:val="single" w:sz="4" w:space="0" w:color="auto"/>
            </w:tcBorders>
          </w:tcPr>
          <w:p w14:paraId="4B85938A" w14:textId="77777777" w:rsidR="002F4F78" w:rsidDel="00AE5FE7" w:rsidRDefault="002F4F78" w:rsidP="00841C8C">
            <w:pPr>
              <w:spacing w:before="20" w:after="20" w:line="276" w:lineRule="auto"/>
              <w:jc w:val="center"/>
              <w:rPr>
                <w:del w:id="114" w:author="ERCOT" w:date="2025-01-29T09:57:00Z"/>
                <w:rFonts w:ascii="Times New Roman" w:eastAsia="Times New Roman" w:hAnsi="Times New Roman"/>
                <w:sz w:val="24"/>
                <w:szCs w:val="24"/>
              </w:rPr>
            </w:pPr>
            <w:del w:id="115" w:author="ERCOT" w:date="2025-01-29T09:57:00Z">
              <w:r w:rsidDel="00AE5FE7">
                <w:rPr>
                  <w:rFonts w:ascii="Times New Roman" w:eastAsia="Times New Roman" w:hAnsi="Times New Roman"/>
                  <w:sz w:val="24"/>
                  <w:szCs w:val="24"/>
                </w:rPr>
                <w:delText>1.3</w:delText>
              </w:r>
            </w:del>
          </w:p>
        </w:tc>
        <w:tc>
          <w:tcPr>
            <w:tcW w:w="2363" w:type="dxa"/>
            <w:tcBorders>
              <w:top w:val="single" w:sz="4" w:space="0" w:color="auto"/>
              <w:left w:val="single" w:sz="4" w:space="0" w:color="auto"/>
              <w:bottom w:val="single" w:sz="4" w:space="0" w:color="auto"/>
              <w:right w:val="single" w:sz="4" w:space="0" w:color="auto"/>
            </w:tcBorders>
          </w:tcPr>
          <w:p w14:paraId="5E79F244" w14:textId="77777777" w:rsidR="002F4F78" w:rsidRPr="002F4F78" w:rsidDel="00AE5FE7" w:rsidRDefault="002F4F78" w:rsidP="00044F91">
            <w:pPr>
              <w:spacing w:before="20" w:after="20" w:line="240" w:lineRule="auto"/>
              <w:jc w:val="center"/>
              <w:rPr>
                <w:del w:id="116" w:author="ERCOT" w:date="2025-01-29T09:57:00Z"/>
                <w:rFonts w:ascii="Times New Roman" w:eastAsia="Times New Roman" w:hAnsi="Times New Roman"/>
                <w:sz w:val="24"/>
                <w:szCs w:val="24"/>
              </w:rPr>
            </w:pPr>
            <w:del w:id="117" w:author="ERCOT" w:date="2025-01-29T09:57:00Z">
              <w:r w:rsidRPr="002F4F78" w:rsidDel="00AE5FE7">
                <w:rPr>
                  <w:rFonts w:ascii="Times New Roman" w:eastAsia="Times New Roman" w:hAnsi="Times New Roman"/>
                  <w:sz w:val="24"/>
                  <w:szCs w:val="24"/>
                </w:rPr>
                <w:delText xml:space="preserve">OBDRR045, </w:delText>
              </w:r>
              <w:bookmarkStart w:id="118" w:name="_Hlk43281010"/>
              <w:r w:rsidRPr="002F4F78" w:rsidDel="00AE5FE7">
                <w:rPr>
                  <w:rFonts w:ascii="Times New Roman" w:hAnsi="Times New Roman"/>
                  <w:bCs/>
                  <w:sz w:val="24"/>
                  <w:szCs w:val="24"/>
                </w:rPr>
                <w:delText>Additional Revisions to Demand Response Data Definitions and Technical Specifications</w:delText>
              </w:r>
              <w:bookmarkEnd w:id="118"/>
            </w:del>
          </w:p>
        </w:tc>
        <w:tc>
          <w:tcPr>
            <w:tcW w:w="1980" w:type="dxa"/>
            <w:tcBorders>
              <w:top w:val="single" w:sz="4" w:space="0" w:color="auto"/>
              <w:left w:val="single" w:sz="4" w:space="0" w:color="auto"/>
              <w:bottom w:val="single" w:sz="4" w:space="0" w:color="auto"/>
              <w:right w:val="single" w:sz="4" w:space="0" w:color="auto"/>
            </w:tcBorders>
          </w:tcPr>
          <w:p w14:paraId="07501271" w14:textId="77777777" w:rsidR="002F4F78" w:rsidDel="00AE5FE7" w:rsidRDefault="002F4F78" w:rsidP="00841C8C">
            <w:pPr>
              <w:spacing w:before="20" w:after="20" w:line="276" w:lineRule="auto"/>
              <w:jc w:val="center"/>
              <w:rPr>
                <w:del w:id="119" w:author="ERCOT" w:date="2025-01-29T09:57:00Z"/>
                <w:rFonts w:ascii="Times New Roman" w:eastAsia="Times New Roman" w:hAnsi="Times New Roman"/>
                <w:sz w:val="24"/>
                <w:szCs w:val="24"/>
              </w:rPr>
            </w:pPr>
            <w:del w:id="120" w:author="ERCOT" w:date="2025-01-29T09:57:00Z">
              <w:r w:rsidDel="00AE5FE7">
                <w:rPr>
                  <w:rFonts w:ascii="Times New Roman" w:eastAsia="Times New Roman" w:hAnsi="Times New Roman"/>
                  <w:sz w:val="24"/>
                  <w:szCs w:val="24"/>
                </w:rPr>
                <w:delText>ERCOT Staff</w:delText>
              </w:r>
            </w:del>
          </w:p>
        </w:tc>
        <w:tc>
          <w:tcPr>
            <w:tcW w:w="1350" w:type="dxa"/>
            <w:tcBorders>
              <w:top w:val="single" w:sz="4" w:space="0" w:color="auto"/>
              <w:left w:val="single" w:sz="4" w:space="0" w:color="auto"/>
              <w:bottom w:val="single" w:sz="4" w:space="0" w:color="auto"/>
              <w:right w:val="single" w:sz="4" w:space="0" w:color="auto"/>
            </w:tcBorders>
          </w:tcPr>
          <w:p w14:paraId="25E03692" w14:textId="77777777" w:rsidR="002F4F78" w:rsidDel="00AE5FE7" w:rsidRDefault="002F4F78" w:rsidP="00841C8C">
            <w:pPr>
              <w:spacing w:before="20" w:after="20" w:line="276" w:lineRule="auto"/>
              <w:jc w:val="center"/>
              <w:rPr>
                <w:del w:id="121" w:author="ERCOT" w:date="2025-01-29T09:57:00Z"/>
                <w:rFonts w:ascii="Times New Roman" w:eastAsia="Times New Roman" w:hAnsi="Times New Roman"/>
                <w:sz w:val="24"/>
                <w:szCs w:val="24"/>
              </w:rPr>
            </w:pPr>
            <w:del w:id="122" w:author="ERCOT" w:date="2025-01-29T09:57:00Z">
              <w:r w:rsidDel="00AE5FE7">
                <w:rPr>
                  <w:rFonts w:ascii="Times New Roman" w:eastAsia="Times New Roman" w:hAnsi="Times New Roman"/>
                  <w:sz w:val="24"/>
                  <w:szCs w:val="24"/>
                </w:rPr>
                <w:delText>PUCT</w:delText>
              </w:r>
            </w:del>
          </w:p>
        </w:tc>
        <w:tc>
          <w:tcPr>
            <w:tcW w:w="1800" w:type="dxa"/>
            <w:tcBorders>
              <w:top w:val="single" w:sz="4" w:space="0" w:color="auto"/>
              <w:left w:val="single" w:sz="4" w:space="0" w:color="auto"/>
              <w:bottom w:val="single" w:sz="4" w:space="0" w:color="auto"/>
              <w:right w:val="single" w:sz="4" w:space="0" w:color="auto"/>
            </w:tcBorders>
          </w:tcPr>
          <w:p w14:paraId="259A3763" w14:textId="77777777" w:rsidR="002F4F78" w:rsidDel="00AE5FE7" w:rsidRDefault="002F4F78" w:rsidP="00841C8C">
            <w:pPr>
              <w:spacing w:before="20" w:after="20" w:line="276" w:lineRule="auto"/>
              <w:jc w:val="center"/>
              <w:rPr>
                <w:del w:id="123" w:author="ERCOT" w:date="2025-01-29T09:57:00Z"/>
                <w:rFonts w:ascii="Times New Roman" w:eastAsia="Times New Roman" w:hAnsi="Times New Roman"/>
                <w:sz w:val="24"/>
                <w:szCs w:val="24"/>
              </w:rPr>
            </w:pPr>
            <w:del w:id="124" w:author="ERCOT" w:date="2025-01-29T09:57:00Z">
              <w:r w:rsidDel="00AE5FE7">
                <w:rPr>
                  <w:rFonts w:ascii="Times New Roman" w:eastAsia="Times New Roman" w:hAnsi="Times New Roman"/>
                  <w:sz w:val="24"/>
                  <w:szCs w:val="24"/>
                </w:rPr>
                <w:delText>11/1/23</w:delText>
              </w:r>
            </w:del>
          </w:p>
        </w:tc>
      </w:tr>
    </w:tbl>
    <w:p w14:paraId="778E8D68" w14:textId="77777777" w:rsidR="00841C8C" w:rsidDel="00AE5FE7" w:rsidRDefault="00841C8C" w:rsidP="00FD241E">
      <w:pPr>
        <w:ind w:left="3600"/>
        <w:rPr>
          <w:del w:id="125" w:author="ERCOT" w:date="2025-01-29T09:57:00Z"/>
        </w:rPr>
      </w:pPr>
    </w:p>
    <w:p w14:paraId="32D3B55C" w14:textId="77777777" w:rsidR="000A25A3" w:rsidDel="00AE5FE7" w:rsidRDefault="000A25A3">
      <w:pPr>
        <w:rPr>
          <w:del w:id="126" w:author="ERCOT" w:date="2025-01-29T09:57:00Z"/>
        </w:rPr>
      </w:pPr>
    </w:p>
    <w:p w14:paraId="7EE15785" w14:textId="77777777" w:rsidR="0022656F" w:rsidRPr="0022656F" w:rsidDel="00AE5FE7" w:rsidRDefault="0022656F" w:rsidP="0022656F">
      <w:pPr>
        <w:spacing w:before="120" w:after="0" w:line="276" w:lineRule="auto"/>
        <w:rPr>
          <w:del w:id="127" w:author="ERCOT" w:date="2025-01-29T09:57:00Z"/>
          <w:rFonts w:ascii="Times New Roman" w:eastAsia="Times New Roman" w:hAnsi="Times New Roman"/>
        </w:rPr>
      </w:pPr>
      <w:del w:id="128" w:author="ERCOT" w:date="2025-01-29T09:57:00Z">
        <w:r w:rsidRPr="0022656F" w:rsidDel="00AE5FE7">
          <w:rPr>
            <w:rFonts w:ascii="Times New Roman" w:eastAsia="Times New Roman" w:hAnsi="Times New Roman"/>
            <w:b/>
            <w:bCs/>
          </w:rPr>
          <w:delText>PROTOCOL DISCLAIMER</w:delText>
        </w:r>
      </w:del>
    </w:p>
    <w:p w14:paraId="25E78600" w14:textId="77777777" w:rsidR="00AB45B0" w:rsidRPr="001F77A2" w:rsidDel="00AE5FE7" w:rsidRDefault="0022656F" w:rsidP="001F77A2">
      <w:pPr>
        <w:spacing w:before="120" w:after="0" w:line="276" w:lineRule="auto"/>
        <w:rPr>
          <w:del w:id="129" w:author="ERCOT" w:date="2025-01-29T09:57:00Z"/>
          <w:rFonts w:ascii="Times New Roman" w:eastAsia="Times New Roman" w:hAnsi="Times New Roman"/>
        </w:rPr>
      </w:pPr>
      <w:del w:id="130" w:author="ERCOT" w:date="2025-01-29T09:57:00Z">
        <w:r w:rsidRPr="0022656F" w:rsidDel="00AE5FE7">
          <w:rPr>
            <w:rFonts w:ascii="Times New Roman" w:eastAsia="Times New Roman" w:hAnsi="Times New Roman"/>
          </w:rPr>
          <w:delText xml:space="preserve">This document describes the definitions and procedures to be followed by ERCOT and Market Participants in conducting the annual Demand response data collection process administered by ERCOT. This document is not intended to be a substitute for the ERCOT Nodal Protocols (available at </w:delText>
        </w:r>
        <w:r w:rsidR="002B0A3D" w:rsidDel="00AE5FE7">
          <w:rPr>
            <w:rFonts w:ascii="Times New Roman" w:eastAsia="Times New Roman" w:hAnsi="Times New Roman"/>
            <w:color w:val="0000FF"/>
            <w:u w:val="single"/>
          </w:rPr>
          <w:fldChar w:fldCharType="begin"/>
        </w:r>
        <w:r w:rsidR="002B0A3D" w:rsidDel="00AE5FE7">
          <w:rPr>
            <w:rFonts w:ascii="Times New Roman" w:eastAsia="Times New Roman" w:hAnsi="Times New Roman"/>
            <w:color w:val="0000FF"/>
            <w:u w:val="single"/>
          </w:rPr>
          <w:delInstrText xml:space="preserve"> HYPERLINK "http://www.ercot.com/mktrules/nprotocols/current" </w:delInstrText>
        </w:r>
        <w:r w:rsidR="002B0A3D" w:rsidDel="00AE5FE7">
          <w:rPr>
            <w:rFonts w:ascii="Times New Roman" w:eastAsia="Times New Roman" w:hAnsi="Times New Roman"/>
            <w:color w:val="0000FF"/>
            <w:u w:val="single"/>
          </w:rPr>
        </w:r>
        <w:r w:rsidR="002B0A3D" w:rsidDel="00AE5FE7">
          <w:rPr>
            <w:rFonts w:ascii="Times New Roman" w:eastAsia="Times New Roman" w:hAnsi="Times New Roman"/>
            <w:color w:val="0000FF"/>
            <w:u w:val="single"/>
          </w:rPr>
          <w:fldChar w:fldCharType="separate"/>
        </w:r>
        <w:r w:rsidRPr="0022656F" w:rsidDel="00AE5FE7">
          <w:rPr>
            <w:rFonts w:ascii="Times New Roman" w:eastAsia="Times New Roman" w:hAnsi="Times New Roman"/>
            <w:color w:val="0000FF"/>
            <w:u w:val="single"/>
          </w:rPr>
          <w:delText>http://www.ercot.com/mktrules/nprotocols/current</w:delText>
        </w:r>
        <w:r w:rsidR="002B0A3D" w:rsidDel="00AE5FE7">
          <w:rPr>
            <w:rFonts w:ascii="Times New Roman" w:eastAsia="Times New Roman" w:hAnsi="Times New Roman"/>
            <w:color w:val="0000FF"/>
            <w:u w:val="single"/>
          </w:rPr>
          <w:fldChar w:fldCharType="end"/>
        </w:r>
        <w:r w:rsidRPr="0022656F" w:rsidDel="00AE5FE7">
          <w:rPr>
            <w:rFonts w:ascii="Times New Roman" w:eastAsia="Times New Roman" w:hAnsi="Times New Roman"/>
          </w:rPr>
          <w:delText xml:space="preserve">), as amended from time to time. If any conflict exists </w:delText>
        </w:r>
        <w:r w:rsidRPr="0022656F" w:rsidDel="00AE5FE7">
          <w:rPr>
            <w:rFonts w:ascii="Times New Roman" w:eastAsia="Times New Roman" w:hAnsi="Times New Roman"/>
          </w:rPr>
          <w:lastRenderedPageBreak/>
          <w:delText>between this document and the ERCOT Nodal Protocols, the ERCOT Nodal Protocols</w:delText>
        </w:r>
        <w:r w:rsidR="001F77A2" w:rsidDel="00AE5FE7">
          <w:rPr>
            <w:rFonts w:ascii="Times New Roman" w:eastAsia="Times New Roman" w:hAnsi="Times New Roman"/>
          </w:rPr>
          <w:delText xml:space="preserve"> shall control in all respects.</w:delText>
        </w:r>
      </w:del>
    </w:p>
    <w:p w14:paraId="3E0C6B11" w14:textId="77777777" w:rsidR="00AD0115" w:rsidDel="00AE5FE7" w:rsidRDefault="00AD0115" w:rsidP="002E48E4">
      <w:pPr>
        <w:widowControl w:val="0"/>
        <w:tabs>
          <w:tab w:val="left" w:pos="2070"/>
        </w:tabs>
        <w:spacing w:before="120" w:after="0" w:line="360" w:lineRule="auto"/>
        <w:jc w:val="center"/>
        <w:rPr>
          <w:del w:id="131" w:author="ERCOT" w:date="2025-01-29T09:57:00Z"/>
          <w:rFonts w:ascii="Times New Roman" w:eastAsia="Times New Roman" w:hAnsi="Times New Roman"/>
          <w:b/>
          <w:sz w:val="36"/>
          <w:szCs w:val="20"/>
        </w:rPr>
      </w:pPr>
    </w:p>
    <w:p w14:paraId="7D74466F" w14:textId="77777777" w:rsidR="002E48E4" w:rsidRPr="002E48E4" w:rsidDel="00AE5FE7" w:rsidRDefault="002E48E4" w:rsidP="002E48E4">
      <w:pPr>
        <w:widowControl w:val="0"/>
        <w:tabs>
          <w:tab w:val="left" w:pos="2070"/>
        </w:tabs>
        <w:spacing w:before="120" w:after="0" w:line="360" w:lineRule="auto"/>
        <w:jc w:val="center"/>
        <w:rPr>
          <w:del w:id="132" w:author="ERCOT" w:date="2025-01-29T09:57:00Z"/>
          <w:rFonts w:ascii="Times New Roman" w:eastAsia="Times New Roman" w:hAnsi="Times New Roman"/>
          <w:b/>
          <w:sz w:val="36"/>
          <w:szCs w:val="20"/>
        </w:rPr>
      </w:pPr>
      <w:del w:id="133" w:author="ERCOT" w:date="2025-01-29T09:57:00Z">
        <w:r w:rsidRPr="002E48E4" w:rsidDel="00AE5FE7">
          <w:rPr>
            <w:rFonts w:ascii="Times New Roman" w:eastAsia="Times New Roman" w:hAnsi="Times New Roman"/>
            <w:b/>
            <w:sz w:val="36"/>
            <w:szCs w:val="20"/>
          </w:rPr>
          <w:delText>Table of Contents</w:delText>
        </w:r>
      </w:del>
    </w:p>
    <w:p w14:paraId="70BF19AA" w14:textId="77777777" w:rsidR="002E48E4" w:rsidRPr="002E48E4" w:rsidDel="00AE5FE7" w:rsidRDefault="002E48E4" w:rsidP="002E48E4">
      <w:pPr>
        <w:tabs>
          <w:tab w:val="left" w:pos="400"/>
          <w:tab w:val="right" w:leader="dot" w:pos="9350"/>
        </w:tabs>
        <w:spacing w:before="120" w:after="120" w:line="360" w:lineRule="auto"/>
        <w:jc w:val="both"/>
        <w:rPr>
          <w:del w:id="134" w:author="ERCOT" w:date="2025-01-29T09:57:00Z"/>
          <w:rFonts w:eastAsia="Times New Roman"/>
          <w:noProof/>
        </w:rPr>
      </w:pPr>
      <w:del w:id="135" w:author="ERCOT" w:date="2025-01-29T09:57:00Z">
        <w:r w:rsidRPr="002E48E4" w:rsidDel="00AE5FE7">
          <w:rPr>
            <w:rFonts w:ascii="Times New Roman" w:eastAsia="Times New Roman" w:hAnsi="Times New Roman"/>
            <w:b/>
            <w:sz w:val="24"/>
            <w:szCs w:val="20"/>
          </w:rPr>
          <w:fldChar w:fldCharType="begin"/>
        </w:r>
        <w:r w:rsidRPr="002E48E4" w:rsidDel="00AE5FE7">
          <w:rPr>
            <w:rFonts w:ascii="Times New Roman" w:eastAsia="Times New Roman" w:hAnsi="Times New Roman"/>
            <w:b/>
            <w:sz w:val="24"/>
            <w:szCs w:val="20"/>
          </w:rPr>
          <w:delInstrText xml:space="preserve"> TOC \o "1-3" </w:delInstrText>
        </w:r>
        <w:r w:rsidRPr="002E48E4" w:rsidDel="00AE5FE7">
          <w:rPr>
            <w:rFonts w:ascii="Times New Roman" w:eastAsia="Times New Roman" w:hAnsi="Times New Roman"/>
            <w:b/>
            <w:sz w:val="24"/>
            <w:szCs w:val="20"/>
          </w:rPr>
          <w:fldChar w:fldCharType="separate"/>
        </w:r>
        <w:r w:rsidRPr="002E48E4" w:rsidDel="00AE5FE7">
          <w:rPr>
            <w:rFonts w:ascii="Times New Roman" w:eastAsia="Times New Roman" w:hAnsi="Times New Roman"/>
            <w:b/>
            <w:caps/>
            <w:noProof/>
            <w:szCs w:val="20"/>
          </w:rPr>
          <w:delText>1</w:delText>
        </w:r>
        <w:r w:rsidRPr="002E48E4" w:rsidDel="00AE5FE7">
          <w:rPr>
            <w:rFonts w:eastAsia="Times New Roman"/>
            <w:noProof/>
          </w:rPr>
          <w:tab/>
        </w:r>
        <w:r w:rsidRPr="002E48E4" w:rsidDel="00AE5FE7">
          <w:rPr>
            <w:rFonts w:ascii="Times New Roman" w:eastAsia="Times New Roman" w:hAnsi="Times New Roman"/>
            <w:b/>
            <w:caps/>
            <w:noProof/>
            <w:szCs w:val="20"/>
          </w:rPr>
          <w:delText>Introduction</w:delText>
        </w:r>
        <w:r w:rsidRPr="002E48E4" w:rsidDel="00AE5FE7">
          <w:rPr>
            <w:rFonts w:ascii="Arial" w:eastAsia="Times New Roman" w:hAnsi="Arial" w:cs="Arial"/>
            <w:b/>
            <w:noProof/>
            <w:szCs w:val="20"/>
          </w:rPr>
          <w:tab/>
          <w:delText>4</w:delText>
        </w:r>
      </w:del>
    </w:p>
    <w:p w14:paraId="6E488D02" w14:textId="77777777" w:rsidR="002E48E4" w:rsidRPr="002E48E4" w:rsidDel="00AE5FE7" w:rsidRDefault="002E48E4" w:rsidP="002E48E4">
      <w:pPr>
        <w:tabs>
          <w:tab w:val="left" w:pos="400"/>
          <w:tab w:val="right" w:leader="dot" w:pos="9350"/>
        </w:tabs>
        <w:spacing w:before="120" w:after="120" w:line="360" w:lineRule="auto"/>
        <w:jc w:val="both"/>
        <w:rPr>
          <w:del w:id="136" w:author="ERCOT" w:date="2025-01-29T09:57:00Z"/>
          <w:rFonts w:ascii="Arial" w:eastAsia="Times New Roman" w:hAnsi="Arial" w:cs="Arial"/>
          <w:b/>
          <w:noProof/>
          <w:szCs w:val="20"/>
        </w:rPr>
      </w:pPr>
      <w:del w:id="137" w:author="ERCOT" w:date="2025-01-29T09:57:00Z">
        <w:r w:rsidRPr="002E48E4" w:rsidDel="00AE5FE7">
          <w:rPr>
            <w:rFonts w:ascii="Times New Roman" w:eastAsia="Times New Roman" w:hAnsi="Times New Roman"/>
            <w:b/>
            <w:caps/>
            <w:noProof/>
            <w:szCs w:val="20"/>
          </w:rPr>
          <w:delText>2</w:delText>
        </w:r>
        <w:r w:rsidRPr="002E48E4" w:rsidDel="00AE5FE7">
          <w:rPr>
            <w:rFonts w:eastAsia="Times New Roman"/>
            <w:noProof/>
          </w:rPr>
          <w:tab/>
        </w:r>
        <w:r w:rsidRPr="002E48E4" w:rsidDel="00AE5FE7">
          <w:rPr>
            <w:rFonts w:ascii="Times New Roman" w:eastAsia="Times New Roman" w:hAnsi="Times New Roman"/>
            <w:b/>
            <w:caps/>
            <w:noProof/>
            <w:szCs w:val="20"/>
          </w:rPr>
          <w:delText>Change Control Process</w:delText>
        </w:r>
        <w:r w:rsidRPr="002E48E4" w:rsidDel="00AE5FE7">
          <w:rPr>
            <w:rFonts w:ascii="Arial" w:eastAsia="Times New Roman" w:hAnsi="Arial" w:cs="Arial"/>
            <w:b/>
            <w:noProof/>
            <w:szCs w:val="20"/>
          </w:rPr>
          <w:tab/>
          <w:delText>4</w:delText>
        </w:r>
      </w:del>
    </w:p>
    <w:p w14:paraId="70568879" w14:textId="77777777" w:rsidR="002E48E4" w:rsidRPr="002E48E4" w:rsidDel="00AE5FE7" w:rsidRDefault="00A42FC0" w:rsidP="002E48E4">
      <w:pPr>
        <w:tabs>
          <w:tab w:val="left" w:pos="400"/>
          <w:tab w:val="right" w:leader="dot" w:pos="9350"/>
        </w:tabs>
        <w:spacing w:before="120" w:after="120" w:line="360" w:lineRule="auto"/>
        <w:jc w:val="both"/>
        <w:rPr>
          <w:del w:id="138" w:author="ERCOT" w:date="2025-01-29T09:57:00Z"/>
          <w:rFonts w:ascii="Arial" w:eastAsia="Times New Roman" w:hAnsi="Arial" w:cs="Arial"/>
          <w:b/>
          <w:noProof/>
          <w:szCs w:val="20"/>
        </w:rPr>
      </w:pPr>
      <w:del w:id="139" w:author="ERCOT" w:date="2025-01-29T09:57:00Z">
        <w:r w:rsidDel="00AE5FE7">
          <w:rPr>
            <w:rFonts w:ascii="Times New Roman" w:eastAsia="Times New Roman" w:hAnsi="Times New Roman"/>
            <w:b/>
            <w:caps/>
            <w:noProof/>
            <w:szCs w:val="20"/>
          </w:rPr>
          <w:delText>3</w:delText>
        </w:r>
        <w:r w:rsidR="002E48E4" w:rsidRPr="002E48E4" w:rsidDel="00AE5FE7">
          <w:rPr>
            <w:rFonts w:eastAsia="Times New Roman"/>
            <w:noProof/>
          </w:rPr>
          <w:tab/>
        </w:r>
        <w:r w:rsidR="002E48E4" w:rsidRPr="002E48E4" w:rsidDel="00AE5FE7">
          <w:rPr>
            <w:rFonts w:ascii="Times New Roman" w:eastAsia="Times New Roman" w:hAnsi="Times New Roman"/>
            <w:b/>
            <w:caps/>
            <w:noProof/>
            <w:szCs w:val="20"/>
          </w:rPr>
          <w:delText>REP Specific Instructions</w:delText>
        </w:r>
        <w:r w:rsidR="002E48E4" w:rsidRPr="002E48E4" w:rsidDel="00AE5FE7">
          <w:rPr>
            <w:rFonts w:ascii="Arial" w:eastAsia="Times New Roman" w:hAnsi="Arial" w:cs="Arial"/>
            <w:b/>
            <w:noProof/>
            <w:szCs w:val="20"/>
          </w:rPr>
          <w:tab/>
        </w:r>
        <w:r w:rsidDel="00AE5FE7">
          <w:rPr>
            <w:rFonts w:ascii="Arial" w:eastAsia="Times New Roman" w:hAnsi="Arial" w:cs="Arial"/>
            <w:b/>
            <w:noProof/>
            <w:szCs w:val="20"/>
          </w:rPr>
          <w:delText>4</w:delText>
        </w:r>
      </w:del>
    </w:p>
    <w:p w14:paraId="42BE88D0" w14:textId="77777777" w:rsidR="002E48E4" w:rsidRPr="002E48E4" w:rsidDel="00AE5FE7" w:rsidRDefault="00A42FC0" w:rsidP="002E48E4">
      <w:pPr>
        <w:tabs>
          <w:tab w:val="left" w:pos="400"/>
          <w:tab w:val="right" w:leader="dot" w:pos="9350"/>
        </w:tabs>
        <w:spacing w:before="120" w:after="120" w:line="360" w:lineRule="auto"/>
        <w:jc w:val="both"/>
        <w:rPr>
          <w:del w:id="140" w:author="ERCOT" w:date="2025-01-29T09:57:00Z"/>
          <w:rFonts w:ascii="Arial" w:eastAsia="Times New Roman" w:hAnsi="Arial" w:cs="Arial"/>
          <w:b/>
          <w:noProof/>
          <w:szCs w:val="20"/>
        </w:rPr>
      </w:pPr>
      <w:del w:id="141" w:author="ERCOT" w:date="2025-01-29T09:57:00Z">
        <w:r w:rsidDel="00AE5FE7">
          <w:rPr>
            <w:rFonts w:ascii="Times New Roman" w:eastAsia="Times New Roman" w:hAnsi="Times New Roman"/>
            <w:b/>
            <w:caps/>
            <w:noProof/>
            <w:szCs w:val="20"/>
          </w:rPr>
          <w:delText>4</w:delText>
        </w:r>
        <w:r w:rsidR="002E48E4" w:rsidRPr="002E48E4" w:rsidDel="00AE5FE7">
          <w:rPr>
            <w:rFonts w:eastAsia="Times New Roman"/>
            <w:noProof/>
          </w:rPr>
          <w:tab/>
        </w:r>
        <w:r w:rsidR="002E48E4" w:rsidRPr="002E48E4" w:rsidDel="00AE5FE7">
          <w:rPr>
            <w:rFonts w:ascii="Times New Roman" w:eastAsia="Times New Roman" w:hAnsi="Times New Roman"/>
            <w:b/>
            <w:caps/>
            <w:noProof/>
            <w:szCs w:val="20"/>
          </w:rPr>
          <w:delText>NOIE Specific Instructions</w:delText>
        </w:r>
        <w:r w:rsidR="002E48E4" w:rsidRPr="002E48E4" w:rsidDel="00AE5FE7">
          <w:rPr>
            <w:rFonts w:ascii="Arial" w:eastAsia="Times New Roman" w:hAnsi="Arial" w:cs="Arial"/>
            <w:b/>
            <w:noProof/>
            <w:szCs w:val="20"/>
          </w:rPr>
          <w:tab/>
        </w:r>
        <w:r w:rsidDel="00AE5FE7">
          <w:rPr>
            <w:rFonts w:ascii="Arial" w:eastAsia="Times New Roman" w:hAnsi="Arial" w:cs="Arial"/>
            <w:b/>
            <w:noProof/>
            <w:szCs w:val="20"/>
          </w:rPr>
          <w:delText>7</w:delText>
        </w:r>
      </w:del>
    </w:p>
    <w:p w14:paraId="22935AF9" w14:textId="77777777" w:rsidR="002E48E4" w:rsidRPr="002E48E4" w:rsidDel="00AE5FE7" w:rsidRDefault="00A42FC0" w:rsidP="002E48E4">
      <w:pPr>
        <w:tabs>
          <w:tab w:val="left" w:pos="400"/>
          <w:tab w:val="right" w:leader="dot" w:pos="9350"/>
        </w:tabs>
        <w:spacing w:before="120" w:after="120" w:line="360" w:lineRule="auto"/>
        <w:jc w:val="both"/>
        <w:rPr>
          <w:del w:id="142" w:author="ERCOT" w:date="2025-01-29T09:57:00Z"/>
          <w:rFonts w:ascii="Arial" w:eastAsia="Times New Roman" w:hAnsi="Arial" w:cs="Arial"/>
          <w:b/>
          <w:noProof/>
          <w:szCs w:val="20"/>
        </w:rPr>
      </w:pPr>
      <w:del w:id="143" w:author="ERCOT" w:date="2025-01-29T09:57:00Z">
        <w:r w:rsidDel="00AE5FE7">
          <w:rPr>
            <w:rFonts w:ascii="Times New Roman" w:eastAsia="Times New Roman" w:hAnsi="Times New Roman"/>
            <w:b/>
            <w:caps/>
            <w:noProof/>
            <w:szCs w:val="20"/>
          </w:rPr>
          <w:delText>5</w:delText>
        </w:r>
        <w:r w:rsidR="002E48E4" w:rsidRPr="002E48E4" w:rsidDel="00AE5FE7">
          <w:rPr>
            <w:rFonts w:eastAsia="Times New Roman"/>
            <w:noProof/>
          </w:rPr>
          <w:tab/>
        </w:r>
        <w:r w:rsidR="002E48E4" w:rsidRPr="002E48E4" w:rsidDel="00AE5FE7">
          <w:rPr>
            <w:rFonts w:ascii="Times New Roman" w:eastAsia="Times New Roman" w:hAnsi="Times New Roman"/>
            <w:b/>
            <w:caps/>
            <w:noProof/>
            <w:szCs w:val="20"/>
          </w:rPr>
          <w:delText>Data Exchange Instructions</w:delText>
        </w:r>
        <w:r w:rsidR="002E48E4" w:rsidRPr="002E48E4" w:rsidDel="00AE5FE7">
          <w:rPr>
            <w:rFonts w:ascii="Arial" w:eastAsia="Times New Roman" w:hAnsi="Arial" w:cs="Arial"/>
            <w:b/>
            <w:noProof/>
            <w:szCs w:val="20"/>
          </w:rPr>
          <w:tab/>
        </w:r>
        <w:r w:rsidDel="00AE5FE7">
          <w:rPr>
            <w:rFonts w:ascii="Arial" w:eastAsia="Times New Roman" w:hAnsi="Arial" w:cs="Arial"/>
            <w:b/>
            <w:noProof/>
            <w:szCs w:val="20"/>
          </w:rPr>
          <w:delText>8</w:delText>
        </w:r>
      </w:del>
    </w:p>
    <w:p w14:paraId="0A15B9E8" w14:textId="77777777" w:rsidR="002E48E4" w:rsidRPr="002E48E4" w:rsidDel="00AE5FE7" w:rsidRDefault="002E48E4" w:rsidP="002E48E4">
      <w:pPr>
        <w:tabs>
          <w:tab w:val="left" w:pos="400"/>
          <w:tab w:val="right" w:leader="dot" w:pos="9350"/>
        </w:tabs>
        <w:spacing w:before="120" w:after="120" w:line="360" w:lineRule="auto"/>
        <w:jc w:val="both"/>
        <w:rPr>
          <w:del w:id="144" w:author="ERCOT" w:date="2025-01-29T09:57:00Z"/>
          <w:rFonts w:ascii="Times New Roman" w:eastAsia="Times New Roman" w:hAnsi="Times New Roman"/>
          <w:b/>
          <w:caps/>
          <w:noProof/>
          <w:szCs w:val="20"/>
        </w:rPr>
      </w:pPr>
      <w:del w:id="145" w:author="ERCOT" w:date="2025-01-29T09:57:00Z">
        <w:r w:rsidRPr="002E48E4" w:rsidDel="00AE5FE7">
          <w:rPr>
            <w:rFonts w:ascii="Times New Roman" w:eastAsia="Times New Roman" w:hAnsi="Times New Roman"/>
            <w:b/>
            <w:caps/>
            <w:noProof/>
            <w:szCs w:val="20"/>
          </w:rPr>
          <w:tab/>
          <w:delText xml:space="preserve">Appendix A Category definitions </w:delText>
        </w:r>
        <w:r w:rsidRPr="002E48E4" w:rsidDel="00AE5FE7">
          <w:rPr>
            <w:rFonts w:ascii="Times New Roman" w:eastAsia="Times New Roman" w:hAnsi="Times New Roman"/>
            <w:b/>
            <w:caps/>
            <w:noProof/>
            <w:szCs w:val="20"/>
          </w:rPr>
          <w:tab/>
        </w:r>
        <w:r w:rsidR="009A34FE" w:rsidRPr="008F61D1" w:rsidDel="00AE5FE7">
          <w:rPr>
            <w:rFonts w:ascii="Arial" w:eastAsia="Times New Roman" w:hAnsi="Arial" w:cs="Arial"/>
            <w:b/>
            <w:caps/>
            <w:noProof/>
            <w:szCs w:val="20"/>
          </w:rPr>
          <w:delText>2</w:delText>
        </w:r>
        <w:r w:rsidR="00F47F99" w:rsidDel="00AE5FE7">
          <w:rPr>
            <w:rFonts w:ascii="Arial" w:eastAsia="Times New Roman" w:hAnsi="Arial" w:cs="Arial"/>
            <w:b/>
            <w:caps/>
            <w:noProof/>
            <w:szCs w:val="20"/>
          </w:rPr>
          <w:delText>3</w:delText>
        </w:r>
      </w:del>
    </w:p>
    <w:p w14:paraId="7E89BCA3" w14:textId="77777777" w:rsidR="002E48E4" w:rsidRPr="002E48E4" w:rsidDel="00AE5FE7" w:rsidRDefault="002E48E4" w:rsidP="002E48E4">
      <w:pPr>
        <w:tabs>
          <w:tab w:val="left" w:pos="400"/>
          <w:tab w:val="right" w:leader="dot" w:pos="9350"/>
        </w:tabs>
        <w:spacing w:before="120" w:after="120" w:line="360" w:lineRule="auto"/>
        <w:jc w:val="both"/>
        <w:rPr>
          <w:del w:id="146" w:author="ERCOT" w:date="2025-01-29T09:57:00Z"/>
          <w:rFonts w:ascii="Times New Roman" w:eastAsia="Times New Roman" w:hAnsi="Times New Roman"/>
          <w:b/>
          <w:caps/>
          <w:noProof/>
          <w:szCs w:val="20"/>
        </w:rPr>
      </w:pPr>
      <w:del w:id="147" w:author="ERCOT" w:date="2025-01-29T09:57:00Z">
        <w:r w:rsidRPr="002E48E4" w:rsidDel="00AE5FE7">
          <w:rPr>
            <w:rFonts w:ascii="Times New Roman" w:eastAsia="Times New Roman" w:hAnsi="Times New Roman"/>
            <w:b/>
            <w:caps/>
            <w:noProof/>
            <w:szCs w:val="20"/>
          </w:rPr>
          <w:tab/>
          <w:delText xml:space="preserve">Appendix b NOIE submisSion file template </w:delText>
        </w:r>
        <w:r w:rsidRPr="002E48E4" w:rsidDel="00AE5FE7">
          <w:rPr>
            <w:rFonts w:ascii="Times New Roman" w:eastAsia="Times New Roman" w:hAnsi="Times New Roman"/>
            <w:b/>
            <w:caps/>
            <w:noProof/>
            <w:szCs w:val="20"/>
          </w:rPr>
          <w:tab/>
        </w:r>
        <w:r w:rsidR="009A34FE" w:rsidDel="00AE5FE7">
          <w:rPr>
            <w:rFonts w:ascii="Arial" w:eastAsia="Times New Roman" w:hAnsi="Arial" w:cs="Arial"/>
            <w:b/>
            <w:caps/>
            <w:noProof/>
            <w:szCs w:val="20"/>
          </w:rPr>
          <w:delText>2</w:delText>
        </w:r>
        <w:r w:rsidR="00F47F99" w:rsidDel="00AE5FE7">
          <w:rPr>
            <w:rFonts w:ascii="Arial" w:eastAsia="Times New Roman" w:hAnsi="Arial" w:cs="Arial"/>
            <w:b/>
            <w:caps/>
            <w:noProof/>
            <w:szCs w:val="20"/>
          </w:rPr>
          <w:delText>5</w:delText>
        </w:r>
      </w:del>
    </w:p>
    <w:p w14:paraId="0516C4BC" w14:textId="77777777" w:rsidR="002E48E4" w:rsidRPr="002E48E4" w:rsidDel="00AE5FE7" w:rsidRDefault="002E48E4" w:rsidP="002E48E4">
      <w:pPr>
        <w:tabs>
          <w:tab w:val="left" w:pos="400"/>
          <w:tab w:val="right" w:leader="dot" w:pos="9350"/>
        </w:tabs>
        <w:spacing w:before="120" w:after="120" w:line="360" w:lineRule="auto"/>
        <w:jc w:val="both"/>
        <w:rPr>
          <w:del w:id="148" w:author="ERCOT" w:date="2025-01-29T09:57:00Z"/>
          <w:rFonts w:ascii="Times New Roman" w:eastAsia="Times New Roman" w:hAnsi="Times New Roman"/>
          <w:b/>
          <w:caps/>
          <w:noProof/>
          <w:szCs w:val="20"/>
        </w:rPr>
      </w:pPr>
      <w:del w:id="149" w:author="ERCOT" w:date="2025-01-29T09:57:00Z">
        <w:r w:rsidRPr="002E48E4" w:rsidDel="00AE5FE7">
          <w:rPr>
            <w:rFonts w:ascii="Times New Roman" w:eastAsia="Times New Roman" w:hAnsi="Times New Roman"/>
            <w:b/>
            <w:caps/>
            <w:noProof/>
            <w:szCs w:val="20"/>
          </w:rPr>
          <w:tab/>
          <w:delText xml:space="preserve">Appendix c REP Event file template </w:delText>
        </w:r>
        <w:r w:rsidRPr="002E48E4" w:rsidDel="00AE5FE7">
          <w:rPr>
            <w:rFonts w:ascii="Times New Roman" w:eastAsia="Times New Roman" w:hAnsi="Times New Roman"/>
            <w:b/>
            <w:caps/>
            <w:noProof/>
            <w:szCs w:val="20"/>
          </w:rPr>
          <w:tab/>
        </w:r>
        <w:r w:rsidR="009A34FE" w:rsidDel="00AE5FE7">
          <w:rPr>
            <w:rFonts w:ascii="Arial" w:eastAsia="Times New Roman" w:hAnsi="Arial" w:cs="Arial"/>
            <w:b/>
            <w:caps/>
            <w:noProof/>
            <w:szCs w:val="20"/>
          </w:rPr>
          <w:delText>2</w:delText>
        </w:r>
        <w:r w:rsidR="00F47F99" w:rsidDel="00AE5FE7">
          <w:rPr>
            <w:rFonts w:ascii="Arial" w:eastAsia="Times New Roman" w:hAnsi="Arial" w:cs="Arial"/>
            <w:b/>
            <w:caps/>
            <w:noProof/>
            <w:szCs w:val="20"/>
          </w:rPr>
          <w:delText>5</w:delText>
        </w:r>
      </w:del>
    </w:p>
    <w:p w14:paraId="55861C2A" w14:textId="77777777" w:rsidR="002E48E4" w:rsidRPr="002E48E4" w:rsidDel="00AE5FE7" w:rsidRDefault="002E48E4" w:rsidP="002E48E4">
      <w:pPr>
        <w:spacing w:before="120" w:after="0" w:line="360" w:lineRule="auto"/>
        <w:jc w:val="both"/>
        <w:rPr>
          <w:del w:id="150" w:author="ERCOT" w:date="2025-01-29T09:57:00Z"/>
          <w:rFonts w:ascii="Arial" w:eastAsia="Times New Roman" w:hAnsi="Arial" w:cs="Arial"/>
          <w:sz w:val="20"/>
          <w:szCs w:val="20"/>
        </w:rPr>
      </w:pPr>
    </w:p>
    <w:p w14:paraId="14F3561F" w14:textId="77777777" w:rsidR="002E48E4" w:rsidRPr="002E48E4" w:rsidDel="00AE5FE7" w:rsidRDefault="002E48E4" w:rsidP="002E48E4">
      <w:pPr>
        <w:spacing w:before="120" w:after="0" w:line="360" w:lineRule="auto"/>
        <w:jc w:val="both"/>
        <w:rPr>
          <w:del w:id="151" w:author="ERCOT" w:date="2025-01-29T09:57:00Z"/>
          <w:rFonts w:ascii="Arial" w:eastAsia="Times New Roman" w:hAnsi="Arial" w:cs="Arial"/>
          <w:sz w:val="20"/>
          <w:szCs w:val="20"/>
        </w:rPr>
      </w:pPr>
    </w:p>
    <w:p w14:paraId="563B9517" w14:textId="77777777" w:rsidR="002E48E4" w:rsidRPr="002E48E4" w:rsidDel="00AE5FE7" w:rsidRDefault="002E48E4" w:rsidP="002E48E4">
      <w:pPr>
        <w:spacing w:before="120" w:after="0" w:line="360" w:lineRule="auto"/>
        <w:jc w:val="both"/>
        <w:rPr>
          <w:del w:id="152" w:author="ERCOT" w:date="2025-01-29T09:57:00Z"/>
          <w:rFonts w:ascii="Arial" w:eastAsia="Times New Roman" w:hAnsi="Arial" w:cs="Arial"/>
          <w:sz w:val="20"/>
          <w:szCs w:val="20"/>
        </w:rPr>
      </w:pPr>
    </w:p>
    <w:p w14:paraId="46D3652D" w14:textId="77777777" w:rsidR="002E48E4" w:rsidRPr="002E48E4" w:rsidDel="00AE5FE7" w:rsidRDefault="002E48E4" w:rsidP="002E48E4">
      <w:pPr>
        <w:spacing w:before="120" w:after="0" w:line="360" w:lineRule="auto"/>
        <w:jc w:val="both"/>
        <w:rPr>
          <w:del w:id="153" w:author="ERCOT" w:date="2025-01-29T09:57:00Z"/>
          <w:rFonts w:ascii="Arial" w:eastAsia="Times New Roman" w:hAnsi="Arial" w:cs="Arial"/>
          <w:sz w:val="20"/>
          <w:szCs w:val="20"/>
        </w:rPr>
      </w:pPr>
    </w:p>
    <w:p w14:paraId="36DD56AD" w14:textId="77777777" w:rsidR="002E48E4" w:rsidRDefault="002E48E4" w:rsidP="002E48E4">
      <w:del w:id="154" w:author="ERCOT" w:date="2025-01-29T09:57:00Z">
        <w:r w:rsidRPr="002E48E4" w:rsidDel="00AE5FE7">
          <w:rPr>
            <w:rFonts w:ascii="Times New Roman" w:eastAsia="Times New Roman" w:hAnsi="Times New Roman"/>
            <w:sz w:val="20"/>
            <w:szCs w:val="20"/>
          </w:rPr>
          <w:fldChar w:fldCharType="end"/>
        </w:r>
      </w:del>
    </w:p>
    <w:p w14:paraId="6452F0D4" w14:textId="77777777" w:rsidR="002E48E4" w:rsidRDefault="002E48E4"/>
    <w:p w14:paraId="5CEDE7E1" w14:textId="77777777" w:rsidR="002E48E4" w:rsidRDefault="002E48E4"/>
    <w:p w14:paraId="2DE58E09" w14:textId="77777777" w:rsidR="002E48E4" w:rsidRDefault="002E48E4"/>
    <w:p w14:paraId="5A86CD4E" w14:textId="77777777" w:rsidR="002E48E4" w:rsidRDefault="002E48E4"/>
    <w:p w14:paraId="007F019B" w14:textId="77777777" w:rsidR="002E48E4" w:rsidRDefault="002E48E4"/>
    <w:p w14:paraId="236D49BD" w14:textId="77777777" w:rsidR="002E48E4" w:rsidRDefault="002E48E4"/>
    <w:p w14:paraId="32B29481" w14:textId="77777777" w:rsidR="002E48E4" w:rsidRDefault="002E48E4"/>
    <w:p w14:paraId="07F7EABA" w14:textId="77777777" w:rsidR="002E48E4" w:rsidRDefault="002E48E4"/>
    <w:p w14:paraId="4CF492D6" w14:textId="77777777" w:rsidR="002E48E4" w:rsidRDefault="002E48E4"/>
    <w:p w14:paraId="5DB1F2D8" w14:textId="77777777" w:rsidR="00716891" w:rsidRDefault="00716891"/>
    <w:p w14:paraId="0EBE3B90" w14:textId="77777777" w:rsidR="007903A6" w:rsidRPr="00552BBD" w:rsidDel="00D71496" w:rsidRDefault="007903A6" w:rsidP="00D71496">
      <w:pPr>
        <w:pStyle w:val="ListParagraph"/>
        <w:ind w:left="360" w:hanging="360"/>
        <w:rPr>
          <w:del w:id="155" w:author="ERCOT" w:date="2025-01-29T10:00:00Z"/>
          <w:rFonts w:ascii="Times New Roman" w:hAnsi="Times New Roman"/>
          <w:sz w:val="24"/>
          <w:szCs w:val="24"/>
        </w:rPr>
      </w:pPr>
      <w:r>
        <w:rPr>
          <w:rFonts w:ascii="Times New Roman" w:hAnsi="Times New Roman"/>
          <w:b/>
          <w:sz w:val="24"/>
          <w:szCs w:val="24"/>
        </w:rPr>
        <w:lastRenderedPageBreak/>
        <w:t>1.</w:t>
      </w:r>
      <w:r>
        <w:rPr>
          <w:rFonts w:ascii="Times New Roman" w:hAnsi="Times New Roman"/>
          <w:b/>
          <w:sz w:val="24"/>
          <w:szCs w:val="24"/>
        </w:rPr>
        <w:tab/>
      </w:r>
      <w:r w:rsidRPr="00552BBD">
        <w:rPr>
          <w:rFonts w:ascii="Times New Roman" w:hAnsi="Times New Roman"/>
          <w:b/>
          <w:sz w:val="24"/>
          <w:szCs w:val="24"/>
        </w:rPr>
        <w:t>INTRODUCTION</w:t>
      </w:r>
      <w:r w:rsidRPr="00552BBD">
        <w:rPr>
          <w:rFonts w:ascii="Times New Roman" w:hAnsi="Times New Roman"/>
          <w:sz w:val="24"/>
          <w:szCs w:val="24"/>
        </w:rPr>
        <w:br/>
      </w:r>
      <w:r w:rsidRPr="00552BBD">
        <w:rPr>
          <w:rFonts w:ascii="Times New Roman" w:hAnsi="Times New Roman"/>
          <w:sz w:val="24"/>
          <w:szCs w:val="24"/>
        </w:rPr>
        <w:br/>
      </w:r>
      <w:del w:id="156" w:author="ERCOT" w:date="2025-01-29T10:04:00Z">
        <w:r w:rsidRPr="00E82AA9" w:rsidDel="008A0152">
          <w:rPr>
            <w:rFonts w:ascii="Times New Roman" w:hAnsi="Times New Roman"/>
            <w:sz w:val="24"/>
            <w:szCs w:val="24"/>
          </w:rPr>
          <w:delText xml:space="preserve">Subsection </w:delText>
        </w:r>
      </w:del>
      <w:ins w:id="157" w:author="ERCOT" w:date="2025-01-29T10:04:00Z">
        <w:r w:rsidR="008A0152" w:rsidRPr="00E82AA9">
          <w:rPr>
            <w:rFonts w:ascii="Times New Roman" w:hAnsi="Times New Roman"/>
            <w:sz w:val="24"/>
            <w:szCs w:val="24"/>
          </w:rPr>
          <w:t>Paragr</w:t>
        </w:r>
      </w:ins>
      <w:ins w:id="158" w:author="ERCOT" w:date="2025-01-29T10:05:00Z">
        <w:r w:rsidR="008A0152" w:rsidRPr="00E82AA9">
          <w:rPr>
            <w:rFonts w:ascii="Times New Roman" w:hAnsi="Times New Roman"/>
            <w:sz w:val="24"/>
            <w:szCs w:val="24"/>
          </w:rPr>
          <w:t>aph</w:t>
        </w:r>
      </w:ins>
      <w:ins w:id="159" w:author="ERCOT" w:date="2025-01-29T10:04:00Z">
        <w:r w:rsidR="008A0152" w:rsidRPr="00E82AA9">
          <w:rPr>
            <w:rFonts w:ascii="Times New Roman" w:hAnsi="Times New Roman"/>
            <w:sz w:val="24"/>
            <w:szCs w:val="24"/>
          </w:rPr>
          <w:t xml:space="preserve"> </w:t>
        </w:r>
      </w:ins>
      <w:r w:rsidRPr="00E82AA9">
        <w:rPr>
          <w:rFonts w:ascii="Times New Roman" w:hAnsi="Times New Roman"/>
          <w:sz w:val="24"/>
          <w:szCs w:val="24"/>
        </w:rPr>
        <w:t xml:space="preserve">(2) of </w:t>
      </w:r>
      <w:del w:id="160" w:author="ERCOT" w:date="2025-01-29T10:04:00Z">
        <w:r w:rsidRPr="00E82AA9" w:rsidDel="008A0152">
          <w:rPr>
            <w:rFonts w:ascii="Times New Roman" w:hAnsi="Times New Roman"/>
            <w:sz w:val="24"/>
            <w:szCs w:val="24"/>
          </w:rPr>
          <w:delText>ERCOT</w:delText>
        </w:r>
        <w:r w:rsidDel="008A0152">
          <w:rPr>
            <w:rFonts w:ascii="Times New Roman" w:hAnsi="Times New Roman"/>
            <w:sz w:val="24"/>
            <w:szCs w:val="24"/>
          </w:rPr>
          <w:delText xml:space="preserve"> Nodal </w:delText>
        </w:r>
        <w:r w:rsidRPr="00552BBD" w:rsidDel="008A0152">
          <w:rPr>
            <w:rFonts w:ascii="Times New Roman" w:hAnsi="Times New Roman"/>
            <w:sz w:val="24"/>
            <w:szCs w:val="24"/>
          </w:rPr>
          <w:delText xml:space="preserve">Protocol </w:delText>
        </w:r>
      </w:del>
      <w:r w:rsidRPr="00552BBD">
        <w:rPr>
          <w:rFonts w:ascii="Times New Roman" w:hAnsi="Times New Roman"/>
          <w:sz w:val="24"/>
          <w:szCs w:val="24"/>
        </w:rPr>
        <w:t>Section 3.10.7.2.1, Reporting of Demand Response</w:t>
      </w:r>
      <w:r>
        <w:rPr>
          <w:rFonts w:ascii="Times New Roman" w:hAnsi="Times New Roman"/>
          <w:sz w:val="24"/>
          <w:szCs w:val="24"/>
        </w:rPr>
        <w:t xml:space="preserve">, requires </w:t>
      </w:r>
      <w:r w:rsidRPr="00585FAF">
        <w:rPr>
          <w:rFonts w:ascii="Times New Roman" w:hAnsi="Times New Roman"/>
          <w:sz w:val="24"/>
          <w:szCs w:val="24"/>
        </w:rPr>
        <w:t xml:space="preserve">ERCOT </w:t>
      </w:r>
      <w:r>
        <w:rPr>
          <w:rFonts w:ascii="Times New Roman" w:hAnsi="Times New Roman"/>
          <w:sz w:val="24"/>
          <w:szCs w:val="24"/>
        </w:rPr>
        <w:t xml:space="preserve">to </w:t>
      </w:r>
      <w:r w:rsidRPr="00585FAF">
        <w:rPr>
          <w:rFonts w:ascii="Times New Roman" w:hAnsi="Times New Roman"/>
          <w:sz w:val="24"/>
          <w:szCs w:val="24"/>
        </w:rPr>
        <w:t>work with Market Participants to produce a</w:t>
      </w:r>
      <w:r>
        <w:rPr>
          <w:rFonts w:ascii="Times New Roman" w:hAnsi="Times New Roman"/>
          <w:sz w:val="24"/>
          <w:szCs w:val="24"/>
        </w:rPr>
        <w:t>n annual</w:t>
      </w:r>
      <w:r w:rsidRPr="00585FAF">
        <w:rPr>
          <w:rFonts w:ascii="Times New Roman" w:hAnsi="Times New Roman"/>
          <w:sz w:val="24"/>
          <w:szCs w:val="24"/>
        </w:rPr>
        <w:t xml:space="preserve"> report summarizing aggregate </w:t>
      </w:r>
      <w:r w:rsidR="00FC426A">
        <w:rPr>
          <w:rFonts w:ascii="Times New Roman" w:hAnsi="Times New Roman"/>
          <w:sz w:val="24"/>
          <w:szCs w:val="24"/>
        </w:rPr>
        <w:t>C</w:t>
      </w:r>
      <w:r w:rsidR="00FC426A" w:rsidRPr="00585FAF">
        <w:rPr>
          <w:rFonts w:ascii="Times New Roman" w:hAnsi="Times New Roman"/>
          <w:sz w:val="24"/>
          <w:szCs w:val="24"/>
        </w:rPr>
        <w:t xml:space="preserve">ustomer </w:t>
      </w:r>
      <w:r w:rsidRPr="00585FAF">
        <w:rPr>
          <w:rFonts w:ascii="Times New Roman" w:hAnsi="Times New Roman"/>
          <w:sz w:val="24"/>
          <w:szCs w:val="24"/>
        </w:rPr>
        <w:t>counts and MWs enrolled in Dema</w:t>
      </w:r>
      <w:r>
        <w:rPr>
          <w:rFonts w:ascii="Times New Roman" w:hAnsi="Times New Roman"/>
          <w:sz w:val="24"/>
          <w:szCs w:val="24"/>
        </w:rPr>
        <w:t xml:space="preserve">nd response in the ERCOT Region. </w:t>
      </w:r>
      <w:r w:rsidRPr="009D47B2">
        <w:rPr>
          <w:rFonts w:ascii="Times New Roman" w:hAnsi="Times New Roman"/>
          <w:sz w:val="24"/>
          <w:szCs w:val="24"/>
        </w:rPr>
        <w:t xml:space="preserve">This </w:t>
      </w:r>
      <w:del w:id="161" w:author="ERCOT" w:date="2025-01-29T10:03:00Z">
        <w:r w:rsidRPr="009D47B2" w:rsidDel="0032498A">
          <w:rPr>
            <w:rFonts w:ascii="Times New Roman" w:hAnsi="Times New Roman"/>
            <w:sz w:val="24"/>
            <w:szCs w:val="24"/>
          </w:rPr>
          <w:delText xml:space="preserve">document </w:delText>
        </w:r>
      </w:del>
      <w:ins w:id="162" w:author="ERCOT" w:date="2025-01-29T10:03:00Z">
        <w:r w:rsidR="0032498A">
          <w:rPr>
            <w:rFonts w:ascii="Times New Roman" w:hAnsi="Times New Roman"/>
            <w:sz w:val="24"/>
            <w:szCs w:val="24"/>
          </w:rPr>
          <w:t>attachment</w:t>
        </w:r>
        <w:r w:rsidR="0032498A" w:rsidRPr="009D47B2">
          <w:rPr>
            <w:rFonts w:ascii="Times New Roman" w:hAnsi="Times New Roman"/>
            <w:sz w:val="24"/>
            <w:szCs w:val="24"/>
          </w:rPr>
          <w:t xml:space="preserve"> </w:t>
        </w:r>
      </w:ins>
      <w:r w:rsidRPr="009D47B2">
        <w:rPr>
          <w:rFonts w:ascii="Times New Roman" w:hAnsi="Times New Roman"/>
          <w:sz w:val="24"/>
          <w:szCs w:val="24"/>
        </w:rPr>
        <w:t xml:space="preserve">provides specific definitions and </w:t>
      </w:r>
      <w:r>
        <w:rPr>
          <w:rFonts w:ascii="Times New Roman" w:hAnsi="Times New Roman"/>
          <w:sz w:val="24"/>
          <w:szCs w:val="24"/>
        </w:rPr>
        <w:t xml:space="preserve">technical </w:t>
      </w:r>
      <w:r w:rsidRPr="009D47B2">
        <w:rPr>
          <w:rFonts w:ascii="Times New Roman" w:hAnsi="Times New Roman"/>
          <w:sz w:val="24"/>
          <w:szCs w:val="24"/>
        </w:rPr>
        <w:t xml:space="preserve">requirements </w:t>
      </w:r>
      <w:r>
        <w:rPr>
          <w:rFonts w:ascii="Times New Roman" w:hAnsi="Times New Roman"/>
          <w:sz w:val="24"/>
          <w:szCs w:val="24"/>
        </w:rPr>
        <w:t>necessary to</w:t>
      </w:r>
      <w:r w:rsidRPr="009D47B2">
        <w:rPr>
          <w:rFonts w:ascii="Times New Roman" w:hAnsi="Times New Roman"/>
          <w:sz w:val="24"/>
          <w:szCs w:val="24"/>
        </w:rPr>
        <w:t xml:space="preserve"> conduct the annual ERCOT Demand response data collection process</w:t>
      </w:r>
      <w:r>
        <w:rPr>
          <w:rFonts w:ascii="Times New Roman" w:hAnsi="Times New Roman"/>
          <w:sz w:val="24"/>
          <w:szCs w:val="24"/>
        </w:rPr>
        <w:t xml:space="preserve">. </w:t>
      </w:r>
      <w:r w:rsidRPr="009D47B2">
        <w:rPr>
          <w:rFonts w:ascii="Times New Roman" w:hAnsi="Times New Roman"/>
          <w:sz w:val="24"/>
          <w:szCs w:val="24"/>
        </w:rPr>
        <w:t xml:space="preserve">ERCOT will </w:t>
      </w:r>
      <w:r>
        <w:rPr>
          <w:rFonts w:ascii="Times New Roman" w:hAnsi="Times New Roman"/>
          <w:sz w:val="24"/>
          <w:szCs w:val="24"/>
        </w:rPr>
        <w:t xml:space="preserve">also </w:t>
      </w:r>
      <w:r w:rsidRPr="009D47B2">
        <w:rPr>
          <w:rFonts w:ascii="Times New Roman" w:hAnsi="Times New Roman"/>
          <w:sz w:val="24"/>
          <w:szCs w:val="24"/>
        </w:rPr>
        <w:t>annually review reporting processes and look for other methods of obtaining Demand response data, including surveys with similar confidence levels performed by ERCOT staff or educational institutions.</w:t>
      </w:r>
      <w:r w:rsidRPr="009D47B2">
        <w:rPr>
          <w:rFonts w:ascii="Times New Roman" w:hAnsi="Times New Roman"/>
          <w:sz w:val="24"/>
          <w:szCs w:val="24"/>
        </w:rPr>
        <w:br/>
      </w:r>
      <w:r w:rsidRPr="009D47B2">
        <w:rPr>
          <w:rFonts w:ascii="Times New Roman" w:hAnsi="Times New Roman"/>
          <w:sz w:val="24"/>
          <w:szCs w:val="24"/>
        </w:rPr>
        <w:br/>
      </w:r>
      <w:del w:id="163" w:author="ERCOT" w:date="2025-01-29T10:00:00Z">
        <w:r w:rsidDel="00D71496">
          <w:rPr>
            <w:rFonts w:ascii="Times New Roman" w:hAnsi="Times New Roman"/>
            <w:b/>
            <w:sz w:val="24"/>
            <w:szCs w:val="24"/>
          </w:rPr>
          <w:delText>2.</w:delText>
        </w:r>
        <w:r w:rsidDel="00D71496">
          <w:rPr>
            <w:rFonts w:ascii="Times New Roman" w:hAnsi="Times New Roman"/>
            <w:b/>
            <w:sz w:val="24"/>
            <w:szCs w:val="24"/>
          </w:rPr>
          <w:tab/>
        </w:r>
        <w:r w:rsidRPr="00552BBD" w:rsidDel="00D71496">
          <w:rPr>
            <w:rFonts w:ascii="Times New Roman" w:hAnsi="Times New Roman"/>
            <w:b/>
            <w:sz w:val="24"/>
            <w:szCs w:val="24"/>
          </w:rPr>
          <w:delText>CHANGE CONTROL PROCESS</w:delText>
        </w:r>
        <w:r w:rsidRPr="00552BBD" w:rsidDel="00D71496">
          <w:rPr>
            <w:rFonts w:ascii="Times New Roman" w:hAnsi="Times New Roman"/>
            <w:sz w:val="24"/>
            <w:szCs w:val="24"/>
          </w:rPr>
          <w:br/>
        </w:r>
        <w:r w:rsidRPr="00552BBD" w:rsidDel="00D71496">
          <w:rPr>
            <w:rFonts w:ascii="Times New Roman" w:hAnsi="Times New Roman"/>
            <w:sz w:val="24"/>
            <w:szCs w:val="24"/>
          </w:rPr>
          <w:br/>
          <w:delText>ERCOT is responsible for maintaining and updating the “Demand Response Data Definitions and Technical Specifications” document. Changes to this document shall be reviewed by the Retail Market Subcommittee (RMS) and Wholesale Market Subcommittee (WMS) prior to approval by the Technical Advisory Committee (TAC).</w:delText>
        </w:r>
      </w:del>
    </w:p>
    <w:p w14:paraId="32FFB6CA" w14:textId="77777777" w:rsidR="007903A6" w:rsidRPr="00552BBD" w:rsidDel="00D71496" w:rsidRDefault="007903A6" w:rsidP="00D71496">
      <w:pPr>
        <w:pStyle w:val="ListParagraph"/>
        <w:ind w:left="360" w:hanging="360"/>
        <w:rPr>
          <w:del w:id="164" w:author="ERCOT" w:date="2025-01-29T10:00:00Z"/>
          <w:rFonts w:ascii="Times New Roman" w:hAnsi="Times New Roman"/>
          <w:sz w:val="24"/>
          <w:szCs w:val="24"/>
        </w:rPr>
      </w:pPr>
    </w:p>
    <w:p w14:paraId="1714350F" w14:textId="77777777" w:rsidR="007903A6" w:rsidRPr="00552BBD" w:rsidDel="00D71496" w:rsidRDefault="007903A6" w:rsidP="00D71496">
      <w:pPr>
        <w:pStyle w:val="ListParagraph"/>
        <w:ind w:left="360" w:hanging="360"/>
        <w:rPr>
          <w:del w:id="165" w:author="ERCOT" w:date="2025-01-29T10:00:00Z"/>
          <w:rFonts w:ascii="Times New Roman" w:hAnsi="Times New Roman"/>
          <w:sz w:val="24"/>
          <w:szCs w:val="24"/>
        </w:rPr>
      </w:pPr>
      <w:del w:id="166" w:author="ERCOT" w:date="2025-01-29T10:00:00Z">
        <w:r w:rsidRPr="00552BBD" w:rsidDel="00D71496">
          <w:rPr>
            <w:rFonts w:ascii="Times New Roman" w:hAnsi="Times New Roman"/>
            <w:sz w:val="24"/>
            <w:szCs w:val="24"/>
          </w:rPr>
          <w:delText>In the following cases, after review and recommendation by TAC, revisions to this document must be approved by the ERCOT Board:</w:delText>
        </w:r>
        <w:r w:rsidRPr="00552BBD" w:rsidDel="00D71496">
          <w:rPr>
            <w:rFonts w:ascii="Times New Roman" w:hAnsi="Times New Roman"/>
            <w:sz w:val="24"/>
            <w:szCs w:val="24"/>
          </w:rPr>
          <w:br/>
        </w:r>
      </w:del>
    </w:p>
    <w:p w14:paraId="7D443379" w14:textId="77777777" w:rsidR="007903A6" w:rsidRPr="00552BBD" w:rsidDel="00D71496" w:rsidRDefault="007903A6" w:rsidP="00D71496">
      <w:pPr>
        <w:pStyle w:val="ListParagraph"/>
        <w:ind w:left="360" w:hanging="360"/>
        <w:rPr>
          <w:del w:id="167" w:author="ERCOT" w:date="2025-01-29T10:00:00Z"/>
          <w:rFonts w:ascii="Times New Roman" w:hAnsi="Times New Roman"/>
          <w:sz w:val="24"/>
          <w:szCs w:val="24"/>
        </w:rPr>
      </w:pPr>
      <w:del w:id="168" w:author="ERCOT" w:date="2025-01-29T10:00:00Z">
        <w:r w:rsidDel="00D71496">
          <w:rPr>
            <w:rFonts w:ascii="Times New Roman" w:hAnsi="Times New Roman"/>
            <w:sz w:val="24"/>
            <w:szCs w:val="24"/>
          </w:rPr>
          <w:delText>a.</w:delText>
        </w:r>
        <w:r w:rsidDel="00D71496">
          <w:rPr>
            <w:rFonts w:ascii="Times New Roman" w:hAnsi="Times New Roman"/>
            <w:sz w:val="24"/>
            <w:szCs w:val="24"/>
          </w:rPr>
          <w:tab/>
        </w:r>
        <w:r w:rsidRPr="00552BBD" w:rsidDel="00D71496">
          <w:rPr>
            <w:rFonts w:ascii="Times New Roman" w:hAnsi="Times New Roman"/>
            <w:sz w:val="24"/>
            <w:szCs w:val="24"/>
          </w:rPr>
          <w:delText>The revisions require an ERCOT project for implementation; and</w:delText>
        </w:r>
      </w:del>
    </w:p>
    <w:p w14:paraId="3C779D8C" w14:textId="77777777" w:rsidR="007903A6" w:rsidRPr="00552BBD" w:rsidDel="00D71496" w:rsidRDefault="007903A6" w:rsidP="00D71496">
      <w:pPr>
        <w:pStyle w:val="ListParagraph"/>
        <w:ind w:left="360" w:hanging="360"/>
        <w:rPr>
          <w:del w:id="169" w:author="ERCOT" w:date="2025-01-29T10:00:00Z"/>
          <w:rFonts w:ascii="Times New Roman" w:hAnsi="Times New Roman"/>
          <w:sz w:val="24"/>
          <w:szCs w:val="24"/>
        </w:rPr>
      </w:pPr>
    </w:p>
    <w:p w14:paraId="53E3CF9C" w14:textId="77777777" w:rsidR="007903A6" w:rsidRPr="00552BBD" w:rsidDel="00D71496" w:rsidRDefault="007903A6" w:rsidP="00D71496">
      <w:pPr>
        <w:pStyle w:val="ListParagraph"/>
        <w:ind w:left="360" w:hanging="360"/>
        <w:rPr>
          <w:del w:id="170" w:author="ERCOT" w:date="2025-01-29T10:00:00Z"/>
          <w:rFonts w:ascii="Times New Roman" w:hAnsi="Times New Roman"/>
          <w:sz w:val="24"/>
          <w:szCs w:val="24"/>
        </w:rPr>
      </w:pPr>
      <w:del w:id="171" w:author="ERCOT" w:date="2025-01-29T10:00:00Z">
        <w:r w:rsidDel="00D71496">
          <w:rPr>
            <w:rFonts w:ascii="Times New Roman" w:hAnsi="Times New Roman"/>
            <w:sz w:val="24"/>
            <w:szCs w:val="24"/>
          </w:rPr>
          <w:delText>b.</w:delText>
        </w:r>
        <w:r w:rsidDel="00D71496">
          <w:rPr>
            <w:rFonts w:ascii="Times New Roman" w:hAnsi="Times New Roman"/>
            <w:sz w:val="24"/>
            <w:szCs w:val="24"/>
          </w:rPr>
          <w:tab/>
        </w:r>
        <w:r w:rsidRPr="00552BBD" w:rsidDel="00D71496">
          <w:rPr>
            <w:rFonts w:ascii="Times New Roman" w:hAnsi="Times New Roman"/>
            <w:sz w:val="24"/>
            <w:szCs w:val="24"/>
          </w:rPr>
          <w:delText>The revisions are related to a Nodal Protocol Revision Request (NPRR)</w:delText>
        </w:r>
        <w:r w:rsidDel="00D71496">
          <w:rPr>
            <w:rFonts w:ascii="Times New Roman" w:hAnsi="Times New Roman"/>
            <w:sz w:val="24"/>
            <w:szCs w:val="24"/>
          </w:rPr>
          <w:delText>, a Planning Guide Revision Request (PGRR),</w:delText>
        </w:r>
        <w:r w:rsidRPr="00552BBD" w:rsidDel="00D71496">
          <w:rPr>
            <w:rFonts w:ascii="Times New Roman" w:hAnsi="Times New Roman"/>
            <w:sz w:val="24"/>
            <w:szCs w:val="24"/>
          </w:rPr>
          <w:delText xml:space="preserve"> or a revision request requiring an ERCOT project for implementation.</w:delText>
        </w:r>
      </w:del>
    </w:p>
    <w:p w14:paraId="65A08603" w14:textId="77777777" w:rsidR="007903A6" w:rsidRDefault="007903A6" w:rsidP="00D71496">
      <w:pPr>
        <w:pStyle w:val="ListParagraph"/>
        <w:ind w:left="360" w:hanging="360"/>
        <w:rPr>
          <w:rFonts w:ascii="Times New Roman" w:hAnsi="Times New Roman"/>
          <w:sz w:val="24"/>
          <w:szCs w:val="24"/>
        </w:rPr>
      </w:pPr>
      <w:del w:id="172" w:author="ERCOT" w:date="2025-01-29T10:00:00Z">
        <w:r w:rsidRPr="00552BBD" w:rsidDel="00D71496">
          <w:rPr>
            <w:rFonts w:ascii="Times New Roman" w:hAnsi="Times New Roman"/>
            <w:sz w:val="24"/>
            <w:szCs w:val="24"/>
          </w:rPr>
          <w:delText>Upon approval of revisions, ERCOT shall post the revised procedure to the ERCOT website within three Business Days.</w:delText>
        </w:r>
      </w:del>
    </w:p>
    <w:p w14:paraId="5A4201F9" w14:textId="77777777" w:rsidR="00F17385" w:rsidRDefault="00F17385" w:rsidP="00FC426A">
      <w:pPr>
        <w:spacing w:after="0"/>
        <w:ind w:left="360"/>
        <w:rPr>
          <w:rFonts w:ascii="Times New Roman" w:hAnsi="Times New Roman"/>
          <w:sz w:val="24"/>
          <w:szCs w:val="24"/>
        </w:rPr>
      </w:pPr>
    </w:p>
    <w:p w14:paraId="315281FA" w14:textId="77777777" w:rsidR="007903A6" w:rsidRPr="00276664" w:rsidRDefault="00D71496" w:rsidP="00FC426A">
      <w:pPr>
        <w:pStyle w:val="ListParagraph"/>
        <w:spacing w:after="240"/>
        <w:ind w:left="360" w:hanging="360"/>
        <w:rPr>
          <w:rFonts w:ascii="Times New Roman" w:hAnsi="Times New Roman"/>
          <w:b/>
          <w:sz w:val="24"/>
          <w:szCs w:val="24"/>
        </w:rPr>
      </w:pPr>
      <w:ins w:id="173" w:author="ERCOT" w:date="2025-01-29T10:00:00Z">
        <w:r>
          <w:rPr>
            <w:rFonts w:ascii="Times New Roman" w:hAnsi="Times New Roman"/>
            <w:b/>
            <w:sz w:val="24"/>
            <w:szCs w:val="24"/>
          </w:rPr>
          <w:t>2</w:t>
        </w:r>
      </w:ins>
      <w:del w:id="174" w:author="ERCOT" w:date="2025-01-29T10:00:00Z">
        <w:r w:rsidR="007903A6" w:rsidDel="00D71496">
          <w:rPr>
            <w:rFonts w:ascii="Times New Roman" w:hAnsi="Times New Roman"/>
            <w:b/>
            <w:sz w:val="24"/>
            <w:szCs w:val="24"/>
          </w:rPr>
          <w:delText>3</w:delText>
        </w:r>
      </w:del>
      <w:r w:rsidR="007903A6">
        <w:rPr>
          <w:rFonts w:ascii="Times New Roman" w:hAnsi="Times New Roman"/>
          <w:b/>
          <w:sz w:val="24"/>
          <w:szCs w:val="24"/>
        </w:rPr>
        <w:t>.</w:t>
      </w:r>
      <w:r w:rsidR="007903A6">
        <w:rPr>
          <w:rFonts w:ascii="Times New Roman" w:hAnsi="Times New Roman"/>
          <w:b/>
          <w:sz w:val="24"/>
          <w:szCs w:val="24"/>
        </w:rPr>
        <w:tab/>
      </w:r>
      <w:r w:rsidR="007903A6" w:rsidRPr="00276664">
        <w:rPr>
          <w:rFonts w:ascii="Times New Roman" w:hAnsi="Times New Roman"/>
          <w:b/>
          <w:sz w:val="24"/>
          <w:szCs w:val="24"/>
        </w:rPr>
        <w:t>REP SPECIFIC INSTRUCTIONS</w:t>
      </w:r>
      <w:r w:rsidR="007903A6" w:rsidRPr="00276664">
        <w:rPr>
          <w:rFonts w:ascii="Times New Roman" w:hAnsi="Times New Roman"/>
          <w:b/>
          <w:sz w:val="24"/>
          <w:szCs w:val="24"/>
        </w:rPr>
        <w:br/>
      </w:r>
    </w:p>
    <w:p w14:paraId="45512977" w14:textId="77777777" w:rsidR="007903A6" w:rsidRPr="00276664" w:rsidRDefault="007903A6" w:rsidP="007903A6">
      <w:pPr>
        <w:pStyle w:val="ListParagraph"/>
        <w:ind w:hanging="360"/>
        <w:rPr>
          <w:rFonts w:ascii="Times New Roman" w:hAnsi="Times New Roman"/>
          <w:b/>
          <w:sz w:val="24"/>
          <w:szCs w:val="24"/>
        </w:rPr>
      </w:pPr>
      <w:r w:rsidRPr="006C6E81">
        <w:rPr>
          <w:rFonts w:ascii="Times New Roman" w:hAnsi="Times New Roman"/>
          <w:sz w:val="24"/>
          <w:szCs w:val="24"/>
        </w:rPr>
        <w:t>a.</w:t>
      </w:r>
      <w:r w:rsidRPr="006C6E81">
        <w:rPr>
          <w:rFonts w:ascii="Times New Roman" w:hAnsi="Times New Roman"/>
          <w:sz w:val="24"/>
          <w:szCs w:val="24"/>
        </w:rPr>
        <w:tab/>
      </w:r>
      <w:r w:rsidRPr="00276664">
        <w:rPr>
          <w:rFonts w:ascii="Times New Roman" w:hAnsi="Times New Roman"/>
          <w:b/>
          <w:sz w:val="24"/>
          <w:szCs w:val="24"/>
        </w:rPr>
        <w:t>ESI</w:t>
      </w:r>
      <w:r w:rsidR="00E6613E">
        <w:rPr>
          <w:rFonts w:ascii="Times New Roman" w:hAnsi="Times New Roman"/>
          <w:b/>
          <w:sz w:val="24"/>
          <w:szCs w:val="24"/>
        </w:rPr>
        <w:t xml:space="preserve"> </w:t>
      </w:r>
      <w:r w:rsidRPr="00276664">
        <w:rPr>
          <w:rFonts w:ascii="Times New Roman" w:hAnsi="Times New Roman"/>
          <w:b/>
          <w:sz w:val="24"/>
          <w:szCs w:val="24"/>
        </w:rPr>
        <w:t>ID Submission to ERCOT</w:t>
      </w:r>
    </w:p>
    <w:p w14:paraId="55B0854F" w14:textId="77777777" w:rsidR="007903A6" w:rsidRPr="00276664" w:rsidRDefault="007903A6" w:rsidP="007903A6">
      <w:pPr>
        <w:ind w:left="720"/>
        <w:rPr>
          <w:rFonts w:ascii="Times New Roman" w:hAnsi="Times New Roman"/>
          <w:sz w:val="24"/>
          <w:szCs w:val="24"/>
        </w:rPr>
      </w:pPr>
      <w:r w:rsidRPr="00276664">
        <w:rPr>
          <w:rFonts w:ascii="Times New Roman" w:hAnsi="Times New Roman"/>
          <w:sz w:val="24"/>
          <w:szCs w:val="24"/>
        </w:rPr>
        <w:t xml:space="preserve">Retail Electric Providers (REPs) that are classified by ERCOT as having a reporting requirement and that have Electric Service Identifiers (ESI IDs) participating in Demand/price response programs are required to identify each of the ESI IDs for which they are the REP of </w:t>
      </w:r>
      <w:r w:rsidR="00E6613E">
        <w:rPr>
          <w:rFonts w:ascii="Times New Roman" w:hAnsi="Times New Roman"/>
          <w:sz w:val="24"/>
          <w:szCs w:val="24"/>
        </w:rPr>
        <w:t>r</w:t>
      </w:r>
      <w:r w:rsidRPr="00276664">
        <w:rPr>
          <w:rFonts w:ascii="Times New Roman" w:hAnsi="Times New Roman"/>
          <w:sz w:val="24"/>
          <w:szCs w:val="24"/>
        </w:rPr>
        <w:t xml:space="preserve">ecord on the ERCOT-defined </w:t>
      </w:r>
      <w:r w:rsidR="00547162">
        <w:rPr>
          <w:rFonts w:ascii="Times New Roman" w:hAnsi="Times New Roman"/>
          <w:sz w:val="24"/>
          <w:szCs w:val="24"/>
        </w:rPr>
        <w:t>S</w:t>
      </w:r>
      <w:r w:rsidRPr="00276664">
        <w:rPr>
          <w:rFonts w:ascii="Times New Roman" w:hAnsi="Times New Roman"/>
          <w:sz w:val="24"/>
          <w:szCs w:val="24"/>
        </w:rPr>
        <w:t xml:space="preserve">napshot </w:t>
      </w:r>
      <w:r w:rsidR="00547162">
        <w:rPr>
          <w:rFonts w:ascii="Times New Roman" w:hAnsi="Times New Roman"/>
          <w:sz w:val="24"/>
          <w:szCs w:val="24"/>
        </w:rPr>
        <w:t>D</w:t>
      </w:r>
      <w:r w:rsidRPr="00276664">
        <w:rPr>
          <w:rFonts w:ascii="Times New Roman" w:hAnsi="Times New Roman"/>
          <w:sz w:val="24"/>
          <w:szCs w:val="24"/>
        </w:rPr>
        <w:t>ate of September 1 of the survey year and determine which of those ESI IDs were participating in one or more programs that are consistent with the categories described in the ‘Appendix A Category Definitions’ which follows.</w:t>
      </w:r>
    </w:p>
    <w:p w14:paraId="6FF701AF" w14:textId="77777777" w:rsidR="007903A6" w:rsidRDefault="007903A6" w:rsidP="00FC426A">
      <w:pPr>
        <w:spacing w:after="0"/>
        <w:ind w:left="720"/>
        <w:rPr>
          <w:rFonts w:ascii="Times New Roman" w:hAnsi="Times New Roman"/>
          <w:sz w:val="24"/>
          <w:szCs w:val="24"/>
        </w:rPr>
      </w:pPr>
      <w:r w:rsidRPr="00276664">
        <w:rPr>
          <w:rFonts w:ascii="Times New Roman" w:hAnsi="Times New Roman"/>
          <w:sz w:val="24"/>
          <w:szCs w:val="24"/>
        </w:rPr>
        <w:t>The REP shall compile a Comma Separated Value (.</w:t>
      </w:r>
      <w:r w:rsidR="00E6613E">
        <w:rPr>
          <w:rFonts w:ascii="Times New Roman" w:hAnsi="Times New Roman"/>
          <w:sz w:val="24"/>
          <w:szCs w:val="24"/>
        </w:rPr>
        <w:t>csv</w:t>
      </w:r>
      <w:r w:rsidRPr="00276664">
        <w:rPr>
          <w:rFonts w:ascii="Times New Roman" w:hAnsi="Times New Roman"/>
          <w:sz w:val="24"/>
          <w:szCs w:val="24"/>
        </w:rPr>
        <w:t xml:space="preserve">) file that follows one of the formats described in the ‘Data Exchange Instructions’ section which follows. The REP </w:t>
      </w:r>
      <w:r w:rsidRPr="00276664">
        <w:rPr>
          <w:rFonts w:ascii="Times New Roman" w:hAnsi="Times New Roman"/>
          <w:sz w:val="24"/>
          <w:szCs w:val="24"/>
        </w:rPr>
        <w:lastRenderedPageBreak/>
        <w:t xml:space="preserve">shall submit the files to ERCOT via North American Energy Standards Board (NAESB) Electronic Delivery Mechanism (EDM) or using the </w:t>
      </w:r>
      <w:ins w:id="175" w:author="ERCOT" w:date="2025-08-01T15:39:00Z">
        <w:r w:rsidR="00FF6F62">
          <w:rPr>
            <w:rFonts w:ascii="Times New Roman" w:hAnsi="Times New Roman"/>
            <w:sz w:val="24"/>
            <w:szCs w:val="24"/>
          </w:rPr>
          <w:t xml:space="preserve">ERCOT-designated secure file sharing application </w:t>
        </w:r>
      </w:ins>
      <w:del w:id="176" w:author="ERCOT" w:date="2025-03-21T08:44:00Z">
        <w:r w:rsidRPr="00276664" w:rsidDel="00693A2C">
          <w:rPr>
            <w:rFonts w:ascii="Times New Roman" w:hAnsi="Times New Roman"/>
            <w:sz w:val="24"/>
            <w:szCs w:val="24"/>
          </w:rPr>
          <w:delText xml:space="preserve">Proofpoint Secure Share application </w:delText>
        </w:r>
      </w:del>
      <w:r w:rsidRPr="00276664">
        <w:rPr>
          <w:rFonts w:ascii="Times New Roman" w:hAnsi="Times New Roman"/>
          <w:sz w:val="24"/>
          <w:szCs w:val="24"/>
        </w:rPr>
        <w:t>as described in the ‘Data Exchange Instructions’ section below.</w:t>
      </w:r>
    </w:p>
    <w:p w14:paraId="72089C8B" w14:textId="77777777" w:rsidR="00E6613E" w:rsidRPr="00276664" w:rsidRDefault="00E6613E" w:rsidP="00FC426A">
      <w:pPr>
        <w:spacing w:after="0"/>
        <w:ind w:left="720"/>
        <w:rPr>
          <w:rFonts w:ascii="Times New Roman" w:hAnsi="Times New Roman"/>
          <w:sz w:val="24"/>
          <w:szCs w:val="24"/>
        </w:rPr>
      </w:pPr>
    </w:p>
    <w:p w14:paraId="4F6A7802" w14:textId="77777777" w:rsidR="007903A6" w:rsidRPr="00276664" w:rsidRDefault="007903A6" w:rsidP="007903A6">
      <w:pPr>
        <w:pStyle w:val="ListParagraph"/>
        <w:ind w:hanging="360"/>
        <w:rPr>
          <w:rFonts w:ascii="Times New Roman" w:hAnsi="Times New Roman"/>
          <w:b/>
          <w:sz w:val="24"/>
          <w:szCs w:val="24"/>
        </w:rPr>
      </w:pPr>
      <w:r w:rsidRPr="006C6E81">
        <w:rPr>
          <w:rFonts w:ascii="Times New Roman" w:hAnsi="Times New Roman"/>
          <w:sz w:val="24"/>
          <w:szCs w:val="24"/>
        </w:rPr>
        <w:t>b.</w:t>
      </w:r>
      <w:r w:rsidRPr="006C6E81">
        <w:rPr>
          <w:rFonts w:ascii="Times New Roman" w:hAnsi="Times New Roman"/>
          <w:sz w:val="24"/>
          <w:szCs w:val="24"/>
        </w:rPr>
        <w:tab/>
      </w:r>
      <w:r w:rsidRPr="00276664">
        <w:rPr>
          <w:rFonts w:ascii="Times New Roman" w:hAnsi="Times New Roman"/>
          <w:b/>
          <w:sz w:val="24"/>
          <w:szCs w:val="24"/>
        </w:rPr>
        <w:t>ERCOT Validation and Response Files</w:t>
      </w:r>
    </w:p>
    <w:p w14:paraId="428AB3C7" w14:textId="77777777" w:rsidR="007903A6" w:rsidRPr="00276664" w:rsidRDefault="007903A6" w:rsidP="007903A6">
      <w:pPr>
        <w:ind w:left="720"/>
        <w:rPr>
          <w:rFonts w:ascii="Times New Roman" w:hAnsi="Times New Roman"/>
          <w:sz w:val="24"/>
          <w:szCs w:val="24"/>
        </w:rPr>
      </w:pPr>
      <w:r w:rsidRPr="00276664">
        <w:rPr>
          <w:rFonts w:ascii="Times New Roman" w:hAnsi="Times New Roman"/>
          <w:sz w:val="24"/>
          <w:szCs w:val="24"/>
        </w:rPr>
        <w:t xml:space="preserve">ERCOT will validate the .csv files and send response files back to the REP in two Business Days or less, with the results of the validation as described in the ‘Data Exchange Instructions’ section which follows. For REPs that submit files via NAESB, the response files will be sent via NAESB. For REPs that submit files using the </w:t>
      </w:r>
      <w:ins w:id="177" w:author="ERCOT" w:date="2025-08-01T15:40:00Z">
        <w:r w:rsidR="00FF6F62">
          <w:rPr>
            <w:rFonts w:ascii="Times New Roman" w:hAnsi="Times New Roman"/>
            <w:sz w:val="24"/>
            <w:szCs w:val="24"/>
          </w:rPr>
          <w:t xml:space="preserve">ERCOT-designated secure file sharing application </w:t>
        </w:r>
      </w:ins>
      <w:del w:id="178" w:author="ERCOT" w:date="2025-03-21T08:40:00Z">
        <w:r w:rsidRPr="00276664" w:rsidDel="00B30784">
          <w:rPr>
            <w:rFonts w:ascii="Times New Roman" w:hAnsi="Times New Roman"/>
            <w:sz w:val="24"/>
            <w:szCs w:val="24"/>
          </w:rPr>
          <w:delText>Proofpoint Secure Share application</w:delText>
        </w:r>
      </w:del>
      <w:r w:rsidRPr="00276664">
        <w:rPr>
          <w:rFonts w:ascii="Times New Roman" w:hAnsi="Times New Roman"/>
          <w:sz w:val="24"/>
          <w:szCs w:val="24"/>
        </w:rPr>
        <w:t xml:space="preserve">, the response files will be sent back to the REP with that application. </w:t>
      </w:r>
    </w:p>
    <w:p w14:paraId="5E1FA4F8" w14:textId="77777777" w:rsidR="007903A6" w:rsidRDefault="007903A6" w:rsidP="00FC426A">
      <w:pPr>
        <w:tabs>
          <w:tab w:val="left" w:pos="6750"/>
        </w:tabs>
        <w:spacing w:after="0"/>
        <w:ind w:left="720"/>
        <w:rPr>
          <w:rFonts w:ascii="Times New Roman" w:hAnsi="Times New Roman"/>
          <w:sz w:val="24"/>
          <w:szCs w:val="24"/>
        </w:rPr>
      </w:pPr>
      <w:r w:rsidRPr="00276664">
        <w:rPr>
          <w:rFonts w:ascii="Times New Roman" w:hAnsi="Times New Roman"/>
          <w:sz w:val="24"/>
          <w:szCs w:val="24"/>
        </w:rPr>
        <w:t>REPs shall investigate any errors reported by ERCOT, make necessary corrections and resubmit the complete file with corrections to ERCOT. The required level of accuracy is for 95% of the reporting REP’s ESI IDs submitted to have no errors. REPs shall continue to correct and resubmit files until notified by ERCOT that the REP has achieved the required accuracy level.  REPs shall complete this process on or before October 31 of the survey year. ERCOT will notify the Authorized Representative for each REP when they have achieved the required level of accuracy.</w:t>
      </w:r>
    </w:p>
    <w:p w14:paraId="7F08A976" w14:textId="77777777" w:rsidR="00E6613E" w:rsidRPr="00276664" w:rsidRDefault="00E6613E" w:rsidP="00FC426A">
      <w:pPr>
        <w:tabs>
          <w:tab w:val="left" w:pos="6750"/>
        </w:tabs>
        <w:spacing w:after="0"/>
        <w:ind w:left="720"/>
        <w:rPr>
          <w:rFonts w:ascii="Times New Roman" w:hAnsi="Times New Roman"/>
          <w:sz w:val="24"/>
          <w:szCs w:val="24"/>
        </w:rPr>
      </w:pPr>
    </w:p>
    <w:p w14:paraId="0A5A1F3D" w14:textId="77777777" w:rsidR="007903A6" w:rsidRPr="00276664" w:rsidRDefault="007903A6" w:rsidP="007903A6">
      <w:pPr>
        <w:pStyle w:val="ListParagraph"/>
        <w:ind w:hanging="360"/>
        <w:rPr>
          <w:rFonts w:ascii="Times New Roman" w:hAnsi="Times New Roman"/>
          <w:b/>
          <w:sz w:val="24"/>
          <w:szCs w:val="24"/>
        </w:rPr>
      </w:pPr>
      <w:r w:rsidRPr="006C6E81">
        <w:rPr>
          <w:rFonts w:ascii="Times New Roman" w:hAnsi="Times New Roman"/>
          <w:sz w:val="24"/>
          <w:szCs w:val="24"/>
        </w:rPr>
        <w:t>c.</w:t>
      </w:r>
      <w:r w:rsidRPr="006C6E81">
        <w:rPr>
          <w:rFonts w:ascii="Times New Roman" w:hAnsi="Times New Roman"/>
          <w:sz w:val="24"/>
          <w:szCs w:val="24"/>
        </w:rPr>
        <w:tab/>
      </w:r>
      <w:r w:rsidRPr="00276664">
        <w:rPr>
          <w:rFonts w:ascii="Times New Roman" w:hAnsi="Times New Roman"/>
          <w:b/>
          <w:sz w:val="24"/>
          <w:szCs w:val="24"/>
        </w:rPr>
        <w:t>ERCOT Provided ESI ID Extract File</w:t>
      </w:r>
    </w:p>
    <w:p w14:paraId="3E6D14F1" w14:textId="77777777" w:rsidR="007903A6" w:rsidRDefault="007903A6" w:rsidP="00FC426A">
      <w:pPr>
        <w:spacing w:after="0"/>
        <w:ind w:left="720"/>
        <w:rPr>
          <w:rFonts w:ascii="Times New Roman" w:hAnsi="Times New Roman"/>
          <w:sz w:val="24"/>
          <w:szCs w:val="24"/>
        </w:rPr>
      </w:pPr>
      <w:r w:rsidRPr="00276664">
        <w:rPr>
          <w:rFonts w:ascii="Times New Roman" w:hAnsi="Times New Roman"/>
          <w:sz w:val="24"/>
          <w:szCs w:val="24"/>
        </w:rPr>
        <w:t xml:space="preserve">To facilitate the error correction process described above, ERCOT </w:t>
      </w:r>
      <w:r w:rsidR="00F24DAB">
        <w:rPr>
          <w:rFonts w:ascii="Times New Roman" w:hAnsi="Times New Roman"/>
          <w:sz w:val="24"/>
          <w:szCs w:val="24"/>
        </w:rPr>
        <w:t>shall</w:t>
      </w:r>
      <w:r w:rsidRPr="00276664">
        <w:rPr>
          <w:rFonts w:ascii="Times New Roman" w:hAnsi="Times New Roman"/>
          <w:sz w:val="24"/>
          <w:szCs w:val="24"/>
        </w:rPr>
        <w:t xml:space="preserve"> provide a ‘DRData_ESIID_List’ file </w:t>
      </w:r>
      <w:r w:rsidR="00F24DAB">
        <w:rPr>
          <w:rFonts w:ascii="Times New Roman" w:hAnsi="Times New Roman"/>
          <w:sz w:val="24"/>
          <w:szCs w:val="24"/>
        </w:rPr>
        <w:t xml:space="preserve">to each REP identified as having a reporting requirement.  This information will be </w:t>
      </w:r>
      <w:r w:rsidRPr="00276664">
        <w:rPr>
          <w:rFonts w:ascii="Times New Roman" w:hAnsi="Times New Roman"/>
          <w:sz w:val="24"/>
          <w:szCs w:val="24"/>
        </w:rPr>
        <w:t xml:space="preserve">extracted from ERCOT systems listing all ESI IDs owned by the REP on September 1 of the survey year. Details of this file are provided in the ‘Data Exchange Instructions’ section below. The ERCOT-provided file will also list the REP of </w:t>
      </w:r>
      <w:r w:rsidR="00E6613E">
        <w:rPr>
          <w:rFonts w:ascii="Times New Roman" w:hAnsi="Times New Roman"/>
          <w:sz w:val="24"/>
          <w:szCs w:val="24"/>
        </w:rPr>
        <w:t>r</w:t>
      </w:r>
      <w:r w:rsidRPr="00276664">
        <w:rPr>
          <w:rFonts w:ascii="Times New Roman" w:hAnsi="Times New Roman"/>
          <w:sz w:val="24"/>
          <w:szCs w:val="24"/>
        </w:rPr>
        <w:t>ecord date for that period of ownership, the Profile Group (“RES” or “BUS”) and the Meter Data Type. The file will be specific to each Data Universal Numbering System (DUNS) and will be provided to REP</w:t>
      </w:r>
      <w:r w:rsidR="00F17385">
        <w:rPr>
          <w:rFonts w:ascii="Times New Roman" w:hAnsi="Times New Roman"/>
          <w:sz w:val="24"/>
          <w:szCs w:val="24"/>
        </w:rPr>
        <w:t>s</w:t>
      </w:r>
      <w:r w:rsidRPr="00276664">
        <w:rPr>
          <w:rFonts w:ascii="Times New Roman" w:hAnsi="Times New Roman"/>
          <w:sz w:val="24"/>
          <w:szCs w:val="24"/>
        </w:rPr>
        <w:t xml:space="preserve"> using the </w:t>
      </w:r>
      <w:ins w:id="179" w:author="ERCOT" w:date="2025-08-01T15:40:00Z">
        <w:r w:rsidR="00FF6F62">
          <w:rPr>
            <w:rFonts w:ascii="Times New Roman" w:hAnsi="Times New Roman"/>
            <w:sz w:val="24"/>
            <w:szCs w:val="24"/>
          </w:rPr>
          <w:t xml:space="preserve">ERCOT-designated secure file sharing application </w:t>
        </w:r>
      </w:ins>
      <w:del w:id="180" w:author="ERCOT" w:date="2025-03-21T08:41:00Z">
        <w:r w:rsidRPr="00276664" w:rsidDel="00B30784">
          <w:rPr>
            <w:rFonts w:ascii="Times New Roman" w:hAnsi="Times New Roman"/>
            <w:sz w:val="24"/>
            <w:szCs w:val="24"/>
          </w:rPr>
          <w:delText xml:space="preserve">Proofpoint Secure Share application </w:delText>
        </w:r>
      </w:del>
      <w:r w:rsidRPr="00276664">
        <w:rPr>
          <w:rFonts w:ascii="Times New Roman" w:hAnsi="Times New Roman"/>
          <w:sz w:val="24"/>
          <w:szCs w:val="24"/>
        </w:rPr>
        <w:t xml:space="preserve">on or before September 11 of the survey year as described in the ‘Data Exchange Instructions’ section below. Due to file size limitations applicable to the </w:t>
      </w:r>
      <w:ins w:id="181" w:author="ERCOT" w:date="2025-08-01T15:41:00Z">
        <w:r w:rsidR="00FF6F62">
          <w:rPr>
            <w:rFonts w:ascii="Times New Roman" w:hAnsi="Times New Roman"/>
            <w:sz w:val="24"/>
            <w:szCs w:val="24"/>
          </w:rPr>
          <w:t xml:space="preserve">ERCOT-designated secure file sharing application </w:t>
        </w:r>
      </w:ins>
      <w:del w:id="182" w:author="ERCOT" w:date="2025-03-21T08:42:00Z">
        <w:r w:rsidRPr="00276664" w:rsidDel="00693A2C">
          <w:rPr>
            <w:rFonts w:ascii="Times New Roman" w:hAnsi="Times New Roman"/>
            <w:sz w:val="24"/>
            <w:szCs w:val="24"/>
          </w:rPr>
          <w:delText xml:space="preserve">Proofpoint Secure Share application </w:delText>
        </w:r>
      </w:del>
      <w:r w:rsidRPr="00276664">
        <w:rPr>
          <w:rFonts w:ascii="Times New Roman" w:hAnsi="Times New Roman"/>
          <w:sz w:val="24"/>
          <w:szCs w:val="24"/>
        </w:rPr>
        <w:t>ERCOT will partition files accordingly. ERCOT will also honor size restrictions for REPs; REPs with file size restrictions must inform ERCOT as to the maximum file size.</w:t>
      </w:r>
    </w:p>
    <w:p w14:paraId="79C93AB6" w14:textId="77777777" w:rsidR="00F17385" w:rsidRPr="00276664" w:rsidRDefault="00F17385" w:rsidP="00FC426A">
      <w:pPr>
        <w:spacing w:after="0"/>
        <w:ind w:left="720"/>
        <w:rPr>
          <w:rFonts w:ascii="Times New Roman" w:hAnsi="Times New Roman"/>
          <w:sz w:val="24"/>
          <w:szCs w:val="24"/>
        </w:rPr>
      </w:pPr>
    </w:p>
    <w:p w14:paraId="37DE5E2A" w14:textId="77777777" w:rsidR="007903A6" w:rsidRPr="00276664" w:rsidRDefault="007903A6" w:rsidP="007903A6">
      <w:pPr>
        <w:pStyle w:val="ListParagraph"/>
        <w:ind w:hanging="360"/>
        <w:rPr>
          <w:rFonts w:ascii="Times New Roman" w:hAnsi="Times New Roman"/>
          <w:b/>
          <w:sz w:val="24"/>
          <w:szCs w:val="24"/>
        </w:rPr>
      </w:pPr>
      <w:r w:rsidRPr="006C6E81">
        <w:rPr>
          <w:rFonts w:ascii="Times New Roman" w:hAnsi="Times New Roman"/>
          <w:sz w:val="24"/>
          <w:szCs w:val="24"/>
        </w:rPr>
        <w:t>d.</w:t>
      </w:r>
      <w:r w:rsidRPr="006C6E81">
        <w:rPr>
          <w:rFonts w:ascii="Times New Roman" w:hAnsi="Times New Roman"/>
          <w:sz w:val="24"/>
          <w:szCs w:val="24"/>
        </w:rPr>
        <w:tab/>
      </w:r>
      <w:r w:rsidRPr="00276664">
        <w:rPr>
          <w:rFonts w:ascii="Times New Roman" w:hAnsi="Times New Roman"/>
          <w:b/>
          <w:sz w:val="24"/>
          <w:szCs w:val="24"/>
        </w:rPr>
        <w:t>REP Event File Submission</w:t>
      </w:r>
    </w:p>
    <w:p w14:paraId="68CF4972" w14:textId="77777777" w:rsidR="007903A6" w:rsidRPr="00276664" w:rsidRDefault="007903A6" w:rsidP="007903A6">
      <w:pPr>
        <w:ind w:left="720"/>
        <w:rPr>
          <w:rFonts w:ascii="Times New Roman" w:hAnsi="Times New Roman"/>
          <w:sz w:val="24"/>
          <w:szCs w:val="24"/>
        </w:rPr>
      </w:pPr>
      <w:r w:rsidRPr="00276664">
        <w:rPr>
          <w:rFonts w:ascii="Times New Roman" w:hAnsi="Times New Roman"/>
          <w:sz w:val="24"/>
          <w:szCs w:val="24"/>
        </w:rPr>
        <w:t>In conjunction with the ‘Participation Requirements’ section above, REPs identified as having a reporting requirement and that have programs that entail specific deployment events shall complete and submit event surveys for those programs. The program categories for which deployment event details are applicable are as follows: 4CP</w:t>
      </w:r>
      <w:r w:rsidR="008B54F9">
        <w:rPr>
          <w:rFonts w:ascii="Times New Roman" w:hAnsi="Times New Roman"/>
          <w:sz w:val="24"/>
          <w:szCs w:val="24"/>
        </w:rPr>
        <w:t xml:space="preserve"> Advise-</w:t>
      </w:r>
      <w:r w:rsidR="008B54F9">
        <w:rPr>
          <w:rFonts w:ascii="Times New Roman" w:hAnsi="Times New Roman"/>
          <w:sz w:val="24"/>
          <w:szCs w:val="24"/>
        </w:rPr>
        <w:lastRenderedPageBreak/>
        <w:t>Control</w:t>
      </w:r>
      <w:r w:rsidRPr="00276664">
        <w:rPr>
          <w:rFonts w:ascii="Times New Roman" w:hAnsi="Times New Roman"/>
          <w:sz w:val="24"/>
          <w:szCs w:val="24"/>
        </w:rPr>
        <w:t>; CPP – Critical Peak Pricing; PR – Peak Rebate; OLC – Other Direct Load Control; and OTH – Other Voluntary Demand Response Product.</w:t>
      </w:r>
    </w:p>
    <w:p w14:paraId="73419299" w14:textId="77777777" w:rsidR="007903A6" w:rsidRDefault="007903A6" w:rsidP="00FC426A">
      <w:pPr>
        <w:spacing w:after="0"/>
        <w:ind w:left="720"/>
        <w:rPr>
          <w:rFonts w:ascii="Times New Roman" w:hAnsi="Times New Roman"/>
          <w:sz w:val="24"/>
          <w:szCs w:val="24"/>
        </w:rPr>
      </w:pPr>
      <w:r w:rsidRPr="00276664">
        <w:rPr>
          <w:rFonts w:ascii="Times New Roman" w:hAnsi="Times New Roman"/>
          <w:sz w:val="24"/>
          <w:szCs w:val="24"/>
        </w:rPr>
        <w:t xml:space="preserve">Details of the DRDataREPEvents file are provided in the ‘Data Exchange Instructions’ section below. Event surveys shall be submitted to ERCOT between October 1 and October 31 of the survey year and should report on all events from October 1 of the prior year through September 30 of the survey year. </w:t>
      </w:r>
      <w:r w:rsidR="008B54F9">
        <w:rPr>
          <w:rFonts w:ascii="Times New Roman" w:hAnsi="Times New Roman"/>
          <w:sz w:val="24"/>
          <w:szCs w:val="24"/>
        </w:rPr>
        <w:t>Note: ERCOT’s analysis is limited to events during the summer months, but it is important to flag events at other times so they are not used</w:t>
      </w:r>
      <w:r w:rsidR="00007EDA">
        <w:rPr>
          <w:rFonts w:ascii="Times New Roman" w:hAnsi="Times New Roman"/>
          <w:sz w:val="24"/>
          <w:szCs w:val="24"/>
        </w:rPr>
        <w:t xml:space="preserve"> in calculating baselines. </w:t>
      </w:r>
      <w:r w:rsidRPr="00276664">
        <w:rPr>
          <w:rFonts w:ascii="Times New Roman" w:hAnsi="Times New Roman"/>
          <w:sz w:val="24"/>
          <w:szCs w:val="24"/>
        </w:rPr>
        <w:t>If a REP has participation in one of the above listed categories and has not deployed that program, the event survey still must be submitted stating this.</w:t>
      </w:r>
    </w:p>
    <w:p w14:paraId="35A1DEE9" w14:textId="77777777" w:rsidR="00F17385" w:rsidRPr="00276664" w:rsidRDefault="00F17385" w:rsidP="00FC426A">
      <w:pPr>
        <w:spacing w:after="0"/>
        <w:ind w:left="720"/>
        <w:rPr>
          <w:rFonts w:ascii="Times New Roman" w:hAnsi="Times New Roman"/>
          <w:sz w:val="24"/>
          <w:szCs w:val="24"/>
        </w:rPr>
      </w:pPr>
    </w:p>
    <w:p w14:paraId="1DF156B4" w14:textId="77777777" w:rsidR="007903A6" w:rsidRPr="00276664" w:rsidRDefault="007903A6" w:rsidP="007903A6">
      <w:pPr>
        <w:pStyle w:val="ListParagraph"/>
        <w:ind w:hanging="360"/>
        <w:contextualSpacing w:val="0"/>
        <w:rPr>
          <w:rFonts w:ascii="Times New Roman" w:hAnsi="Times New Roman"/>
          <w:b/>
          <w:sz w:val="24"/>
          <w:szCs w:val="24"/>
        </w:rPr>
      </w:pPr>
      <w:r w:rsidRPr="006C6E81">
        <w:rPr>
          <w:rFonts w:ascii="Times New Roman" w:hAnsi="Times New Roman"/>
          <w:sz w:val="24"/>
          <w:szCs w:val="24"/>
        </w:rPr>
        <w:t>e.</w:t>
      </w:r>
      <w:r w:rsidRPr="006C6E81">
        <w:rPr>
          <w:rFonts w:ascii="Times New Roman" w:hAnsi="Times New Roman"/>
          <w:sz w:val="24"/>
          <w:szCs w:val="24"/>
        </w:rPr>
        <w:tab/>
      </w:r>
      <w:r w:rsidRPr="00276664">
        <w:rPr>
          <w:rFonts w:ascii="Times New Roman" w:hAnsi="Times New Roman"/>
          <w:b/>
          <w:sz w:val="24"/>
          <w:szCs w:val="24"/>
        </w:rPr>
        <w:t>REP Reporting Considerations</w:t>
      </w:r>
    </w:p>
    <w:p w14:paraId="4E980ADC" w14:textId="77777777" w:rsidR="007903A6" w:rsidRPr="00276664"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276664">
        <w:rPr>
          <w:rFonts w:ascii="Times New Roman" w:hAnsi="Times New Roman"/>
          <w:sz w:val="24"/>
          <w:szCs w:val="24"/>
        </w:rPr>
        <w:t>If an ESI ID is participating in more than one program or is participating in a program with a definition that spans multiple categories, the REP must list the ESI ID once for each category.</w:t>
      </w:r>
    </w:p>
    <w:p w14:paraId="39E58119" w14:textId="77777777" w:rsidR="007903A6" w:rsidRPr="00276664"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sidRPr="00276664">
        <w:rPr>
          <w:rFonts w:ascii="Times New Roman" w:hAnsi="Times New Roman"/>
          <w:sz w:val="24"/>
          <w:szCs w:val="24"/>
        </w:rPr>
        <w:t>If an ESI ID is participating in a program and fails to reduce Load or opts-out of any or all deployments, the ESI ID still should be included in the file submitted to ERCOT. If a program has not been deployed for the reporting period, or is deployed for only some of the participants, all ESI IDs that could have been deployed should be included in the file.</w:t>
      </w:r>
    </w:p>
    <w:p w14:paraId="34967A7E" w14:textId="77777777" w:rsidR="007903A6" w:rsidRPr="00276664"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r>
      <w:r w:rsidRPr="00276664">
        <w:rPr>
          <w:rFonts w:ascii="Times New Roman" w:hAnsi="Times New Roman"/>
          <w:sz w:val="24"/>
          <w:szCs w:val="24"/>
        </w:rPr>
        <w:t>If an ESI ID is enrolled as a Load Resource or is participating in Emergency Response Service (ERS) and is only deployed by ERCOT instruction, the ESI ID should not be reported as participating in one of the REP’s programs.</w:t>
      </w:r>
    </w:p>
    <w:p w14:paraId="0BE60885" w14:textId="77777777" w:rsidR="007903A6" w:rsidRPr="00276664"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r>
      <w:r w:rsidRPr="00276664">
        <w:rPr>
          <w:rFonts w:ascii="Times New Roman" w:hAnsi="Times New Roman"/>
          <w:sz w:val="24"/>
          <w:szCs w:val="24"/>
        </w:rPr>
        <w:t xml:space="preserve">If an ESI ID is enrolled </w:t>
      </w:r>
      <w:r w:rsidR="007905DF">
        <w:rPr>
          <w:rFonts w:ascii="Times New Roman" w:hAnsi="Times New Roman"/>
          <w:sz w:val="24"/>
          <w:szCs w:val="24"/>
        </w:rPr>
        <w:t xml:space="preserve">by a REP </w:t>
      </w:r>
      <w:r w:rsidRPr="00276664">
        <w:rPr>
          <w:rFonts w:ascii="Times New Roman" w:hAnsi="Times New Roman"/>
          <w:sz w:val="24"/>
          <w:szCs w:val="24"/>
        </w:rPr>
        <w:t>in a Transmission and/or Distribution Service Provider (TDSP) sponsored Standard Offer Load Management program and is only deployed by the TDSP, the ESI ID should not be reported as participating in one of the REP’s programs.</w:t>
      </w:r>
    </w:p>
    <w:p w14:paraId="12E19A81" w14:textId="77777777" w:rsidR="007903A6" w:rsidRPr="00276664"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sidRPr="00276664">
        <w:rPr>
          <w:rFonts w:ascii="Times New Roman" w:hAnsi="Times New Roman"/>
          <w:sz w:val="24"/>
          <w:szCs w:val="24"/>
        </w:rPr>
        <w:t>ESI IDs that participate in an ERCOT or TDSP program and also participate in a REP Demand/price response program should be reported as participating in the applicable REP program. For such ESI IDs, deployment event reporting should be limited to deployments initiated by the REP and unrelated to ERCOT/TDSP deployments.</w:t>
      </w:r>
    </w:p>
    <w:p w14:paraId="73F10593" w14:textId="77777777" w:rsidR="007903A6" w:rsidRPr="00276664"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r>
      <w:r w:rsidRPr="00276664">
        <w:rPr>
          <w:rFonts w:ascii="Times New Roman" w:hAnsi="Times New Roman"/>
          <w:sz w:val="24"/>
          <w:szCs w:val="24"/>
        </w:rPr>
        <w:t>The ‘Direct Load Control Indicator’ field documented in the ‘REP Files Sent to ERCOT’ section should be submitted with a value of either ‘Y’ or ‘N’ for an ESI ID in conjunction with one of the program categories. A value of ‘Y’ should be used to indicate that the REP, or a 3rd party on behalf of the REP, has the ability to exercise direct control of electrical equipment behind the Customer’s meter to effectuate the Demand/price response.</w:t>
      </w:r>
    </w:p>
    <w:p w14:paraId="006FD9E2" w14:textId="77777777" w:rsidR="007903A6" w:rsidRPr="00276664" w:rsidRDefault="007903A6" w:rsidP="007903A6">
      <w:pPr>
        <w:pStyle w:val="ListParagraph"/>
        <w:ind w:left="1440" w:hanging="36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276664">
        <w:rPr>
          <w:rFonts w:ascii="Times New Roman" w:hAnsi="Times New Roman"/>
          <w:sz w:val="24"/>
          <w:szCs w:val="24"/>
        </w:rPr>
        <w:t xml:space="preserve">For example, if the Customer is participating in the REP’s Peak Rebate program, and is paid the rebate based on the amount of Load reduction associated with </w:t>
      </w:r>
      <w:r w:rsidRPr="00276664">
        <w:rPr>
          <w:rFonts w:ascii="Times New Roman" w:hAnsi="Times New Roman"/>
          <w:sz w:val="24"/>
          <w:szCs w:val="24"/>
        </w:rPr>
        <w:lastRenderedPageBreak/>
        <w:t>direct control by or on behalf of the REP, the ‘Direct Load Control Indicator’ should be set to ‘Y’.</w:t>
      </w:r>
    </w:p>
    <w:p w14:paraId="5E0661C8" w14:textId="77777777" w:rsidR="007903A6" w:rsidRPr="00276664" w:rsidRDefault="007903A6" w:rsidP="007903A6">
      <w:pPr>
        <w:pStyle w:val="ListParagraph"/>
        <w:ind w:left="1440" w:hanging="360"/>
        <w:contextualSpacing w:val="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276664">
        <w:rPr>
          <w:rFonts w:ascii="Times New Roman" w:hAnsi="Times New Roman"/>
          <w:sz w:val="24"/>
          <w:szCs w:val="24"/>
        </w:rPr>
        <w:t>If the REP, or third party, can directly initiate a deployment, and the Customer has the ability to opt-out of a deployment, the ‘Direct Load Control Indicator’ should be set to ‘Y’.</w:t>
      </w:r>
    </w:p>
    <w:p w14:paraId="35E215B7" w14:textId="77777777" w:rsidR="007903A6" w:rsidRDefault="007903A6" w:rsidP="00FC426A">
      <w:pPr>
        <w:pStyle w:val="ListParagraph"/>
        <w:spacing w:after="0"/>
        <w:ind w:left="1440" w:hanging="36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276664">
        <w:rPr>
          <w:rFonts w:ascii="Times New Roman" w:hAnsi="Times New Roman"/>
          <w:sz w:val="24"/>
          <w:szCs w:val="24"/>
        </w:rPr>
        <w:t>If, on the other hand, the Demand/price response is under the Customer’s control, the ‘Direct Load Control Indicator’ should be set to ‘N’.</w:t>
      </w:r>
    </w:p>
    <w:p w14:paraId="3D67ED8A" w14:textId="77777777" w:rsidR="00F17385" w:rsidRDefault="00F17385" w:rsidP="00FC426A">
      <w:pPr>
        <w:pStyle w:val="ListParagraph"/>
        <w:spacing w:after="0"/>
        <w:ind w:left="1440" w:hanging="360"/>
        <w:contextualSpacing w:val="0"/>
      </w:pPr>
    </w:p>
    <w:p w14:paraId="57109BBA" w14:textId="77777777" w:rsidR="007903A6" w:rsidRPr="001E2C1C" w:rsidRDefault="00D71496" w:rsidP="007903A6">
      <w:pPr>
        <w:pStyle w:val="ListParagraph"/>
        <w:ind w:left="360" w:hanging="360"/>
        <w:rPr>
          <w:rFonts w:ascii="Times New Roman" w:hAnsi="Times New Roman"/>
          <w:b/>
          <w:sz w:val="24"/>
          <w:szCs w:val="24"/>
        </w:rPr>
      </w:pPr>
      <w:ins w:id="183" w:author="ERCOT" w:date="2025-01-29T10:00:00Z">
        <w:r>
          <w:rPr>
            <w:rFonts w:ascii="Times New Roman" w:hAnsi="Times New Roman"/>
            <w:b/>
            <w:sz w:val="24"/>
            <w:szCs w:val="24"/>
          </w:rPr>
          <w:t>3</w:t>
        </w:r>
      </w:ins>
      <w:del w:id="184" w:author="ERCOT" w:date="2025-01-29T10:00:00Z">
        <w:r w:rsidR="007903A6" w:rsidDel="00D71496">
          <w:rPr>
            <w:rFonts w:ascii="Times New Roman" w:hAnsi="Times New Roman"/>
            <w:b/>
            <w:sz w:val="24"/>
            <w:szCs w:val="24"/>
          </w:rPr>
          <w:delText>4</w:delText>
        </w:r>
      </w:del>
      <w:r w:rsidR="007903A6">
        <w:rPr>
          <w:rFonts w:ascii="Times New Roman" w:hAnsi="Times New Roman"/>
          <w:b/>
          <w:sz w:val="24"/>
          <w:szCs w:val="24"/>
        </w:rPr>
        <w:t>.</w:t>
      </w:r>
      <w:r w:rsidR="007903A6">
        <w:rPr>
          <w:rFonts w:ascii="Times New Roman" w:hAnsi="Times New Roman"/>
          <w:b/>
          <w:sz w:val="24"/>
          <w:szCs w:val="24"/>
        </w:rPr>
        <w:tab/>
      </w:r>
      <w:r w:rsidR="007903A6" w:rsidRPr="001E2C1C">
        <w:rPr>
          <w:rFonts w:ascii="Times New Roman" w:hAnsi="Times New Roman"/>
          <w:b/>
          <w:sz w:val="24"/>
          <w:szCs w:val="24"/>
        </w:rPr>
        <w:t>NOIE SPECIFIC INSTRUCTIONS</w:t>
      </w:r>
      <w:r w:rsidR="007903A6" w:rsidRPr="001E2C1C">
        <w:rPr>
          <w:rFonts w:ascii="Times New Roman" w:hAnsi="Times New Roman"/>
          <w:b/>
          <w:sz w:val="24"/>
          <w:szCs w:val="24"/>
        </w:rPr>
        <w:br/>
      </w:r>
    </w:p>
    <w:p w14:paraId="33330B2F" w14:textId="77777777" w:rsidR="007903A6" w:rsidRPr="001E2C1C" w:rsidRDefault="007903A6" w:rsidP="007903A6">
      <w:pPr>
        <w:pStyle w:val="ListParagraph"/>
        <w:numPr>
          <w:ilvl w:val="1"/>
          <w:numId w:val="1"/>
        </w:numPr>
        <w:ind w:left="720"/>
        <w:rPr>
          <w:rFonts w:ascii="Times New Roman" w:hAnsi="Times New Roman"/>
          <w:b/>
          <w:sz w:val="24"/>
          <w:szCs w:val="24"/>
        </w:rPr>
      </w:pPr>
      <w:r w:rsidRPr="001E2C1C">
        <w:rPr>
          <w:rFonts w:ascii="Times New Roman" w:hAnsi="Times New Roman"/>
          <w:b/>
          <w:sz w:val="24"/>
          <w:szCs w:val="24"/>
        </w:rPr>
        <w:t>Demand Response Survey Submission to ERCOT</w:t>
      </w:r>
    </w:p>
    <w:p w14:paraId="4840D108" w14:textId="468B961A" w:rsidR="007903A6" w:rsidRPr="001E2C1C" w:rsidRDefault="007903A6" w:rsidP="007903A6">
      <w:pPr>
        <w:ind w:left="720"/>
        <w:rPr>
          <w:rFonts w:ascii="Times New Roman" w:hAnsi="Times New Roman"/>
          <w:sz w:val="24"/>
          <w:szCs w:val="24"/>
        </w:rPr>
      </w:pPr>
      <w:r w:rsidRPr="001E2C1C">
        <w:rPr>
          <w:rFonts w:ascii="Times New Roman" w:hAnsi="Times New Roman"/>
          <w:sz w:val="24"/>
          <w:szCs w:val="24"/>
        </w:rPr>
        <w:t>Non-Opt-In Entities (NOIEs) that are classified by ERCOT as having a reporting requirement and that have Customers participating in Demand/price response programs are required to complete and submit</w:t>
      </w:r>
      <w:del w:id="185" w:author="ERCOT 111725" w:date="2025-11-03T14:00:00Z" w16du:dateUtc="2025-11-03T20:00:00Z">
        <w:r w:rsidRPr="001E2C1C" w:rsidDel="00BD584E">
          <w:rPr>
            <w:rFonts w:ascii="Times New Roman" w:hAnsi="Times New Roman"/>
            <w:sz w:val="24"/>
            <w:szCs w:val="24"/>
          </w:rPr>
          <w:delText xml:space="preserve"> the</w:delText>
        </w:r>
      </w:del>
      <w:r w:rsidRPr="001E2C1C">
        <w:rPr>
          <w:rFonts w:ascii="Times New Roman" w:hAnsi="Times New Roman"/>
          <w:sz w:val="24"/>
          <w:szCs w:val="24"/>
        </w:rPr>
        <w:t xml:space="preserve"> NOIE Demand Response </w:t>
      </w:r>
      <w:ins w:id="186" w:author="ERCOT 111725" w:date="2025-11-03T14:00:00Z" w16du:dateUtc="2025-11-03T20:00:00Z">
        <w:r w:rsidR="00C81B3E">
          <w:rPr>
            <w:rFonts w:ascii="Times New Roman" w:hAnsi="Times New Roman"/>
            <w:sz w:val="24"/>
            <w:szCs w:val="24"/>
          </w:rPr>
          <w:t>Participa</w:t>
        </w:r>
      </w:ins>
      <w:ins w:id="187" w:author="ERCOT 111725" w:date="2025-11-03T14:01:00Z" w16du:dateUtc="2025-11-03T20:01:00Z">
        <w:r w:rsidR="00C81B3E">
          <w:rPr>
            <w:rFonts w:ascii="Times New Roman" w:hAnsi="Times New Roman"/>
            <w:sz w:val="24"/>
            <w:szCs w:val="24"/>
          </w:rPr>
          <w:t xml:space="preserve">tion and Event </w:t>
        </w:r>
      </w:ins>
      <w:r w:rsidRPr="001E2C1C">
        <w:rPr>
          <w:rFonts w:ascii="Times New Roman" w:hAnsi="Times New Roman"/>
          <w:sz w:val="24"/>
          <w:szCs w:val="24"/>
        </w:rPr>
        <w:t>Survey</w:t>
      </w:r>
      <w:ins w:id="188" w:author="ERCOT 111725" w:date="2025-11-03T14:01:00Z" w16du:dateUtc="2025-11-03T20:01:00Z">
        <w:r w:rsidR="00C81B3E">
          <w:rPr>
            <w:rFonts w:ascii="Times New Roman" w:hAnsi="Times New Roman"/>
            <w:sz w:val="24"/>
            <w:szCs w:val="24"/>
          </w:rPr>
          <w:t>s</w:t>
        </w:r>
      </w:ins>
      <w:r w:rsidRPr="001E2C1C">
        <w:rPr>
          <w:rFonts w:ascii="Times New Roman" w:hAnsi="Times New Roman"/>
          <w:sz w:val="24"/>
          <w:szCs w:val="24"/>
        </w:rPr>
        <w:t xml:space="preserve"> to ERCOT between October 1 and October 31 of the survey year and, if applicable, should report on all events from October 1 of the prior year through September 30 of the survey year.</w:t>
      </w:r>
      <w:r w:rsidR="00A613B3">
        <w:rPr>
          <w:rFonts w:ascii="Times New Roman" w:hAnsi="Times New Roman"/>
          <w:sz w:val="24"/>
          <w:szCs w:val="24"/>
        </w:rPr>
        <w:t xml:space="preserve"> </w:t>
      </w:r>
      <w:r w:rsidR="00634750">
        <w:rPr>
          <w:rFonts w:ascii="Times New Roman" w:hAnsi="Times New Roman"/>
          <w:sz w:val="24"/>
          <w:szCs w:val="24"/>
        </w:rPr>
        <w:t>Note: ERCOT’s analysis is limited to events during the summer months, but it is important to flag events at other times so they are not used in calculating baselines.</w:t>
      </w:r>
      <w:r w:rsidR="00A613B3">
        <w:rPr>
          <w:rFonts w:ascii="Times New Roman" w:hAnsi="Times New Roman"/>
          <w:sz w:val="24"/>
          <w:szCs w:val="24"/>
        </w:rPr>
        <w:t xml:space="preserve"> </w:t>
      </w:r>
      <w:r w:rsidRPr="001E2C1C">
        <w:rPr>
          <w:rFonts w:ascii="Times New Roman" w:hAnsi="Times New Roman"/>
          <w:sz w:val="24"/>
          <w:szCs w:val="24"/>
        </w:rPr>
        <w:t>Details of the DRDataCollectionNOIE</w:t>
      </w:r>
      <w:ins w:id="189" w:author="ERCOT 111725" w:date="2025-11-03T14:01:00Z" w16du:dateUtc="2025-11-03T20:01:00Z">
        <w:r w:rsidR="00C81B3E">
          <w:rPr>
            <w:rFonts w:ascii="Times New Roman" w:hAnsi="Times New Roman"/>
            <w:sz w:val="24"/>
            <w:szCs w:val="24"/>
          </w:rPr>
          <w:t xml:space="preserve">Participation and </w:t>
        </w:r>
      </w:ins>
      <w:ins w:id="190" w:author="ERCOT 111725" w:date="2025-11-03T14:02:00Z" w16du:dateUtc="2025-11-03T20:02:00Z">
        <w:r w:rsidR="00C81B3E" w:rsidRPr="001E2C1C">
          <w:rPr>
            <w:rFonts w:ascii="Times New Roman" w:hAnsi="Times New Roman"/>
            <w:sz w:val="24"/>
            <w:szCs w:val="24"/>
          </w:rPr>
          <w:t>DRDataCollectionNOIE</w:t>
        </w:r>
        <w:r w:rsidR="00C81B3E">
          <w:rPr>
            <w:rFonts w:ascii="Times New Roman" w:hAnsi="Times New Roman"/>
            <w:sz w:val="24"/>
            <w:szCs w:val="24"/>
          </w:rPr>
          <w:t>Event</w:t>
        </w:r>
      </w:ins>
      <w:r w:rsidRPr="001E2C1C">
        <w:rPr>
          <w:rFonts w:ascii="Times New Roman" w:hAnsi="Times New Roman"/>
          <w:sz w:val="24"/>
          <w:szCs w:val="24"/>
        </w:rPr>
        <w:t xml:space="preserve"> file</w:t>
      </w:r>
      <w:ins w:id="191" w:author="ERCOT 111725" w:date="2025-11-03T14:02:00Z" w16du:dateUtc="2025-11-03T20:02:00Z">
        <w:r w:rsidR="00C81B3E">
          <w:rPr>
            <w:rFonts w:ascii="Times New Roman" w:hAnsi="Times New Roman"/>
            <w:sz w:val="24"/>
            <w:szCs w:val="24"/>
          </w:rPr>
          <w:t>s</w:t>
        </w:r>
      </w:ins>
      <w:r w:rsidRPr="001E2C1C">
        <w:rPr>
          <w:rFonts w:ascii="Times New Roman" w:hAnsi="Times New Roman"/>
          <w:sz w:val="24"/>
          <w:szCs w:val="24"/>
        </w:rPr>
        <w:t xml:space="preserve"> are provided in the ‘Data Exchange Instructions’ section below.</w:t>
      </w:r>
    </w:p>
    <w:p w14:paraId="799FFA44" w14:textId="7EAE68A6" w:rsidR="007903A6" w:rsidRDefault="007903A6" w:rsidP="00FC426A">
      <w:pPr>
        <w:spacing w:after="0"/>
        <w:ind w:left="720"/>
        <w:rPr>
          <w:rFonts w:ascii="Times New Roman" w:hAnsi="Times New Roman"/>
          <w:sz w:val="24"/>
          <w:szCs w:val="24"/>
        </w:rPr>
      </w:pPr>
      <w:r w:rsidRPr="001E2C1C">
        <w:rPr>
          <w:rFonts w:ascii="Times New Roman" w:hAnsi="Times New Roman"/>
          <w:sz w:val="24"/>
          <w:szCs w:val="24"/>
        </w:rPr>
        <w:t>The</w:t>
      </w:r>
      <w:ins w:id="192" w:author="ERCOT 111725" w:date="2025-11-03T14:03:00Z" w16du:dateUtc="2025-11-03T20:03:00Z">
        <w:r w:rsidR="00C81B3E">
          <w:rPr>
            <w:rFonts w:ascii="Times New Roman" w:hAnsi="Times New Roman"/>
            <w:sz w:val="24"/>
            <w:szCs w:val="24"/>
          </w:rPr>
          <w:t xml:space="preserve"> participation </w:t>
        </w:r>
      </w:ins>
      <w:del w:id="193" w:author="ERCOT 111725" w:date="2025-11-03T14:03:00Z" w16du:dateUtc="2025-11-03T20:03:00Z">
        <w:r w:rsidRPr="001E2C1C" w:rsidDel="00C81B3E">
          <w:rPr>
            <w:rFonts w:ascii="Times New Roman" w:hAnsi="Times New Roman"/>
            <w:sz w:val="24"/>
            <w:szCs w:val="24"/>
          </w:rPr>
          <w:delText xml:space="preserve"> </w:delText>
        </w:r>
      </w:del>
      <w:r w:rsidRPr="001E2C1C">
        <w:rPr>
          <w:rFonts w:ascii="Times New Roman" w:hAnsi="Times New Roman"/>
          <w:sz w:val="24"/>
          <w:szCs w:val="24"/>
        </w:rPr>
        <w:t xml:space="preserve">survey should be completed by indicating the number of residential and non-residential Customers participating in each of the programs as of September 1 of the survey year. The </w:t>
      </w:r>
      <w:ins w:id="194" w:author="ERCOT 111725" w:date="2025-11-03T14:04:00Z" w16du:dateUtc="2025-11-03T20:04:00Z">
        <w:r w:rsidR="00C81B3E">
          <w:rPr>
            <w:rFonts w:ascii="Times New Roman" w:hAnsi="Times New Roman"/>
            <w:sz w:val="24"/>
            <w:szCs w:val="24"/>
          </w:rPr>
          <w:t>event survey</w:t>
        </w:r>
      </w:ins>
      <w:del w:id="195" w:author="ERCOT 111725" w:date="2025-11-03T14:04:00Z" w16du:dateUtc="2025-11-03T20:04:00Z">
        <w:r w:rsidRPr="001E2C1C" w:rsidDel="00C81B3E">
          <w:rPr>
            <w:rFonts w:ascii="Times New Roman" w:hAnsi="Times New Roman"/>
            <w:sz w:val="24"/>
            <w:szCs w:val="24"/>
          </w:rPr>
          <w:delText>NOIE</w:delText>
        </w:r>
      </w:del>
      <w:r w:rsidRPr="001E2C1C">
        <w:rPr>
          <w:rFonts w:ascii="Times New Roman" w:hAnsi="Times New Roman"/>
          <w:sz w:val="24"/>
          <w:szCs w:val="24"/>
        </w:rPr>
        <w:t xml:space="preserve"> should </w:t>
      </w:r>
      <w:ins w:id="196" w:author="ERCOT 111725" w:date="2025-11-03T14:04:00Z" w16du:dateUtc="2025-11-03T20:04:00Z">
        <w:r w:rsidR="00C81B3E">
          <w:rPr>
            <w:rFonts w:ascii="Times New Roman" w:hAnsi="Times New Roman"/>
            <w:sz w:val="24"/>
            <w:szCs w:val="24"/>
          </w:rPr>
          <w:t xml:space="preserve">be completed for each </w:t>
        </w:r>
      </w:ins>
      <w:del w:id="197" w:author="ERCOT 111725" w:date="2025-11-03T14:05:00Z" w16du:dateUtc="2025-11-03T20:05:00Z">
        <w:r w:rsidRPr="001E2C1C" w:rsidDel="00C81B3E">
          <w:rPr>
            <w:rFonts w:ascii="Times New Roman" w:hAnsi="Times New Roman"/>
            <w:sz w:val="24"/>
            <w:szCs w:val="24"/>
          </w:rPr>
          <w:delText xml:space="preserve">also complete the </w:delText>
        </w:r>
      </w:del>
      <w:r w:rsidRPr="001E2C1C">
        <w:rPr>
          <w:rFonts w:ascii="Times New Roman" w:hAnsi="Times New Roman"/>
          <w:sz w:val="24"/>
          <w:szCs w:val="24"/>
        </w:rPr>
        <w:t xml:space="preserve">deployment event </w:t>
      </w:r>
      <w:del w:id="198" w:author="ERCOT 111725" w:date="2025-11-03T14:07:00Z" w16du:dateUtc="2025-11-03T20:07:00Z">
        <w:r w:rsidRPr="001E2C1C" w:rsidDel="00C81B3E">
          <w:rPr>
            <w:rFonts w:ascii="Times New Roman" w:hAnsi="Times New Roman"/>
            <w:sz w:val="24"/>
            <w:szCs w:val="24"/>
          </w:rPr>
          <w:delText xml:space="preserve">section of the survey </w:delText>
        </w:r>
      </w:del>
      <w:r w:rsidRPr="001E2C1C">
        <w:rPr>
          <w:rFonts w:ascii="Times New Roman" w:hAnsi="Times New Roman"/>
          <w:sz w:val="24"/>
          <w:szCs w:val="24"/>
        </w:rPr>
        <w:t xml:space="preserve">by providing details on specific deployment events. </w:t>
      </w:r>
      <w:del w:id="199" w:author="ERCOT 111725" w:date="2025-11-03T15:03:00Z" w16du:dateUtc="2025-11-03T21:03:00Z">
        <w:r w:rsidRPr="001E2C1C" w:rsidDel="00896073">
          <w:rPr>
            <w:rFonts w:ascii="Times New Roman" w:hAnsi="Times New Roman"/>
            <w:sz w:val="24"/>
            <w:szCs w:val="24"/>
          </w:rPr>
          <w:delText xml:space="preserve">The program categories for which deployment event details are applicable are as follows: </w:delText>
        </w:r>
        <w:r w:rsidR="00F17385" w:rsidDel="00896073">
          <w:rPr>
            <w:rFonts w:ascii="Times New Roman" w:hAnsi="Times New Roman"/>
            <w:sz w:val="24"/>
            <w:szCs w:val="24"/>
          </w:rPr>
          <w:delText>4CP</w:delText>
        </w:r>
        <w:r w:rsidRPr="001E2C1C" w:rsidDel="00896073">
          <w:rPr>
            <w:rFonts w:ascii="Times New Roman" w:hAnsi="Times New Roman"/>
            <w:sz w:val="24"/>
            <w:szCs w:val="24"/>
          </w:rPr>
          <w:delText xml:space="preserve"> – Advise-Control; </w:delText>
        </w:r>
        <w:r w:rsidR="00F17385" w:rsidDel="00896073">
          <w:rPr>
            <w:rFonts w:ascii="Times New Roman" w:hAnsi="Times New Roman"/>
            <w:sz w:val="24"/>
            <w:szCs w:val="24"/>
          </w:rPr>
          <w:delText>4CP</w:delText>
        </w:r>
        <w:r w:rsidR="00D57DCF" w:rsidDel="00896073">
          <w:rPr>
            <w:rFonts w:ascii="Times New Roman" w:hAnsi="Times New Roman"/>
            <w:sz w:val="24"/>
            <w:szCs w:val="24"/>
          </w:rPr>
          <w:delText xml:space="preserve"> Incentive; </w:delText>
        </w:r>
        <w:r w:rsidRPr="001E2C1C" w:rsidDel="00896073">
          <w:rPr>
            <w:rFonts w:ascii="Times New Roman" w:hAnsi="Times New Roman"/>
            <w:sz w:val="24"/>
            <w:szCs w:val="24"/>
          </w:rPr>
          <w:delText>CPP – Critical Peak Pricing; CVR – Conservation Voltage Reduction; OLC – Other Direct Load Control; OTH – Other Voluntary Demand Response Product; and PR – Peak Rebate.</w:delText>
        </w:r>
      </w:del>
    </w:p>
    <w:p w14:paraId="09510528" w14:textId="77777777" w:rsidR="00D302B2" w:rsidRPr="001E2C1C" w:rsidRDefault="00D302B2" w:rsidP="00FC426A">
      <w:pPr>
        <w:spacing w:after="0"/>
        <w:ind w:left="720"/>
        <w:rPr>
          <w:rFonts w:ascii="Times New Roman" w:hAnsi="Times New Roman"/>
          <w:sz w:val="24"/>
          <w:szCs w:val="24"/>
        </w:rPr>
      </w:pPr>
    </w:p>
    <w:p w14:paraId="043F8C27" w14:textId="77777777" w:rsidR="007903A6" w:rsidRPr="001E2C1C" w:rsidRDefault="007903A6" w:rsidP="007903A6">
      <w:pPr>
        <w:pStyle w:val="ListParagraph"/>
        <w:numPr>
          <w:ilvl w:val="1"/>
          <w:numId w:val="1"/>
        </w:numPr>
        <w:ind w:left="720"/>
        <w:contextualSpacing w:val="0"/>
        <w:rPr>
          <w:rFonts w:ascii="Times New Roman" w:hAnsi="Times New Roman"/>
          <w:b/>
          <w:sz w:val="24"/>
          <w:szCs w:val="24"/>
        </w:rPr>
      </w:pPr>
      <w:r w:rsidRPr="001E2C1C">
        <w:rPr>
          <w:rFonts w:ascii="Times New Roman" w:hAnsi="Times New Roman"/>
          <w:b/>
          <w:sz w:val="24"/>
          <w:szCs w:val="24"/>
        </w:rPr>
        <w:t>NOIE Reporting Considerations</w:t>
      </w:r>
    </w:p>
    <w:p w14:paraId="14F065A0" w14:textId="77777777" w:rsidR="007903A6" w:rsidRPr="001E2C1C"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1E2C1C">
        <w:rPr>
          <w:rFonts w:ascii="Times New Roman" w:hAnsi="Times New Roman"/>
          <w:sz w:val="24"/>
          <w:szCs w:val="24"/>
        </w:rPr>
        <w:t>If a Customer is participating in more than one program or is participating in a program with a definition that spans multiple categories, the NOIE should include that Customer in the counts for all such programs.</w:t>
      </w:r>
    </w:p>
    <w:p w14:paraId="65775A1A" w14:textId="77777777" w:rsidR="007903A6"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sidRPr="001E2C1C">
        <w:rPr>
          <w:rFonts w:ascii="Times New Roman" w:hAnsi="Times New Roman"/>
          <w:sz w:val="24"/>
          <w:szCs w:val="24"/>
        </w:rPr>
        <w:t>If a Customer is participating in a program and fails to reduce Load or opts-out of any or all deployments, the Customer still should be included in the counts for that program.</w:t>
      </w:r>
    </w:p>
    <w:p w14:paraId="2EC89361" w14:textId="77777777" w:rsidR="007903A6"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lastRenderedPageBreak/>
        <w:t>iii.</w:t>
      </w:r>
      <w:r>
        <w:rPr>
          <w:rFonts w:ascii="Times New Roman" w:hAnsi="Times New Roman"/>
          <w:sz w:val="24"/>
          <w:szCs w:val="24"/>
        </w:rPr>
        <w:tab/>
      </w:r>
      <w:r w:rsidRPr="001E2C1C">
        <w:rPr>
          <w:rFonts w:ascii="Times New Roman" w:hAnsi="Times New Roman"/>
          <w:sz w:val="24"/>
          <w:szCs w:val="24"/>
        </w:rPr>
        <w:t>If a program has not been deployed for the reporting period, or is deployed for only some of the participants, all Customers that could have been deployed should be included in the counts for that program.</w:t>
      </w:r>
    </w:p>
    <w:p w14:paraId="5FCAB459" w14:textId="77777777" w:rsidR="007903A6"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r>
      <w:r w:rsidRPr="001E2C1C">
        <w:rPr>
          <w:rFonts w:ascii="Times New Roman" w:hAnsi="Times New Roman"/>
          <w:sz w:val="24"/>
          <w:szCs w:val="24"/>
        </w:rPr>
        <w:t>If a Customer is enrolled as a Load Resource or is participating in Emergency Response Service (ERS) and is only deployed by ERCOT instruction, the Customer should not be counted as participating in one of the NOIE’s programs.</w:t>
      </w:r>
    </w:p>
    <w:p w14:paraId="7E759870" w14:textId="77777777" w:rsidR="007903A6"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sidRPr="001E2C1C">
        <w:rPr>
          <w:rFonts w:ascii="Times New Roman" w:hAnsi="Times New Roman"/>
          <w:sz w:val="24"/>
          <w:szCs w:val="24"/>
        </w:rPr>
        <w:t xml:space="preserve">Customers that participate </w:t>
      </w:r>
      <w:r>
        <w:rPr>
          <w:rFonts w:ascii="Times New Roman" w:hAnsi="Times New Roman"/>
          <w:sz w:val="24"/>
          <w:szCs w:val="24"/>
        </w:rPr>
        <w:t>as a Load Resource or in ERS</w:t>
      </w:r>
      <w:r w:rsidRPr="001E2C1C">
        <w:rPr>
          <w:rFonts w:ascii="Times New Roman" w:hAnsi="Times New Roman"/>
          <w:sz w:val="24"/>
          <w:szCs w:val="24"/>
        </w:rPr>
        <w:t xml:space="preserve"> and also participate in a NOIE Demand/price response program should be counted as participating in the applicable NOIE program. For such participation, deployment event reporting should be limited to deployments initiated by the NOIE.</w:t>
      </w:r>
    </w:p>
    <w:p w14:paraId="0066064A" w14:textId="1DCBC699" w:rsidR="008828F8" w:rsidRDefault="008828F8" w:rsidP="00FC426A">
      <w:pPr>
        <w:pStyle w:val="ListParagraph"/>
        <w:spacing w:after="0"/>
        <w:ind w:left="1080" w:hanging="360"/>
        <w:contextualSpacing w:val="0"/>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 xml:space="preserve">NOIEs that administer Conservation Voltage programs may not have accurate counts of Customers that are affected for specific activation events. In such cases, NOIEs should provide estimated counts of </w:t>
      </w:r>
      <w:r w:rsidR="00FC426A">
        <w:rPr>
          <w:rFonts w:ascii="Times New Roman" w:hAnsi="Times New Roman"/>
          <w:sz w:val="24"/>
          <w:szCs w:val="24"/>
        </w:rPr>
        <w:t>Customers</w:t>
      </w:r>
      <w:r>
        <w:rPr>
          <w:rFonts w:ascii="Times New Roman" w:hAnsi="Times New Roman"/>
          <w:sz w:val="24"/>
          <w:szCs w:val="24"/>
        </w:rPr>
        <w:t>, and a</w:t>
      </w:r>
      <w:ins w:id="200" w:author="ERCOT 111725" w:date="2025-11-03T15:01:00Z" w16du:dateUtc="2025-11-03T21:01:00Z">
        <w:r w:rsidR="00465D01">
          <w:rPr>
            <w:rFonts w:ascii="Times New Roman" w:hAnsi="Times New Roman"/>
            <w:sz w:val="24"/>
            <w:szCs w:val="24"/>
          </w:rPr>
          <w:t xml:space="preserve">dvise </w:t>
        </w:r>
      </w:ins>
      <w:ins w:id="201" w:author="ERCOT 111725" w:date="2025-11-03T15:02:00Z" w16du:dateUtc="2025-11-03T21:02:00Z">
        <w:r w:rsidR="00465D01">
          <w:rPr>
            <w:rFonts w:ascii="Times New Roman" w:hAnsi="Times New Roman"/>
            <w:sz w:val="24"/>
            <w:szCs w:val="24"/>
          </w:rPr>
          <w:t xml:space="preserve">ERCOT via email that </w:t>
        </w:r>
      </w:ins>
      <w:del w:id="202" w:author="ERCOT 111725" w:date="2025-11-03T15:02:00Z" w16du:dateUtc="2025-11-03T21:02:00Z">
        <w:r w:rsidDel="00465D01">
          <w:rPr>
            <w:rFonts w:ascii="Times New Roman" w:hAnsi="Times New Roman"/>
            <w:sz w:val="24"/>
            <w:szCs w:val="24"/>
          </w:rPr>
          <w:delText>nnotate the submission to indicate that</w:delText>
        </w:r>
      </w:del>
      <w:r>
        <w:rPr>
          <w:rFonts w:ascii="Times New Roman" w:hAnsi="Times New Roman"/>
          <w:sz w:val="24"/>
          <w:szCs w:val="24"/>
        </w:rPr>
        <w:t xml:space="preserve"> estimated counts are being provided.</w:t>
      </w:r>
    </w:p>
    <w:p w14:paraId="650BF343" w14:textId="77777777" w:rsidR="00D302B2" w:rsidRDefault="00D302B2" w:rsidP="00FC426A">
      <w:pPr>
        <w:pStyle w:val="ListParagraph"/>
        <w:spacing w:after="0"/>
        <w:ind w:left="1080" w:hanging="360"/>
        <w:contextualSpacing w:val="0"/>
      </w:pPr>
    </w:p>
    <w:p w14:paraId="16803BE4" w14:textId="77777777" w:rsidR="007903A6" w:rsidRPr="00252D9F" w:rsidRDefault="007903A6" w:rsidP="007903A6">
      <w:pPr>
        <w:pStyle w:val="ListParagraph"/>
        <w:ind w:left="360" w:hanging="360"/>
        <w:rPr>
          <w:rFonts w:ascii="Times New Roman" w:hAnsi="Times New Roman"/>
          <w:b/>
          <w:sz w:val="24"/>
          <w:szCs w:val="24"/>
        </w:rPr>
      </w:pPr>
      <w:del w:id="203" w:author="ERCOT" w:date="2025-01-29T10:01:00Z">
        <w:r w:rsidDel="00D71496">
          <w:rPr>
            <w:rFonts w:ascii="Times New Roman" w:hAnsi="Times New Roman"/>
            <w:b/>
            <w:sz w:val="24"/>
            <w:szCs w:val="24"/>
          </w:rPr>
          <w:delText>5</w:delText>
        </w:r>
      </w:del>
      <w:ins w:id="204" w:author="ERCOT" w:date="2025-01-29T10:01:00Z">
        <w:r w:rsidR="00D71496">
          <w:rPr>
            <w:rFonts w:ascii="Times New Roman" w:hAnsi="Times New Roman"/>
            <w:b/>
            <w:sz w:val="24"/>
            <w:szCs w:val="24"/>
          </w:rPr>
          <w:t>4</w:t>
        </w:r>
      </w:ins>
      <w:r>
        <w:rPr>
          <w:rFonts w:ascii="Times New Roman" w:hAnsi="Times New Roman"/>
          <w:b/>
          <w:sz w:val="24"/>
          <w:szCs w:val="24"/>
        </w:rPr>
        <w:t>.</w:t>
      </w:r>
      <w:r>
        <w:rPr>
          <w:rFonts w:ascii="Times New Roman" w:hAnsi="Times New Roman"/>
          <w:b/>
          <w:sz w:val="24"/>
          <w:szCs w:val="24"/>
        </w:rPr>
        <w:tab/>
      </w:r>
      <w:r w:rsidRPr="00252D9F">
        <w:rPr>
          <w:rFonts w:ascii="Times New Roman" w:hAnsi="Times New Roman"/>
          <w:b/>
          <w:sz w:val="24"/>
          <w:szCs w:val="24"/>
        </w:rPr>
        <w:t>DATA EXCHANGE INSTRUCTIONS</w:t>
      </w:r>
      <w:r w:rsidRPr="00252D9F">
        <w:rPr>
          <w:rFonts w:ascii="Times New Roman" w:hAnsi="Times New Roman"/>
          <w:b/>
          <w:sz w:val="24"/>
          <w:szCs w:val="24"/>
        </w:rPr>
        <w:br/>
      </w:r>
    </w:p>
    <w:p w14:paraId="508666EE" w14:textId="77777777" w:rsidR="007903A6" w:rsidRPr="00252D9F" w:rsidRDefault="007903A6" w:rsidP="007903A6">
      <w:pPr>
        <w:pStyle w:val="ListParagraph"/>
        <w:ind w:hanging="360"/>
        <w:contextualSpacing w:val="0"/>
        <w:rPr>
          <w:rFonts w:ascii="Times New Roman" w:hAnsi="Times New Roman"/>
          <w:b/>
          <w:sz w:val="24"/>
          <w:szCs w:val="24"/>
        </w:rPr>
      </w:pPr>
      <w:r w:rsidRPr="00B25258">
        <w:rPr>
          <w:rFonts w:ascii="Times New Roman" w:hAnsi="Times New Roman"/>
          <w:sz w:val="24"/>
          <w:szCs w:val="24"/>
        </w:rPr>
        <w:t>a.</w:t>
      </w:r>
      <w:r w:rsidRPr="00B25258">
        <w:rPr>
          <w:rFonts w:ascii="Times New Roman" w:hAnsi="Times New Roman"/>
          <w:sz w:val="24"/>
          <w:szCs w:val="24"/>
        </w:rPr>
        <w:tab/>
      </w:r>
      <w:r w:rsidRPr="00252D9F">
        <w:rPr>
          <w:rFonts w:ascii="Times New Roman" w:hAnsi="Times New Roman"/>
          <w:b/>
          <w:sz w:val="24"/>
          <w:szCs w:val="24"/>
        </w:rPr>
        <w:t>File Exchange Methods</w:t>
      </w:r>
    </w:p>
    <w:p w14:paraId="4F278EC7" w14:textId="77777777" w:rsidR="007903A6"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1E2C1C">
        <w:rPr>
          <w:rFonts w:ascii="Times New Roman" w:hAnsi="Times New Roman"/>
          <w:sz w:val="24"/>
          <w:szCs w:val="24"/>
        </w:rPr>
        <w:t>NAESB: This method has been used previously by Retail Electric Providers (REPs) and continues to be available to them. This method provides for secure file exchange both inbound to and outbound from ERCOT. For REP</w:t>
      </w:r>
      <w:r w:rsidR="00D302B2">
        <w:rPr>
          <w:rFonts w:ascii="Times New Roman" w:hAnsi="Times New Roman"/>
          <w:sz w:val="24"/>
          <w:szCs w:val="24"/>
        </w:rPr>
        <w:t>s</w:t>
      </w:r>
      <w:r w:rsidRPr="001E2C1C">
        <w:rPr>
          <w:rFonts w:ascii="Times New Roman" w:hAnsi="Times New Roman"/>
          <w:sz w:val="24"/>
          <w:szCs w:val="24"/>
        </w:rPr>
        <w:t xml:space="preserve"> that opt to use this method, the North American Energy Standards Board (NAESB) file exchange will be used in both directions. The file naming conventions and file formats are described below.</w:t>
      </w:r>
    </w:p>
    <w:p w14:paraId="3B9D4BB9" w14:textId="77777777" w:rsidR="007903A6" w:rsidRDefault="007903A6" w:rsidP="00FC426A">
      <w:pPr>
        <w:pStyle w:val="ListParagraph"/>
        <w:spacing w:after="0"/>
        <w:ind w:left="1080" w:hanging="360"/>
        <w:contextualSpacing w:val="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ins w:id="205" w:author="ERCOT" w:date="2025-08-01T15:41:00Z">
        <w:r w:rsidR="00FF6F62">
          <w:rPr>
            <w:rFonts w:ascii="Times New Roman" w:hAnsi="Times New Roman"/>
            <w:sz w:val="24"/>
            <w:szCs w:val="24"/>
          </w:rPr>
          <w:t>ERCOT-designated secure file sharing application</w:t>
        </w:r>
      </w:ins>
      <w:del w:id="206" w:author="ERCOT" w:date="2025-03-21T08:42:00Z">
        <w:r w:rsidRPr="001E2C1C" w:rsidDel="00693A2C">
          <w:rPr>
            <w:rFonts w:ascii="Times New Roman" w:hAnsi="Times New Roman"/>
            <w:sz w:val="24"/>
            <w:szCs w:val="24"/>
          </w:rPr>
          <w:delText>Proofpoint Secure Share</w:delText>
        </w:r>
      </w:del>
      <w:r w:rsidRPr="001E2C1C">
        <w:rPr>
          <w:rFonts w:ascii="Times New Roman" w:hAnsi="Times New Roman"/>
          <w:sz w:val="24"/>
          <w:szCs w:val="24"/>
        </w:rPr>
        <w:t xml:space="preserve">: This method should be used by Non-Opt-In Entities (NOIEs) to submit their Demand </w:t>
      </w:r>
      <w:r w:rsidR="001842DB">
        <w:rPr>
          <w:rFonts w:ascii="Times New Roman" w:hAnsi="Times New Roman"/>
          <w:sz w:val="24"/>
          <w:szCs w:val="24"/>
        </w:rPr>
        <w:t>R</w:t>
      </w:r>
      <w:r w:rsidRPr="001E2C1C">
        <w:rPr>
          <w:rFonts w:ascii="Times New Roman" w:hAnsi="Times New Roman"/>
          <w:sz w:val="24"/>
          <w:szCs w:val="24"/>
        </w:rPr>
        <w:t xml:space="preserve">esponse </w:t>
      </w:r>
      <w:r w:rsidR="001842DB">
        <w:rPr>
          <w:rFonts w:ascii="Times New Roman" w:hAnsi="Times New Roman"/>
          <w:sz w:val="24"/>
          <w:szCs w:val="24"/>
        </w:rPr>
        <w:t>S</w:t>
      </w:r>
      <w:r w:rsidRPr="001E2C1C">
        <w:rPr>
          <w:rFonts w:ascii="Times New Roman" w:hAnsi="Times New Roman"/>
          <w:sz w:val="24"/>
          <w:szCs w:val="24"/>
        </w:rPr>
        <w:t xml:space="preserve">urveys securely to ERCOT. The method should be used by REPs to submit their REP event survey files and may also be used by REPs to securely send and receive </w:t>
      </w:r>
      <w:r w:rsidR="00D302B2">
        <w:rPr>
          <w:rFonts w:ascii="Times New Roman" w:hAnsi="Times New Roman"/>
          <w:sz w:val="24"/>
          <w:szCs w:val="24"/>
        </w:rPr>
        <w:t>Electric Service Identifier (</w:t>
      </w:r>
      <w:r w:rsidR="005174C4">
        <w:rPr>
          <w:rFonts w:ascii="Times New Roman" w:hAnsi="Times New Roman"/>
          <w:sz w:val="24"/>
          <w:szCs w:val="24"/>
        </w:rPr>
        <w:t>ESI ID</w:t>
      </w:r>
      <w:r w:rsidR="00D302B2">
        <w:rPr>
          <w:rFonts w:ascii="Times New Roman" w:hAnsi="Times New Roman"/>
          <w:sz w:val="24"/>
          <w:szCs w:val="24"/>
        </w:rPr>
        <w:t>)</w:t>
      </w:r>
      <w:r w:rsidRPr="001E2C1C">
        <w:rPr>
          <w:rFonts w:ascii="Times New Roman" w:hAnsi="Times New Roman"/>
          <w:sz w:val="24"/>
          <w:szCs w:val="24"/>
        </w:rPr>
        <w:t xml:space="preserve"> participation files to and from ERCOT as an alternative to using NAESB. To establish this sharing capability ERCOT will send a sample file to the email addresses of the contact names provided by each NOIE and requesting REP. The recipient will receive an automated email with a link to register to use the application and to have access to download the file. Recipients will then be able to securely send files to and receive files from ERCOT.</w:t>
      </w:r>
    </w:p>
    <w:p w14:paraId="1C6ED379" w14:textId="77777777" w:rsidR="00D302B2" w:rsidRDefault="00D302B2" w:rsidP="00FC426A">
      <w:pPr>
        <w:pStyle w:val="ListParagraph"/>
        <w:spacing w:after="0"/>
        <w:ind w:left="1080" w:hanging="360"/>
        <w:contextualSpacing w:val="0"/>
        <w:rPr>
          <w:rFonts w:ascii="Times New Roman" w:hAnsi="Times New Roman"/>
          <w:sz w:val="24"/>
          <w:szCs w:val="24"/>
        </w:rPr>
      </w:pPr>
    </w:p>
    <w:p w14:paraId="62B38592" w14:textId="1F4163D5" w:rsidR="007903A6" w:rsidRDefault="007903A6" w:rsidP="007903A6">
      <w:pPr>
        <w:pStyle w:val="ListParagraph"/>
        <w:ind w:hanging="360"/>
        <w:contextualSpacing w:val="0"/>
        <w:rPr>
          <w:rFonts w:ascii="Times New Roman" w:hAnsi="Times New Roman"/>
          <w:b/>
          <w:sz w:val="24"/>
          <w:szCs w:val="24"/>
        </w:rPr>
      </w:pPr>
      <w:r w:rsidRPr="006D07C6">
        <w:rPr>
          <w:rFonts w:ascii="Times New Roman" w:hAnsi="Times New Roman"/>
          <w:sz w:val="24"/>
          <w:szCs w:val="24"/>
        </w:rPr>
        <w:t>b.</w:t>
      </w:r>
      <w:r w:rsidRPr="006D07C6">
        <w:rPr>
          <w:rFonts w:ascii="Times New Roman" w:hAnsi="Times New Roman"/>
          <w:sz w:val="24"/>
          <w:szCs w:val="24"/>
        </w:rPr>
        <w:tab/>
      </w:r>
      <w:r w:rsidRPr="00252D9F">
        <w:rPr>
          <w:rFonts w:ascii="Times New Roman" w:hAnsi="Times New Roman"/>
          <w:b/>
          <w:sz w:val="24"/>
          <w:szCs w:val="24"/>
        </w:rPr>
        <w:t>File Name and Format Conventions</w:t>
      </w:r>
      <w:ins w:id="207" w:author="ERCOT 111725" w:date="2025-11-03T14:09:00Z" w16du:dateUtc="2025-11-03T20:09:00Z">
        <w:r w:rsidR="007E3694" w:rsidRPr="007E3694">
          <w:rPr>
            <w:rFonts w:ascii="Times New Roman" w:hAnsi="Times New Roman"/>
            <w:sz w:val="24"/>
            <w:szCs w:val="24"/>
          </w:rPr>
          <w:t xml:space="preserve"> </w:t>
        </w:r>
      </w:ins>
    </w:p>
    <w:p w14:paraId="44B05869" w14:textId="77777777" w:rsidR="003F71D1" w:rsidRDefault="007903A6" w:rsidP="000E0A3B">
      <w:pPr>
        <w:pStyle w:val="ListParagraph"/>
        <w:ind w:left="1080" w:hanging="360"/>
        <w:contextualSpacing w:val="0"/>
        <w:rPr>
          <w:ins w:id="208" w:author="ERCOT 111725" w:date="2025-11-07T09:51:00Z" w16du:dateUtc="2025-11-07T15:51:00Z"/>
          <w:rFonts w:ascii="Times New Roman" w:hAnsi="Times New Roman"/>
          <w:b/>
          <w:bCs/>
          <w:sz w:val="24"/>
          <w:szCs w:val="24"/>
        </w:rPr>
      </w:pPr>
      <w:r w:rsidRPr="006D07C6">
        <w:rPr>
          <w:rFonts w:ascii="Times New Roman" w:hAnsi="Times New Roman"/>
          <w:sz w:val="24"/>
          <w:szCs w:val="24"/>
        </w:rPr>
        <w:t>i</w:t>
      </w:r>
      <w:ins w:id="209" w:author="ERCOT 111725" w:date="2025-11-03T14:11:00Z" w16du:dateUtc="2025-11-03T20:11:00Z">
        <w:r w:rsidR="007E3694">
          <w:rPr>
            <w:rFonts w:ascii="Times New Roman" w:hAnsi="Times New Roman"/>
            <w:sz w:val="24"/>
            <w:szCs w:val="24"/>
          </w:rPr>
          <w:t>.</w:t>
        </w:r>
        <w:r w:rsidR="007E3694" w:rsidRPr="007E3694">
          <w:rPr>
            <w:rFonts w:ascii="Times New Roman" w:hAnsi="Times New Roman"/>
            <w:b/>
            <w:bCs/>
            <w:sz w:val="24"/>
            <w:szCs w:val="24"/>
          </w:rPr>
          <w:t xml:space="preserve"> </w:t>
        </w:r>
      </w:ins>
      <w:ins w:id="210" w:author="ERCOT 111725" w:date="2025-11-07T09:50:00Z" w16du:dateUtc="2025-11-07T15:50:00Z">
        <w:r w:rsidR="00702C44">
          <w:rPr>
            <w:rFonts w:ascii="Times New Roman" w:hAnsi="Times New Roman"/>
            <w:b/>
            <w:bCs/>
            <w:sz w:val="24"/>
            <w:szCs w:val="24"/>
          </w:rPr>
          <w:t>NOIE Files Sent to ERCOT</w:t>
        </w:r>
      </w:ins>
    </w:p>
    <w:p w14:paraId="4D2078BD" w14:textId="2E7C723D" w:rsidR="007E3694" w:rsidRPr="000E0A3B" w:rsidRDefault="007E3694" w:rsidP="000E0A3B">
      <w:pPr>
        <w:pStyle w:val="ListParagraph"/>
        <w:contextualSpacing w:val="0"/>
        <w:rPr>
          <w:ins w:id="211" w:author="ERCOT 111725" w:date="2025-11-03T14:11:00Z" w16du:dateUtc="2025-11-03T20:11:00Z"/>
          <w:rFonts w:ascii="Times New Roman" w:hAnsi="Times New Roman"/>
          <w:b/>
          <w:sz w:val="24"/>
          <w:szCs w:val="24"/>
        </w:rPr>
      </w:pPr>
      <w:ins w:id="212" w:author="ERCOT 111725" w:date="2025-11-03T14:11:00Z" w16du:dateUtc="2025-11-03T20:11:00Z">
        <w:r w:rsidRPr="007A5C17">
          <w:rPr>
            <w:rFonts w:ascii="Times New Roman" w:hAnsi="Times New Roman"/>
            <w:sz w:val="24"/>
            <w:szCs w:val="24"/>
          </w:rPr>
          <w:t>NOIEs must send DRDataCollectionNOIEParticipation and</w:t>
        </w:r>
        <w:r>
          <w:rPr>
            <w:rFonts w:ascii="Times New Roman" w:hAnsi="Times New Roman"/>
            <w:sz w:val="24"/>
            <w:szCs w:val="24"/>
          </w:rPr>
          <w:t xml:space="preserve"> </w:t>
        </w:r>
        <w:r w:rsidRPr="001E2C1C">
          <w:rPr>
            <w:rFonts w:ascii="Times New Roman" w:hAnsi="Times New Roman"/>
            <w:sz w:val="24"/>
            <w:szCs w:val="24"/>
          </w:rPr>
          <w:t>DRDataCollectionNOIE</w:t>
        </w:r>
        <w:r>
          <w:rPr>
            <w:rFonts w:ascii="Times New Roman" w:hAnsi="Times New Roman"/>
            <w:sz w:val="24"/>
            <w:szCs w:val="24"/>
          </w:rPr>
          <w:t>Event</w:t>
        </w:r>
        <w:r w:rsidRPr="001E2C1C">
          <w:rPr>
            <w:rFonts w:ascii="Times New Roman" w:hAnsi="Times New Roman"/>
            <w:sz w:val="24"/>
            <w:szCs w:val="24"/>
          </w:rPr>
          <w:t xml:space="preserve"> file</w:t>
        </w:r>
        <w:r>
          <w:rPr>
            <w:rFonts w:ascii="Times New Roman" w:hAnsi="Times New Roman"/>
            <w:sz w:val="24"/>
            <w:szCs w:val="24"/>
          </w:rPr>
          <w:t>s</w:t>
        </w:r>
      </w:ins>
      <w:ins w:id="213" w:author="ERCOT 111725" w:date="2025-11-03T14:12:00Z" w16du:dateUtc="2025-11-03T20:12:00Z">
        <w:r>
          <w:rPr>
            <w:rFonts w:ascii="Times New Roman" w:hAnsi="Times New Roman"/>
            <w:sz w:val="24"/>
            <w:szCs w:val="24"/>
          </w:rPr>
          <w:t xml:space="preserve"> </w:t>
        </w:r>
      </w:ins>
      <w:ins w:id="214" w:author="ERCOT 111725" w:date="2025-11-03T14:11:00Z" w16du:dateUtc="2025-11-03T20:11:00Z">
        <w:r w:rsidRPr="000E0A3B">
          <w:rPr>
            <w:rFonts w:ascii="Times New Roman" w:hAnsi="Times New Roman"/>
            <w:sz w:val="24"/>
            <w:szCs w:val="24"/>
          </w:rPr>
          <w:t xml:space="preserve">to ERCOT via the ERCOT-designated secure file sharing application and are required to follow the file format and content specifications </w:t>
        </w:r>
        <w:r w:rsidRPr="000E0A3B">
          <w:rPr>
            <w:rFonts w:ascii="Times New Roman" w:hAnsi="Times New Roman"/>
            <w:sz w:val="24"/>
            <w:szCs w:val="24"/>
          </w:rPr>
          <w:lastRenderedPageBreak/>
          <w:t>shown in the table</w:t>
        </w:r>
      </w:ins>
      <w:ins w:id="215" w:author="ERCOT 111725" w:date="2025-11-03T14:12:00Z" w16du:dateUtc="2025-11-03T20:12:00Z">
        <w:r w:rsidR="001858D1">
          <w:rPr>
            <w:rFonts w:ascii="Times New Roman" w:hAnsi="Times New Roman"/>
            <w:sz w:val="24"/>
            <w:szCs w:val="24"/>
          </w:rPr>
          <w:t>s</w:t>
        </w:r>
      </w:ins>
      <w:ins w:id="216" w:author="ERCOT 111725" w:date="2025-11-03T14:11:00Z" w16du:dateUtc="2025-11-03T20:11:00Z">
        <w:r w:rsidRPr="000E0A3B">
          <w:rPr>
            <w:rFonts w:ascii="Times New Roman" w:hAnsi="Times New Roman"/>
            <w:sz w:val="24"/>
            <w:szCs w:val="24"/>
          </w:rPr>
          <w:t xml:space="preserve"> below. Note: data elements should be separated with pipes (‘|’) as the delimiter.</w:t>
        </w:r>
      </w:ins>
    </w:p>
    <w:p w14:paraId="1C183039" w14:textId="235D1E12" w:rsidR="007903A6" w:rsidRDefault="00A83700" w:rsidP="000E0A3B">
      <w:pPr>
        <w:pStyle w:val="ListParagraph"/>
        <w:ind w:left="1440" w:hanging="360"/>
        <w:contextualSpacing w:val="0"/>
        <w:rPr>
          <w:rFonts w:ascii="Times New Roman" w:hAnsi="Times New Roman"/>
          <w:sz w:val="24"/>
          <w:szCs w:val="24"/>
        </w:rPr>
      </w:pPr>
      <w:ins w:id="217" w:author="ERCOT 111725" w:date="2025-11-03T14:17:00Z" w16du:dateUtc="2025-11-03T20:17:00Z">
        <w:r>
          <w:rPr>
            <w:rFonts w:ascii="Times New Roman" w:hAnsi="Times New Roman"/>
            <w:b/>
            <w:sz w:val="24"/>
            <w:szCs w:val="24"/>
          </w:rPr>
          <w:t xml:space="preserve">1. </w:t>
        </w:r>
      </w:ins>
      <w:r w:rsidR="007903A6" w:rsidRPr="00252D9F">
        <w:rPr>
          <w:rFonts w:ascii="Times New Roman" w:hAnsi="Times New Roman"/>
          <w:b/>
          <w:sz w:val="24"/>
          <w:szCs w:val="24"/>
        </w:rPr>
        <w:t xml:space="preserve">NOIE </w:t>
      </w:r>
      <w:del w:id="218" w:author="ERCOT 111725" w:date="2025-11-03T14:09:00Z" w16du:dateUtc="2025-11-03T20:09:00Z">
        <w:r w:rsidR="007903A6" w:rsidRPr="00252D9F" w:rsidDel="007E3694">
          <w:rPr>
            <w:rFonts w:ascii="Times New Roman" w:hAnsi="Times New Roman"/>
            <w:b/>
            <w:sz w:val="24"/>
            <w:szCs w:val="24"/>
          </w:rPr>
          <w:delText>Demand Response</w:delText>
        </w:r>
      </w:del>
      <w:ins w:id="219" w:author="ERCOT 111725" w:date="2025-11-03T14:09:00Z" w16du:dateUtc="2025-11-03T20:09:00Z">
        <w:r w:rsidR="007E3694">
          <w:rPr>
            <w:rFonts w:ascii="Times New Roman" w:hAnsi="Times New Roman"/>
            <w:b/>
            <w:sz w:val="24"/>
            <w:szCs w:val="24"/>
          </w:rPr>
          <w:t>Participation File</w:t>
        </w:r>
      </w:ins>
      <w:del w:id="220" w:author="ERCOT 111725" w:date="2025-11-03T14:09:00Z" w16du:dateUtc="2025-11-03T20:09:00Z">
        <w:r w:rsidR="007903A6" w:rsidRPr="00252D9F" w:rsidDel="007E3694">
          <w:rPr>
            <w:rFonts w:ascii="Times New Roman" w:hAnsi="Times New Roman"/>
            <w:b/>
            <w:sz w:val="24"/>
            <w:szCs w:val="24"/>
          </w:rPr>
          <w:delText xml:space="preserve"> Survey</w:delText>
        </w:r>
      </w:del>
      <w:r w:rsidR="007903A6" w:rsidRPr="001E2C1C">
        <w:rPr>
          <w:rFonts w:ascii="Times New Roman" w:hAnsi="Times New Roman"/>
          <w:sz w:val="24"/>
          <w:szCs w:val="24"/>
        </w:rPr>
        <w:t>: This file is used by NOIEs to report counts of Customers</w:t>
      </w:r>
      <w:ins w:id="221" w:author="ERCOT 111725" w:date="2025-11-07T09:55:00Z" w16du:dateUtc="2025-11-07T15:55:00Z">
        <w:r w:rsidR="004C4F52">
          <w:rPr>
            <w:rFonts w:ascii="Times New Roman" w:hAnsi="Times New Roman"/>
            <w:sz w:val="24"/>
            <w:szCs w:val="24"/>
          </w:rPr>
          <w:t xml:space="preserve"> </w:t>
        </w:r>
      </w:ins>
      <w:del w:id="222" w:author="ERCOT 111725" w:date="2025-11-07T09:55:00Z" w16du:dateUtc="2025-11-07T15:55:00Z">
        <w:r w:rsidR="007903A6" w:rsidRPr="001E2C1C" w:rsidDel="004C4F52">
          <w:rPr>
            <w:rFonts w:ascii="Times New Roman" w:hAnsi="Times New Roman"/>
            <w:sz w:val="24"/>
            <w:szCs w:val="24"/>
          </w:rPr>
          <w:delText xml:space="preserve"> </w:delText>
        </w:r>
      </w:del>
      <w:r w:rsidR="007903A6" w:rsidRPr="001E2C1C">
        <w:rPr>
          <w:rFonts w:ascii="Times New Roman" w:hAnsi="Times New Roman"/>
          <w:sz w:val="24"/>
          <w:szCs w:val="24"/>
        </w:rPr>
        <w:t>in the various categories of Demand response</w:t>
      </w:r>
      <w:del w:id="223" w:author="ERCOT 111725" w:date="2025-11-03T14:10:00Z" w16du:dateUtc="2025-11-03T20:10:00Z">
        <w:r w:rsidR="007903A6" w:rsidRPr="001E2C1C" w:rsidDel="007E3694">
          <w:rPr>
            <w:rFonts w:ascii="Times New Roman" w:hAnsi="Times New Roman"/>
            <w:sz w:val="24"/>
            <w:szCs w:val="24"/>
          </w:rPr>
          <w:delText xml:space="preserve"> as well as the details of any deployment events associated with those programs</w:delText>
        </w:r>
      </w:del>
      <w:r w:rsidR="007903A6" w:rsidRPr="001E2C1C">
        <w:rPr>
          <w:rFonts w:ascii="Times New Roman" w:hAnsi="Times New Roman"/>
          <w:sz w:val="24"/>
          <w:szCs w:val="24"/>
        </w:rPr>
        <w:t xml:space="preserve">. </w:t>
      </w:r>
      <w:del w:id="224" w:author="ERCOT 111725" w:date="2025-11-03T14:12:00Z" w16du:dateUtc="2025-11-03T20:12:00Z">
        <w:r w:rsidR="007903A6" w:rsidRPr="001E2C1C" w:rsidDel="001858D1">
          <w:rPr>
            <w:rFonts w:ascii="Times New Roman" w:hAnsi="Times New Roman"/>
            <w:sz w:val="24"/>
            <w:szCs w:val="24"/>
          </w:rPr>
          <w:delText>NOIEs should use the file template provided below in Appendix B</w:delText>
        </w:r>
        <w:r w:rsidR="00D302B2" w:rsidDel="001858D1">
          <w:rPr>
            <w:rFonts w:ascii="Times New Roman" w:hAnsi="Times New Roman"/>
            <w:sz w:val="24"/>
            <w:szCs w:val="24"/>
          </w:rPr>
          <w:delText>,</w:delText>
        </w:r>
        <w:r w:rsidR="00D302B2" w:rsidRPr="00D302B2" w:rsidDel="001858D1">
          <w:delText xml:space="preserve"> </w:delText>
        </w:r>
        <w:r w:rsidR="00D302B2" w:rsidRPr="00D302B2" w:rsidDel="001858D1">
          <w:rPr>
            <w:rFonts w:ascii="Times New Roman" w:hAnsi="Times New Roman"/>
            <w:sz w:val="24"/>
            <w:szCs w:val="24"/>
          </w:rPr>
          <w:delText>NOIE Submission File Template</w:delText>
        </w:r>
        <w:r w:rsidR="007903A6" w:rsidRPr="001E2C1C" w:rsidDel="001858D1">
          <w:rPr>
            <w:rFonts w:ascii="Times New Roman" w:hAnsi="Times New Roman"/>
            <w:sz w:val="24"/>
            <w:szCs w:val="24"/>
          </w:rPr>
          <w:delText>.</w:delText>
        </w:r>
      </w:del>
    </w:p>
    <w:p w14:paraId="66FEA9AF" w14:textId="64DD8712" w:rsidR="007903A6" w:rsidRDefault="007903A6" w:rsidP="000E0A3B">
      <w:pPr>
        <w:pStyle w:val="ListParagraph"/>
        <w:numPr>
          <w:ilvl w:val="0"/>
          <w:numId w:val="5"/>
        </w:numPr>
        <w:ind w:left="1800"/>
        <w:contextualSpacing w:val="0"/>
      </w:pPr>
      <w:del w:id="225" w:author="ERCOT 111725" w:date="2025-11-03T14:17:00Z" w16du:dateUtc="2025-11-03T20:17:00Z">
        <w:r w:rsidRPr="006D07C6" w:rsidDel="00A83700">
          <w:rPr>
            <w:rFonts w:ascii="Times New Roman" w:hAnsi="Times New Roman"/>
            <w:sz w:val="24"/>
            <w:szCs w:val="24"/>
          </w:rPr>
          <w:delText>1.</w:delText>
        </w:r>
        <w:r w:rsidRPr="006D07C6" w:rsidDel="00A83700">
          <w:rPr>
            <w:rFonts w:ascii="Times New Roman" w:hAnsi="Times New Roman"/>
            <w:sz w:val="24"/>
            <w:szCs w:val="24"/>
          </w:rPr>
          <w:tab/>
        </w:r>
      </w:del>
      <w:r w:rsidRPr="00252D9F">
        <w:rPr>
          <w:rFonts w:ascii="Times New Roman" w:hAnsi="Times New Roman"/>
          <w:b/>
          <w:sz w:val="24"/>
          <w:szCs w:val="24"/>
        </w:rPr>
        <w:t>File Naming Convention</w:t>
      </w:r>
      <w:r w:rsidRPr="001E2C1C">
        <w:rPr>
          <w:rFonts w:ascii="Times New Roman" w:hAnsi="Times New Roman"/>
          <w:sz w:val="24"/>
          <w:szCs w:val="24"/>
        </w:rPr>
        <w:t>: DRDataCollectionNOIE</w:t>
      </w:r>
      <w:ins w:id="226" w:author="ERCOT 111725" w:date="2025-11-03T14:12:00Z" w16du:dateUtc="2025-11-03T20:12:00Z">
        <w:r w:rsidR="001858D1">
          <w:rPr>
            <w:rFonts w:ascii="Times New Roman" w:hAnsi="Times New Roman"/>
            <w:sz w:val="24"/>
            <w:szCs w:val="24"/>
          </w:rPr>
          <w:t>Participation</w:t>
        </w:r>
      </w:ins>
      <w:r w:rsidRPr="001E2C1C">
        <w:rPr>
          <w:rFonts w:ascii="Times New Roman" w:hAnsi="Times New Roman"/>
          <w:sz w:val="24"/>
          <w:szCs w:val="24"/>
        </w:rPr>
        <w:t xml:space="preserve"> files are required to follow the naming convention shown below:</w:t>
      </w:r>
    </w:p>
    <w:p w14:paraId="52C09A81" w14:textId="0BF36CF2" w:rsidR="007903A6" w:rsidRPr="001E2C1C" w:rsidRDefault="007903A6" w:rsidP="000E0A3B">
      <w:pPr>
        <w:ind w:left="1440"/>
        <w:rPr>
          <w:rFonts w:ascii="Times New Roman" w:hAnsi="Times New Roman"/>
          <w:sz w:val="24"/>
          <w:szCs w:val="24"/>
        </w:rPr>
      </w:pPr>
      <w:r w:rsidRPr="001E2C1C">
        <w:rPr>
          <w:rFonts w:ascii="Times New Roman" w:hAnsi="Times New Roman"/>
          <w:sz w:val="24"/>
          <w:szCs w:val="24"/>
        </w:rPr>
        <w:t xml:space="preserve">|        DUNs       |      </w:t>
      </w:r>
      <w:ins w:id="227" w:author="ERCOT 111725" w:date="2025-11-07T11:11:00Z" w16du:dateUtc="2025-11-07T17:11:00Z">
        <w:r w:rsidR="00F322A6">
          <w:rPr>
            <w:rFonts w:ascii="Times New Roman" w:hAnsi="Times New Roman"/>
            <w:sz w:val="24"/>
            <w:szCs w:val="24"/>
          </w:rPr>
          <w:tab/>
        </w:r>
      </w:ins>
      <w:ins w:id="228" w:author="ERCOT 111725" w:date="2025-11-07T11:12:00Z" w16du:dateUtc="2025-11-07T17:12:00Z">
        <w:r w:rsidR="00F322A6">
          <w:rPr>
            <w:rFonts w:ascii="Times New Roman" w:hAnsi="Times New Roman"/>
            <w:sz w:val="24"/>
            <w:szCs w:val="24"/>
          </w:rPr>
          <w:t xml:space="preserve">       </w:t>
        </w:r>
      </w:ins>
      <w:r w:rsidRPr="001E2C1C">
        <w:rPr>
          <w:rFonts w:ascii="Times New Roman" w:hAnsi="Times New Roman"/>
          <w:sz w:val="24"/>
          <w:szCs w:val="24"/>
        </w:rPr>
        <w:t xml:space="preserve">Report Name           </w:t>
      </w:r>
      <w:ins w:id="229" w:author="ERCOT 111725" w:date="2025-11-07T11:11:00Z" w16du:dateUtc="2025-11-07T17:11:00Z">
        <w:r w:rsidR="00F322A6">
          <w:rPr>
            <w:rFonts w:ascii="Times New Roman" w:hAnsi="Times New Roman"/>
            <w:sz w:val="24"/>
            <w:szCs w:val="24"/>
          </w:rPr>
          <w:tab/>
        </w:r>
      </w:ins>
      <w:r w:rsidRPr="001E2C1C">
        <w:rPr>
          <w:rFonts w:ascii="Times New Roman" w:hAnsi="Times New Roman"/>
          <w:sz w:val="24"/>
          <w:szCs w:val="24"/>
        </w:rPr>
        <w:t>|      Date</w:t>
      </w:r>
      <w:ins w:id="230" w:author="ERCOT 111725" w:date="2025-11-07T09:57:00Z" w16du:dateUtc="2025-11-07T15:57:00Z">
        <w:r w:rsidR="00960AA0">
          <w:rPr>
            <w:rFonts w:ascii="Times New Roman" w:hAnsi="Times New Roman"/>
            <w:sz w:val="24"/>
            <w:szCs w:val="24"/>
          </w:rPr>
          <w:t>/Time</w:t>
        </w:r>
      </w:ins>
      <w:r w:rsidRPr="001E2C1C">
        <w:rPr>
          <w:rFonts w:ascii="Times New Roman" w:hAnsi="Times New Roman"/>
          <w:sz w:val="24"/>
          <w:szCs w:val="24"/>
        </w:rPr>
        <w:t xml:space="preserve"> </w:t>
      </w:r>
    </w:p>
    <w:p w14:paraId="41F43156" w14:textId="5A1C4610" w:rsidR="007903A6" w:rsidRDefault="007903A6" w:rsidP="000E0A3B">
      <w:pPr>
        <w:ind w:left="1440"/>
      </w:pPr>
      <w:r w:rsidRPr="001E2C1C">
        <w:rPr>
          <w:rFonts w:ascii="Times New Roman" w:hAnsi="Times New Roman"/>
          <w:sz w:val="24"/>
          <w:szCs w:val="24"/>
        </w:rPr>
        <w:t>0000000000000DRDataCollectionNOIE</w:t>
      </w:r>
      <w:ins w:id="231" w:author="ERCOT 111725" w:date="2025-11-03T14:13:00Z" w16du:dateUtc="2025-11-03T20:13:00Z">
        <w:r w:rsidR="001858D1">
          <w:rPr>
            <w:rFonts w:ascii="Times New Roman" w:hAnsi="Times New Roman"/>
            <w:sz w:val="24"/>
            <w:szCs w:val="24"/>
          </w:rPr>
          <w:t>Participation</w:t>
        </w:r>
      </w:ins>
      <w:r w:rsidRPr="001E2C1C">
        <w:rPr>
          <w:rFonts w:ascii="Times New Roman" w:hAnsi="Times New Roman"/>
          <w:sz w:val="24"/>
          <w:szCs w:val="24"/>
        </w:rPr>
        <w:t>20201023</w:t>
      </w:r>
      <w:ins w:id="232" w:author="ERCOT 111725" w:date="2025-11-03T14:15:00Z" w16du:dateUtc="2025-11-03T20:15:00Z">
        <w:r w:rsidR="001858D1">
          <w:rPr>
            <w:rFonts w:ascii="Times New Roman" w:hAnsi="Times New Roman"/>
            <w:sz w:val="24"/>
            <w:szCs w:val="24"/>
          </w:rPr>
          <w:t>1525</w:t>
        </w:r>
      </w:ins>
      <w:ins w:id="233" w:author="ERCOT 111725" w:date="2025-11-07T09:57:00Z" w16du:dateUtc="2025-11-07T15:57:00Z">
        <w:r w:rsidR="00960AA0">
          <w:rPr>
            <w:rFonts w:ascii="Times New Roman" w:hAnsi="Times New Roman"/>
            <w:sz w:val="24"/>
            <w:szCs w:val="24"/>
          </w:rPr>
          <w:t>15</w:t>
        </w:r>
      </w:ins>
      <w:r w:rsidRPr="001E2C1C">
        <w:rPr>
          <w:rFonts w:ascii="Times New Roman" w:hAnsi="Times New Roman"/>
          <w:sz w:val="24"/>
          <w:szCs w:val="24"/>
        </w:rPr>
        <w:t>.</w:t>
      </w:r>
      <w:del w:id="234" w:author="ERCOT 111725" w:date="2025-11-03T14:13:00Z" w16du:dateUtc="2025-11-03T20:13:00Z">
        <w:r w:rsidRPr="001E2C1C" w:rsidDel="001858D1">
          <w:rPr>
            <w:rFonts w:ascii="Times New Roman" w:hAnsi="Times New Roman"/>
            <w:sz w:val="24"/>
            <w:szCs w:val="24"/>
          </w:rPr>
          <w:delText>xlsx</w:delText>
        </w:r>
      </w:del>
      <w:ins w:id="235" w:author="ERCOT 111725" w:date="2025-11-03T14:13:00Z" w16du:dateUtc="2025-11-03T20:13:00Z">
        <w:r w:rsidR="001858D1">
          <w:rPr>
            <w:rFonts w:ascii="Times New Roman" w:hAnsi="Times New Roman"/>
            <w:sz w:val="24"/>
            <w:szCs w:val="24"/>
          </w:rPr>
          <w:t>csv</w:t>
        </w:r>
      </w:ins>
      <w:r w:rsidRPr="001E2C1C">
        <w:rPr>
          <w:rFonts w:ascii="Times New Roman" w:hAnsi="Times New Roman"/>
          <w:sz w:val="24"/>
          <w:szCs w:val="24"/>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610"/>
        <w:gridCol w:w="2664"/>
      </w:tblGrid>
      <w:tr w:rsidR="007903A6" w:rsidRPr="00166135" w14:paraId="41C63191" w14:textId="77777777" w:rsidTr="001858D1">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50158E5A" w14:textId="77777777" w:rsidR="007903A6" w:rsidRPr="00F503F3" w:rsidRDefault="007903A6" w:rsidP="00FC426A">
            <w:pPr>
              <w:spacing w:after="0" w:line="240" w:lineRule="auto"/>
              <w:jc w:val="center"/>
              <w:rPr>
                <w:rFonts w:ascii="Arial" w:eastAsia="Times New Roman" w:hAnsi="Arial"/>
                <w:sz w:val="20"/>
                <w:szCs w:val="20"/>
              </w:rPr>
            </w:pPr>
            <w:r w:rsidRPr="00F503F3">
              <w:rPr>
                <w:rFonts w:ascii="Arial" w:eastAsia="Times New Roman" w:hAnsi="Arial" w:cs="Arial"/>
                <w:b/>
                <w:sz w:val="20"/>
                <w:szCs w:val="20"/>
              </w:rPr>
              <w:t>Data Element</w:t>
            </w:r>
          </w:p>
        </w:tc>
        <w:tc>
          <w:tcPr>
            <w:tcW w:w="3610" w:type="dxa"/>
            <w:tcBorders>
              <w:top w:val="single" w:sz="6" w:space="0" w:color="auto"/>
              <w:left w:val="single" w:sz="6" w:space="0" w:color="auto"/>
              <w:bottom w:val="single" w:sz="6" w:space="0" w:color="auto"/>
              <w:right w:val="single" w:sz="6" w:space="0" w:color="auto"/>
            </w:tcBorders>
            <w:shd w:val="clear" w:color="auto" w:fill="D0CECE"/>
            <w:vAlign w:val="center"/>
          </w:tcPr>
          <w:p w14:paraId="6602F1ED"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1A080C22"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b/>
                <w:sz w:val="20"/>
                <w:szCs w:val="20"/>
              </w:rPr>
              <w:t>Format</w:t>
            </w:r>
          </w:p>
        </w:tc>
      </w:tr>
      <w:tr w:rsidR="007903A6" w:rsidRPr="00166135" w14:paraId="2F515C9E" w14:textId="77777777" w:rsidTr="001858D1">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6B6870DF" w14:textId="77777777" w:rsidR="007903A6" w:rsidRPr="00F503F3" w:rsidRDefault="007903A6" w:rsidP="00FC426A">
            <w:pPr>
              <w:spacing w:after="0" w:line="240" w:lineRule="auto"/>
              <w:jc w:val="center"/>
              <w:rPr>
                <w:rFonts w:ascii="Arial" w:eastAsia="Times New Roman" w:hAnsi="Arial"/>
                <w:sz w:val="20"/>
                <w:szCs w:val="20"/>
              </w:rPr>
            </w:pPr>
            <w:r w:rsidRPr="00F503F3">
              <w:rPr>
                <w:rFonts w:ascii="Arial" w:eastAsia="Times New Roman" w:hAnsi="Arial" w:cs="Arial"/>
                <w:sz w:val="20"/>
                <w:szCs w:val="20"/>
              </w:rPr>
              <w:t>DUNS</w:t>
            </w:r>
          </w:p>
        </w:tc>
        <w:tc>
          <w:tcPr>
            <w:tcW w:w="3610" w:type="dxa"/>
            <w:tcBorders>
              <w:top w:val="single" w:sz="6" w:space="0" w:color="auto"/>
              <w:left w:val="single" w:sz="6" w:space="0" w:color="auto"/>
              <w:bottom w:val="single" w:sz="6" w:space="0" w:color="auto"/>
              <w:right w:val="single" w:sz="6" w:space="0" w:color="auto"/>
            </w:tcBorders>
            <w:vAlign w:val="center"/>
            <w:hideMark/>
          </w:tcPr>
          <w:p w14:paraId="20BF1C1E"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sz w:val="20"/>
                <w:szCs w:val="20"/>
              </w:rPr>
              <w:t>NOIE Data Universal Numbering Systems (DUNS) Number</w:t>
            </w:r>
          </w:p>
        </w:tc>
        <w:tc>
          <w:tcPr>
            <w:tcW w:w="2664" w:type="dxa"/>
            <w:tcBorders>
              <w:top w:val="single" w:sz="6" w:space="0" w:color="auto"/>
              <w:left w:val="single" w:sz="6" w:space="0" w:color="auto"/>
              <w:bottom w:val="single" w:sz="6" w:space="0" w:color="auto"/>
              <w:right w:val="single" w:sz="6" w:space="0" w:color="auto"/>
            </w:tcBorders>
            <w:vAlign w:val="center"/>
            <w:hideMark/>
          </w:tcPr>
          <w:p w14:paraId="5EA65D2C"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sz w:val="20"/>
                <w:szCs w:val="20"/>
              </w:rPr>
              <w:t>Numeric (9 or 13)</w:t>
            </w:r>
          </w:p>
        </w:tc>
      </w:tr>
      <w:tr w:rsidR="007903A6" w:rsidRPr="00166135" w14:paraId="298BA561" w14:textId="77777777" w:rsidTr="001858D1">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F5AE7FF"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sz w:val="20"/>
                <w:szCs w:val="20"/>
              </w:rPr>
              <w:t>Report Name</w:t>
            </w:r>
          </w:p>
        </w:tc>
        <w:tc>
          <w:tcPr>
            <w:tcW w:w="3610" w:type="dxa"/>
            <w:tcBorders>
              <w:top w:val="single" w:sz="6" w:space="0" w:color="auto"/>
              <w:left w:val="single" w:sz="6" w:space="0" w:color="auto"/>
              <w:bottom w:val="single" w:sz="6" w:space="0" w:color="auto"/>
              <w:right w:val="single" w:sz="6" w:space="0" w:color="auto"/>
            </w:tcBorders>
            <w:vAlign w:val="center"/>
            <w:hideMark/>
          </w:tcPr>
          <w:p w14:paraId="3D83103B" w14:textId="177C2994" w:rsidR="007903A6" w:rsidRPr="00D302B2" w:rsidRDefault="0094489E" w:rsidP="00FC426A">
            <w:pPr>
              <w:spacing w:after="0" w:line="240" w:lineRule="auto"/>
              <w:jc w:val="center"/>
              <w:rPr>
                <w:rFonts w:ascii="Arial" w:eastAsia="Times New Roman" w:hAnsi="Arial" w:cs="Arial"/>
                <w:sz w:val="20"/>
                <w:szCs w:val="20"/>
              </w:rPr>
            </w:pPr>
            <w:ins w:id="236" w:author="ERCOT 111725" w:date="2025-11-03T14:45:00Z" w16du:dateUtc="2025-11-03T20:45:00Z">
              <w:r>
                <w:rPr>
                  <w:rFonts w:ascii="Arial" w:eastAsia="Times New Roman" w:hAnsi="Arial" w:cs="Arial"/>
                  <w:sz w:val="20"/>
                  <w:szCs w:val="20"/>
                </w:rPr>
                <w:t>‘</w:t>
              </w:r>
            </w:ins>
            <w:del w:id="237" w:author="ERCOT 111725" w:date="2025-11-03T14:44:00Z" w16du:dateUtc="2025-11-03T20:44:00Z">
              <w:r w:rsidR="007903A6" w:rsidRPr="00D302B2" w:rsidDel="0094489E">
                <w:rPr>
                  <w:rFonts w:ascii="Arial" w:eastAsia="Times New Roman" w:hAnsi="Arial" w:cs="Arial"/>
                  <w:sz w:val="20"/>
                  <w:szCs w:val="20"/>
                </w:rPr>
                <w:delText>‘</w:delText>
              </w:r>
            </w:del>
            <w:r w:rsidR="007903A6" w:rsidRPr="00FC426A">
              <w:rPr>
                <w:rFonts w:ascii="Arial" w:eastAsia="Times New Roman" w:hAnsi="Arial" w:cs="Arial"/>
                <w:iCs/>
                <w:sz w:val="20"/>
                <w:szCs w:val="20"/>
              </w:rPr>
              <w:t>DRDataCollectionNOIE</w:t>
            </w:r>
            <w:ins w:id="238" w:author="ERCOT 111725" w:date="2025-11-03T14:13:00Z" w16du:dateUtc="2025-11-03T20:13:00Z">
              <w:r w:rsidR="001858D1" w:rsidRPr="000E0A3B">
                <w:rPr>
                  <w:rFonts w:ascii="Arial" w:eastAsia="Times New Roman" w:hAnsi="Arial" w:cs="Arial"/>
                  <w:iCs/>
                  <w:sz w:val="20"/>
                  <w:szCs w:val="20"/>
                </w:rPr>
                <w:t>Participation</w:t>
              </w:r>
            </w:ins>
            <w:ins w:id="239" w:author="ERCOT 111725" w:date="2025-11-03T14:45:00Z" w16du:dateUtc="2025-11-03T20:45:00Z">
              <w:r>
                <w:rPr>
                  <w:rFonts w:ascii="Times New Roman" w:hAnsi="Times New Roman"/>
                  <w:sz w:val="24"/>
                  <w:szCs w:val="24"/>
                </w:rPr>
                <w:t>’</w:t>
              </w:r>
            </w:ins>
            <w:del w:id="240" w:author="ERCOT 111725" w:date="2025-11-03T14:44:00Z" w16du:dateUtc="2025-11-03T20:44:00Z">
              <w:r w:rsidR="007903A6" w:rsidRPr="00D302B2" w:rsidDel="0094489E">
                <w:rPr>
                  <w:rFonts w:ascii="Arial" w:eastAsia="Times New Roman" w:hAnsi="Arial" w:cs="Arial"/>
                  <w:sz w:val="20"/>
                  <w:szCs w:val="20"/>
                </w:rPr>
                <w:delText>’</w:delText>
              </w:r>
            </w:del>
          </w:p>
        </w:tc>
        <w:tc>
          <w:tcPr>
            <w:tcW w:w="2664" w:type="dxa"/>
            <w:tcBorders>
              <w:top w:val="single" w:sz="6" w:space="0" w:color="auto"/>
              <w:left w:val="single" w:sz="6" w:space="0" w:color="auto"/>
              <w:bottom w:val="single" w:sz="6" w:space="0" w:color="auto"/>
              <w:right w:val="single" w:sz="6" w:space="0" w:color="auto"/>
            </w:tcBorders>
            <w:vAlign w:val="center"/>
            <w:hideMark/>
          </w:tcPr>
          <w:p w14:paraId="6812852B" w14:textId="5890FA11"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sz w:val="20"/>
                <w:szCs w:val="20"/>
              </w:rPr>
              <w:t>Alphanumeric (</w:t>
            </w:r>
            <w:del w:id="241" w:author="ERCOT 111725" w:date="2025-11-03T14:14:00Z" w16du:dateUtc="2025-11-03T20:14:00Z">
              <w:r w:rsidRPr="00F503F3" w:rsidDel="001858D1">
                <w:rPr>
                  <w:rFonts w:ascii="Arial" w:eastAsia="Times New Roman" w:hAnsi="Arial" w:cs="Arial"/>
                  <w:sz w:val="20"/>
                  <w:szCs w:val="20"/>
                </w:rPr>
                <w:delText>20</w:delText>
              </w:r>
            </w:del>
            <w:ins w:id="242" w:author="ERCOT 111725" w:date="2025-11-03T14:14:00Z" w16du:dateUtc="2025-11-03T20:14:00Z">
              <w:r w:rsidR="001858D1">
                <w:rPr>
                  <w:rFonts w:ascii="Arial" w:eastAsia="Times New Roman" w:hAnsi="Arial" w:cs="Arial"/>
                  <w:sz w:val="20"/>
                  <w:szCs w:val="20"/>
                </w:rPr>
                <w:t>33</w:t>
              </w:r>
            </w:ins>
            <w:r w:rsidRPr="00F503F3">
              <w:rPr>
                <w:rFonts w:ascii="Arial" w:eastAsia="Times New Roman" w:hAnsi="Arial" w:cs="Arial"/>
                <w:sz w:val="20"/>
                <w:szCs w:val="20"/>
              </w:rPr>
              <w:t>)</w:t>
            </w:r>
          </w:p>
        </w:tc>
      </w:tr>
      <w:tr w:rsidR="001858D1" w:rsidRPr="00166135" w14:paraId="503F901D" w14:textId="77777777" w:rsidTr="001858D1">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6D543D26" w14:textId="3699E94B" w:rsidR="001858D1" w:rsidRPr="00F503F3" w:rsidRDefault="001858D1" w:rsidP="001858D1">
            <w:pPr>
              <w:spacing w:after="0" w:line="240" w:lineRule="auto"/>
              <w:jc w:val="center"/>
              <w:rPr>
                <w:rFonts w:ascii="Arial" w:eastAsia="Times New Roman" w:hAnsi="Arial" w:cs="Arial"/>
                <w:sz w:val="20"/>
                <w:szCs w:val="20"/>
              </w:rPr>
            </w:pPr>
            <w:ins w:id="243" w:author="ERCOT 111725" w:date="2025-11-03T14:15:00Z" w16du:dateUtc="2025-11-03T20:15:00Z">
              <w:r w:rsidRPr="00AB646E">
                <w:rPr>
                  <w:rFonts w:ascii="Arial" w:eastAsia="Times New Roman" w:hAnsi="Arial" w:cs="Arial"/>
                  <w:sz w:val="20"/>
                  <w:szCs w:val="20"/>
                </w:rPr>
                <w:t>Date/Time</w:t>
              </w:r>
            </w:ins>
            <w:del w:id="244" w:author="ERCOT 111725" w:date="2025-11-03T14:15:00Z" w16du:dateUtc="2025-11-03T20:15:00Z">
              <w:r w:rsidRPr="00F503F3" w:rsidDel="00BF0C67">
                <w:rPr>
                  <w:rFonts w:ascii="Arial" w:eastAsia="Times New Roman" w:hAnsi="Arial" w:cs="Arial"/>
                  <w:sz w:val="20"/>
                  <w:szCs w:val="20"/>
                </w:rPr>
                <w:delText>Date</w:delText>
              </w:r>
            </w:del>
          </w:p>
        </w:tc>
        <w:tc>
          <w:tcPr>
            <w:tcW w:w="3610" w:type="dxa"/>
            <w:tcBorders>
              <w:top w:val="single" w:sz="6" w:space="0" w:color="auto"/>
              <w:left w:val="single" w:sz="6" w:space="0" w:color="auto"/>
              <w:bottom w:val="single" w:sz="6" w:space="0" w:color="auto"/>
              <w:right w:val="single" w:sz="6" w:space="0" w:color="auto"/>
            </w:tcBorders>
            <w:vAlign w:val="center"/>
            <w:hideMark/>
          </w:tcPr>
          <w:p w14:paraId="53BABC83" w14:textId="59AD90FA" w:rsidR="001858D1" w:rsidRPr="00F503F3" w:rsidRDefault="001858D1" w:rsidP="001858D1">
            <w:pPr>
              <w:spacing w:after="0" w:line="240" w:lineRule="auto"/>
              <w:jc w:val="center"/>
              <w:rPr>
                <w:rFonts w:ascii="Arial" w:eastAsia="Times New Roman" w:hAnsi="Arial" w:cs="Arial"/>
                <w:sz w:val="20"/>
                <w:szCs w:val="20"/>
              </w:rPr>
            </w:pPr>
            <w:ins w:id="245" w:author="ERCOT 111725" w:date="2025-11-03T14:15:00Z" w16du:dateUtc="2025-11-03T20:15:00Z">
              <w:r w:rsidRPr="00AB646E">
                <w:rPr>
                  <w:rFonts w:ascii="Arial" w:eastAsia="Times New Roman" w:hAnsi="Arial" w:cs="Arial"/>
                  <w:sz w:val="20"/>
                  <w:szCs w:val="20"/>
                </w:rPr>
                <w:t>File transmission date/time stamp</w:t>
              </w:r>
            </w:ins>
            <w:del w:id="246" w:author="ERCOT 111725" w:date="2025-11-03T14:15:00Z" w16du:dateUtc="2025-11-03T20:15:00Z">
              <w:r w:rsidRPr="00F503F3" w:rsidDel="00BF0C67">
                <w:rPr>
                  <w:rFonts w:ascii="Arial" w:eastAsia="Times New Roman" w:hAnsi="Arial" w:cs="Arial"/>
                  <w:sz w:val="20"/>
                  <w:szCs w:val="20"/>
                </w:rPr>
                <w:delText>File transmission date</w:delText>
              </w:r>
            </w:del>
          </w:p>
        </w:tc>
        <w:tc>
          <w:tcPr>
            <w:tcW w:w="2664" w:type="dxa"/>
            <w:tcBorders>
              <w:top w:val="single" w:sz="6" w:space="0" w:color="auto"/>
              <w:left w:val="single" w:sz="6" w:space="0" w:color="auto"/>
              <w:bottom w:val="single" w:sz="6" w:space="0" w:color="auto"/>
              <w:right w:val="single" w:sz="6" w:space="0" w:color="auto"/>
            </w:tcBorders>
            <w:vAlign w:val="center"/>
            <w:hideMark/>
          </w:tcPr>
          <w:p w14:paraId="6079C9E3" w14:textId="77777777" w:rsidR="001858D1" w:rsidRPr="00AB646E" w:rsidRDefault="001858D1" w:rsidP="001858D1">
            <w:pPr>
              <w:spacing w:after="0" w:line="240" w:lineRule="auto"/>
              <w:jc w:val="center"/>
              <w:rPr>
                <w:ins w:id="247" w:author="ERCOT 111725" w:date="2025-11-03T14:15:00Z" w16du:dateUtc="2025-11-03T20:15:00Z"/>
                <w:rFonts w:ascii="Arial" w:eastAsia="Times New Roman" w:hAnsi="Arial" w:cs="Arial"/>
                <w:sz w:val="20"/>
                <w:szCs w:val="20"/>
              </w:rPr>
            </w:pPr>
            <w:ins w:id="248" w:author="ERCOT 111725" w:date="2025-11-03T14:15:00Z" w16du:dateUtc="2025-11-03T20:15:00Z">
              <w:r w:rsidRPr="00AB646E">
                <w:rPr>
                  <w:rFonts w:ascii="Arial" w:eastAsia="Times New Roman" w:hAnsi="Arial" w:cs="Arial"/>
                  <w:sz w:val="20"/>
                  <w:szCs w:val="20"/>
                </w:rPr>
                <w:t>Datetime format =</w:t>
              </w:r>
            </w:ins>
          </w:p>
          <w:p w14:paraId="3DDEC209" w14:textId="3B42F750" w:rsidR="001858D1" w:rsidRPr="00F503F3" w:rsidDel="00BF0C67" w:rsidRDefault="001858D1" w:rsidP="001858D1">
            <w:pPr>
              <w:spacing w:after="0" w:line="240" w:lineRule="auto"/>
              <w:jc w:val="center"/>
              <w:rPr>
                <w:del w:id="249" w:author="ERCOT 111725" w:date="2025-11-03T14:15:00Z" w16du:dateUtc="2025-11-03T20:15:00Z"/>
                <w:rFonts w:ascii="Arial" w:eastAsia="Times New Roman" w:hAnsi="Arial" w:cs="Arial"/>
                <w:sz w:val="20"/>
                <w:szCs w:val="20"/>
              </w:rPr>
            </w:pPr>
            <w:ins w:id="250" w:author="ERCOT 111725" w:date="2025-11-03T14:15:00Z" w16du:dateUtc="2025-11-03T20:15:00Z">
              <w:r w:rsidRPr="00AB646E">
                <w:rPr>
                  <w:rFonts w:ascii="Arial" w:eastAsia="Times New Roman" w:hAnsi="Arial" w:cs="Arial"/>
                  <w:sz w:val="20"/>
                  <w:szCs w:val="20"/>
                </w:rPr>
                <w:t>ccyymmddhhmmss</w:t>
              </w:r>
            </w:ins>
            <w:del w:id="251" w:author="ERCOT 111725" w:date="2025-11-03T14:15:00Z" w16du:dateUtc="2025-11-03T20:15:00Z">
              <w:r w:rsidRPr="00F503F3" w:rsidDel="00BF0C67">
                <w:rPr>
                  <w:rFonts w:ascii="Arial" w:eastAsia="Times New Roman" w:hAnsi="Arial" w:cs="Arial"/>
                  <w:sz w:val="20"/>
                  <w:szCs w:val="20"/>
                </w:rPr>
                <w:delText>Date format =</w:delText>
              </w:r>
            </w:del>
          </w:p>
          <w:p w14:paraId="25C6A1F2" w14:textId="00A1F67D" w:rsidR="001858D1" w:rsidRPr="00F503F3" w:rsidRDefault="001858D1" w:rsidP="001858D1">
            <w:pPr>
              <w:spacing w:after="0" w:line="240" w:lineRule="auto"/>
              <w:jc w:val="center"/>
              <w:rPr>
                <w:rFonts w:ascii="Arial" w:eastAsia="Times New Roman" w:hAnsi="Arial" w:cs="Arial"/>
                <w:sz w:val="20"/>
                <w:szCs w:val="20"/>
              </w:rPr>
            </w:pPr>
            <w:del w:id="252" w:author="ERCOT 111725" w:date="2025-11-03T14:15:00Z" w16du:dateUtc="2025-11-03T20:15:00Z">
              <w:r w:rsidRPr="00F503F3" w:rsidDel="00BF0C67">
                <w:rPr>
                  <w:rFonts w:ascii="Arial" w:eastAsia="Times New Roman" w:hAnsi="Arial" w:cs="Arial"/>
                  <w:sz w:val="20"/>
                  <w:szCs w:val="20"/>
                </w:rPr>
                <w:delText>ccyymmdd</w:delText>
              </w:r>
            </w:del>
          </w:p>
        </w:tc>
      </w:tr>
      <w:tr w:rsidR="001858D1" w:rsidRPr="00166135" w14:paraId="5EEDD6DE" w14:textId="77777777" w:rsidTr="001858D1">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31888227" w14:textId="6183D822" w:rsidR="001858D1" w:rsidRPr="00F503F3" w:rsidRDefault="001858D1" w:rsidP="001858D1">
            <w:pPr>
              <w:spacing w:after="0" w:line="240" w:lineRule="auto"/>
              <w:jc w:val="center"/>
              <w:rPr>
                <w:rFonts w:ascii="Arial" w:eastAsia="Times New Roman" w:hAnsi="Arial" w:cs="Arial"/>
                <w:sz w:val="20"/>
                <w:szCs w:val="20"/>
              </w:rPr>
            </w:pPr>
            <w:ins w:id="253" w:author="ERCOT 111725" w:date="2025-11-03T14:15:00Z" w16du:dateUtc="2025-11-03T20:15:00Z">
              <w:r w:rsidRPr="00F66F52">
                <w:rPr>
                  <w:rFonts w:ascii="Arial" w:eastAsia="Times New Roman" w:hAnsi="Arial" w:cs="Arial"/>
                  <w:sz w:val="20"/>
                  <w:szCs w:val="20"/>
                </w:rPr>
                <w:t>.</w:t>
              </w:r>
              <w:r>
                <w:rPr>
                  <w:rFonts w:ascii="Arial" w:eastAsia="Times New Roman" w:hAnsi="Arial" w:cs="Arial"/>
                  <w:sz w:val="20"/>
                  <w:szCs w:val="20"/>
                </w:rPr>
                <w:t>csv</w:t>
              </w:r>
            </w:ins>
            <w:del w:id="254" w:author="ERCOT 111725" w:date="2025-11-03T14:15:00Z" w16du:dateUtc="2025-11-03T20:15:00Z">
              <w:r w:rsidRPr="00F503F3" w:rsidDel="00BF0C67">
                <w:rPr>
                  <w:rFonts w:ascii="Arial" w:eastAsia="Times New Roman" w:hAnsi="Arial" w:cs="Arial"/>
                  <w:sz w:val="20"/>
                  <w:szCs w:val="20"/>
                </w:rPr>
                <w:delText>.xlsx</w:delText>
              </w:r>
            </w:del>
          </w:p>
        </w:tc>
        <w:tc>
          <w:tcPr>
            <w:tcW w:w="3610" w:type="dxa"/>
            <w:tcBorders>
              <w:top w:val="single" w:sz="6" w:space="0" w:color="auto"/>
              <w:left w:val="single" w:sz="6" w:space="0" w:color="auto"/>
              <w:bottom w:val="single" w:sz="6" w:space="0" w:color="auto"/>
              <w:right w:val="single" w:sz="6" w:space="0" w:color="auto"/>
            </w:tcBorders>
            <w:vAlign w:val="center"/>
            <w:hideMark/>
          </w:tcPr>
          <w:p w14:paraId="5CF5CEEF" w14:textId="2E80D1ED" w:rsidR="001858D1" w:rsidRPr="00F503F3" w:rsidRDefault="001858D1" w:rsidP="001858D1">
            <w:pPr>
              <w:spacing w:after="0" w:line="240" w:lineRule="auto"/>
              <w:jc w:val="center"/>
              <w:rPr>
                <w:rFonts w:ascii="Arial" w:eastAsia="Times New Roman" w:hAnsi="Arial" w:cs="Arial"/>
                <w:sz w:val="20"/>
                <w:szCs w:val="20"/>
              </w:rPr>
            </w:pPr>
            <w:ins w:id="255" w:author="ERCOT 111725" w:date="2025-11-03T14:15:00Z" w16du:dateUtc="2025-11-03T20:15:00Z">
              <w:r w:rsidRPr="00F66F52">
                <w:rPr>
                  <w:rFonts w:ascii="Arial" w:eastAsia="Times New Roman" w:hAnsi="Arial" w:cs="Arial"/>
                  <w:sz w:val="20"/>
                  <w:szCs w:val="20"/>
                </w:rPr>
                <w:t>Value of .</w:t>
              </w:r>
              <w:r>
                <w:rPr>
                  <w:rFonts w:ascii="Arial" w:eastAsia="Times New Roman" w:hAnsi="Arial" w:cs="Arial"/>
                  <w:sz w:val="20"/>
                  <w:szCs w:val="20"/>
                </w:rPr>
                <w:t>csv</w:t>
              </w:r>
              <w:r w:rsidRPr="00F66F52">
                <w:rPr>
                  <w:rFonts w:ascii="Arial" w:eastAsia="Times New Roman" w:hAnsi="Arial" w:cs="Arial"/>
                  <w:sz w:val="20"/>
                  <w:szCs w:val="20"/>
                </w:rPr>
                <w:t xml:space="preserve"> mandatory in file name</w:t>
              </w:r>
            </w:ins>
            <w:del w:id="256" w:author="ERCOT 111725" w:date="2025-11-03T14:15:00Z" w16du:dateUtc="2025-11-03T20:15:00Z">
              <w:r w:rsidRPr="00F503F3" w:rsidDel="00BF0C67">
                <w:rPr>
                  <w:rFonts w:ascii="Arial" w:eastAsia="Times New Roman" w:hAnsi="Arial" w:cs="Arial"/>
                  <w:sz w:val="20"/>
                  <w:szCs w:val="20"/>
                </w:rPr>
                <w:delText>Value of .xlsx mandatory in file name</w:delText>
              </w:r>
            </w:del>
          </w:p>
        </w:tc>
        <w:tc>
          <w:tcPr>
            <w:tcW w:w="2664" w:type="dxa"/>
            <w:tcBorders>
              <w:top w:val="single" w:sz="6" w:space="0" w:color="auto"/>
              <w:left w:val="single" w:sz="6" w:space="0" w:color="auto"/>
              <w:bottom w:val="single" w:sz="6" w:space="0" w:color="auto"/>
              <w:right w:val="single" w:sz="6" w:space="0" w:color="auto"/>
            </w:tcBorders>
            <w:vAlign w:val="center"/>
          </w:tcPr>
          <w:p w14:paraId="5D108C93" w14:textId="77777777" w:rsidR="001858D1" w:rsidRPr="00F503F3" w:rsidRDefault="001858D1" w:rsidP="001858D1">
            <w:pPr>
              <w:spacing w:after="0" w:line="240" w:lineRule="auto"/>
              <w:jc w:val="center"/>
              <w:rPr>
                <w:rFonts w:ascii="Arial" w:eastAsia="Times New Roman" w:hAnsi="Arial" w:cs="Arial"/>
                <w:sz w:val="20"/>
                <w:szCs w:val="20"/>
              </w:rPr>
            </w:pPr>
          </w:p>
        </w:tc>
      </w:tr>
    </w:tbl>
    <w:p w14:paraId="0A49234A" w14:textId="77777777" w:rsidR="00DE6AA5" w:rsidRDefault="00DE6AA5" w:rsidP="00B34E76">
      <w:pPr>
        <w:spacing w:after="0"/>
      </w:pPr>
    </w:p>
    <w:p w14:paraId="6D19A910" w14:textId="08DDE005" w:rsidR="00A83700" w:rsidRDefault="00B34E76" w:rsidP="000E0A3B">
      <w:pPr>
        <w:ind w:left="1800" w:hanging="360"/>
        <w:rPr>
          <w:ins w:id="257" w:author="ERCOT 111725" w:date="2025-11-03T14:18:00Z" w16du:dateUtc="2025-11-03T20:18:00Z"/>
        </w:rPr>
      </w:pPr>
      <w:ins w:id="258" w:author="ERCOT 111725" w:date="2025-11-07T10:09:00Z" w16du:dateUtc="2025-11-07T16:09:00Z">
        <w:r>
          <w:rPr>
            <w:rFonts w:ascii="Times New Roman" w:hAnsi="Times New Roman"/>
            <w:sz w:val="24"/>
            <w:szCs w:val="24"/>
          </w:rPr>
          <w:t>b</w:t>
        </w:r>
      </w:ins>
      <w:ins w:id="259" w:author="ERCOT 111725" w:date="2025-11-03T14:19:00Z" w16du:dateUtc="2025-11-03T20:19:00Z">
        <w:del w:id="260" w:author="ERCOT 111725" w:date="2025-11-07T10:09:00Z" w16du:dateUtc="2025-11-07T16:09:00Z">
          <w:r w:rsidR="00A83700" w:rsidRPr="00A81C96" w:rsidDel="00B34E76">
            <w:rPr>
              <w:rFonts w:ascii="Times New Roman" w:hAnsi="Times New Roman"/>
              <w:sz w:val="24"/>
              <w:szCs w:val="24"/>
            </w:rPr>
            <w:delText>c</w:delText>
          </w:r>
        </w:del>
        <w:r w:rsidR="00A83700" w:rsidRPr="00A81C96">
          <w:rPr>
            <w:rFonts w:ascii="Times New Roman" w:hAnsi="Times New Roman"/>
            <w:sz w:val="24"/>
            <w:szCs w:val="24"/>
          </w:rPr>
          <w:t>.</w:t>
        </w:r>
        <w:r w:rsidR="00A83700" w:rsidRPr="00A81C96">
          <w:rPr>
            <w:rFonts w:ascii="Times New Roman" w:hAnsi="Times New Roman"/>
            <w:sz w:val="24"/>
            <w:szCs w:val="24"/>
          </w:rPr>
          <w:tab/>
        </w:r>
        <w:r w:rsidR="00A83700" w:rsidRPr="00252D9F">
          <w:rPr>
            <w:rFonts w:ascii="Times New Roman" w:hAnsi="Times New Roman"/>
            <w:b/>
            <w:sz w:val="24"/>
            <w:szCs w:val="24"/>
          </w:rPr>
          <w:t xml:space="preserve">NOIE </w:t>
        </w:r>
        <w:r w:rsidR="00A83700">
          <w:rPr>
            <w:rFonts w:ascii="Times New Roman" w:hAnsi="Times New Roman"/>
            <w:b/>
            <w:sz w:val="24"/>
            <w:szCs w:val="24"/>
          </w:rPr>
          <w:t>Participation</w:t>
        </w:r>
        <w:r w:rsidR="00A83700" w:rsidRPr="00252D9F">
          <w:rPr>
            <w:rFonts w:ascii="Times New Roman" w:hAnsi="Times New Roman"/>
            <w:b/>
            <w:sz w:val="24"/>
            <w:szCs w:val="24"/>
          </w:rPr>
          <w:t xml:space="preserve"> File Specifications</w:t>
        </w:r>
      </w:ins>
      <w:del w:id="261" w:author="ERCOT 111725" w:date="2025-11-03T14:19:00Z" w16du:dateUtc="2025-11-03T20:19:00Z">
        <w:r w:rsidR="007903A6" w:rsidRPr="006D07C6" w:rsidDel="00A83700">
          <w:rPr>
            <w:rFonts w:ascii="Times New Roman" w:hAnsi="Times New Roman"/>
            <w:sz w:val="24"/>
            <w:szCs w:val="24"/>
          </w:rPr>
          <w:delText>2.</w:delText>
        </w:r>
      </w:del>
      <w:r w:rsidR="007903A6" w:rsidRPr="006D07C6">
        <w:rPr>
          <w:rFonts w:ascii="Times New Roman" w:hAnsi="Times New Roman"/>
          <w:sz w:val="24"/>
          <w:szCs w:val="24"/>
        </w:rPr>
        <w:tab/>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A83700" w:rsidRPr="00166135" w14:paraId="45457F27" w14:textId="77777777" w:rsidTr="00011B06">
        <w:trPr>
          <w:trHeight w:val="414"/>
          <w:jc w:val="center"/>
          <w:ins w:id="262" w:author="ERCOT 111725" w:date="2025-11-03T14:18:00Z"/>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0C77CBEB" w14:textId="77777777" w:rsidR="00A83700" w:rsidRPr="00AB646E" w:rsidRDefault="00A83700" w:rsidP="00011B06">
            <w:pPr>
              <w:spacing w:after="0" w:line="240" w:lineRule="auto"/>
              <w:jc w:val="center"/>
              <w:rPr>
                <w:ins w:id="263" w:author="ERCOT 111725" w:date="2025-11-03T14:18:00Z" w16du:dateUtc="2025-11-03T20:18:00Z"/>
                <w:rFonts w:ascii="Arial" w:eastAsia="Times New Roman" w:hAnsi="Arial"/>
                <w:sz w:val="20"/>
                <w:szCs w:val="20"/>
              </w:rPr>
            </w:pPr>
            <w:ins w:id="264" w:author="ERCOT 111725" w:date="2025-11-03T14:18:00Z" w16du:dateUtc="2025-11-03T20:18:00Z">
              <w:r w:rsidRPr="00AB646E">
                <w:rPr>
                  <w:rFonts w:ascii="Arial" w:eastAsia="Times New Roman" w:hAnsi="Arial" w:cs="Arial"/>
                  <w:b/>
                  <w:sz w:val="20"/>
                  <w:szCs w:val="20"/>
                </w:rPr>
                <w:t>Data Element</w:t>
              </w:r>
            </w:ins>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6AD6A8A5" w14:textId="77777777" w:rsidR="00A83700" w:rsidRPr="00AB646E" w:rsidRDefault="00A83700" w:rsidP="00011B06">
            <w:pPr>
              <w:spacing w:after="0" w:line="240" w:lineRule="auto"/>
              <w:jc w:val="center"/>
              <w:rPr>
                <w:ins w:id="265" w:author="ERCOT 111725" w:date="2025-11-03T14:18:00Z" w16du:dateUtc="2025-11-03T20:18:00Z"/>
                <w:rFonts w:ascii="Arial" w:eastAsia="Times New Roman" w:hAnsi="Arial" w:cs="Arial"/>
                <w:sz w:val="20"/>
                <w:szCs w:val="20"/>
              </w:rPr>
            </w:pPr>
            <w:ins w:id="266" w:author="ERCOT 111725" w:date="2025-11-03T14:18:00Z" w16du:dateUtc="2025-11-03T20:18:00Z">
              <w:r w:rsidRPr="00AB646E">
                <w:rPr>
                  <w:rFonts w:ascii="Arial" w:eastAsia="Times New Roman" w:hAnsi="Arial" w:cs="Arial"/>
                  <w:b/>
                  <w:sz w:val="20"/>
                  <w:szCs w:val="20"/>
                </w:rPr>
                <w:t>Comments</w:t>
              </w:r>
            </w:ins>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4810BD93" w14:textId="77777777" w:rsidR="00A83700" w:rsidRPr="00AB646E" w:rsidRDefault="00A83700" w:rsidP="00011B06">
            <w:pPr>
              <w:spacing w:after="0" w:line="240" w:lineRule="auto"/>
              <w:jc w:val="center"/>
              <w:rPr>
                <w:ins w:id="267" w:author="ERCOT 111725" w:date="2025-11-03T14:18:00Z" w16du:dateUtc="2025-11-03T20:18:00Z"/>
                <w:rFonts w:ascii="Arial" w:eastAsia="Times New Roman" w:hAnsi="Arial" w:cs="Arial"/>
                <w:sz w:val="20"/>
                <w:szCs w:val="20"/>
              </w:rPr>
            </w:pPr>
            <w:ins w:id="268" w:author="ERCOT 111725" w:date="2025-11-03T14:18:00Z" w16du:dateUtc="2025-11-03T20:18:00Z">
              <w:r w:rsidRPr="00AB646E">
                <w:rPr>
                  <w:rFonts w:ascii="Arial" w:eastAsia="Times New Roman" w:hAnsi="Arial" w:cs="Arial"/>
                  <w:b/>
                  <w:sz w:val="20"/>
                  <w:szCs w:val="20"/>
                </w:rPr>
                <w:t>Format</w:t>
              </w:r>
            </w:ins>
          </w:p>
        </w:tc>
      </w:tr>
      <w:tr w:rsidR="009F14A6" w:rsidRPr="00166135" w14:paraId="0A7C9AB5" w14:textId="77777777" w:rsidTr="00011B06">
        <w:trPr>
          <w:trHeight w:val="414"/>
          <w:jc w:val="center"/>
          <w:ins w:id="269" w:author="ERCOT 111725" w:date="2025-11-03T14:18:00Z"/>
        </w:trPr>
        <w:tc>
          <w:tcPr>
            <w:tcW w:w="2062" w:type="dxa"/>
            <w:tcBorders>
              <w:top w:val="single" w:sz="6" w:space="0" w:color="auto"/>
              <w:left w:val="single" w:sz="6" w:space="0" w:color="auto"/>
              <w:bottom w:val="single" w:sz="6" w:space="0" w:color="auto"/>
              <w:right w:val="single" w:sz="6" w:space="0" w:color="auto"/>
            </w:tcBorders>
            <w:vAlign w:val="center"/>
            <w:hideMark/>
          </w:tcPr>
          <w:p w14:paraId="162BD157" w14:textId="42AD2EF5" w:rsidR="009F14A6" w:rsidRPr="00AB646E" w:rsidRDefault="009F14A6" w:rsidP="009F14A6">
            <w:pPr>
              <w:spacing w:after="0" w:line="240" w:lineRule="auto"/>
              <w:jc w:val="center"/>
              <w:rPr>
                <w:ins w:id="270" w:author="ERCOT 111725" w:date="2025-11-03T14:18:00Z" w16du:dateUtc="2025-11-03T20:18:00Z"/>
                <w:rFonts w:ascii="Arial" w:eastAsia="Times New Roman" w:hAnsi="Arial"/>
                <w:sz w:val="20"/>
                <w:szCs w:val="20"/>
              </w:rPr>
            </w:pPr>
            <w:ins w:id="271" w:author="ERCOT 111725" w:date="2025-11-03T14:21:00Z" w16du:dateUtc="2025-11-03T20:21:00Z">
              <w:r>
                <w:rPr>
                  <w:rFonts w:ascii="Arial" w:eastAsia="Times New Roman" w:hAnsi="Arial" w:cs="Arial"/>
                  <w:sz w:val="20"/>
                  <w:szCs w:val="20"/>
                </w:rPr>
                <w:t>Category Code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77321EE7" w14:textId="77777777" w:rsidR="009F14A6" w:rsidRPr="00BD23C1" w:rsidRDefault="009F14A6" w:rsidP="009F14A6">
            <w:pPr>
              <w:spacing w:after="0" w:line="240" w:lineRule="auto"/>
              <w:jc w:val="center"/>
              <w:rPr>
                <w:ins w:id="272" w:author="ERCOT 111725" w:date="2025-11-03T14:30:00Z" w16du:dateUtc="2025-11-03T20:30:00Z"/>
                <w:rFonts w:ascii="Arial" w:eastAsia="Times New Roman" w:hAnsi="Arial" w:cs="Arial"/>
                <w:sz w:val="20"/>
                <w:szCs w:val="20"/>
              </w:rPr>
            </w:pPr>
            <w:ins w:id="273" w:author="ERCOT 111725" w:date="2025-11-03T14:30:00Z" w16du:dateUtc="2025-11-03T20:30:00Z">
              <w:r w:rsidRPr="00BD23C1">
                <w:rPr>
                  <w:rFonts w:ascii="Arial" w:eastAsia="Times New Roman" w:hAnsi="Arial" w:cs="Arial"/>
                  <w:sz w:val="20"/>
                  <w:szCs w:val="20"/>
                </w:rPr>
                <w:t>Category of Demand response product in which the ESI ID is participating.</w:t>
              </w:r>
            </w:ins>
          </w:p>
          <w:p w14:paraId="2A0AA5BD" w14:textId="58D870CA" w:rsidR="009F14A6" w:rsidRPr="00AB646E" w:rsidRDefault="009F14A6" w:rsidP="009F14A6">
            <w:pPr>
              <w:spacing w:after="0" w:line="240" w:lineRule="auto"/>
              <w:jc w:val="center"/>
              <w:rPr>
                <w:ins w:id="274" w:author="ERCOT 111725" w:date="2025-11-03T14:18:00Z" w16du:dateUtc="2025-11-03T20:18:00Z"/>
                <w:rFonts w:ascii="Arial" w:eastAsia="Times New Roman" w:hAnsi="Arial" w:cs="Arial"/>
                <w:sz w:val="20"/>
                <w:szCs w:val="20"/>
              </w:rPr>
            </w:pPr>
            <w:ins w:id="275" w:author="ERCOT 111725" w:date="2025-11-03T14:30:00Z" w16du:dateUtc="2025-11-03T20:30:00Z">
              <w:r w:rsidRPr="00BD23C1">
                <w:rPr>
                  <w:rFonts w:ascii="Arial" w:eastAsia="Times New Roman" w:hAnsi="Arial" w:cs="Arial"/>
                  <w:sz w:val="20"/>
                  <w:szCs w:val="20"/>
                </w:rPr>
                <w:t>(The acceptable codes shown below)</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758500CC" w14:textId="46DEA8FC" w:rsidR="009F14A6" w:rsidRPr="00AB646E" w:rsidRDefault="009F14A6" w:rsidP="009F14A6">
            <w:pPr>
              <w:spacing w:after="0" w:line="240" w:lineRule="auto"/>
              <w:jc w:val="center"/>
              <w:rPr>
                <w:ins w:id="276" w:author="ERCOT 111725" w:date="2025-11-03T14:18:00Z" w16du:dateUtc="2025-11-03T20:18:00Z"/>
                <w:rFonts w:ascii="Arial" w:eastAsia="Times New Roman" w:hAnsi="Arial" w:cs="Arial"/>
                <w:sz w:val="20"/>
                <w:szCs w:val="20"/>
              </w:rPr>
            </w:pPr>
            <w:ins w:id="277" w:author="ERCOT 111725" w:date="2025-11-03T14:30:00Z" w16du:dateUtc="2025-11-03T20:30:00Z">
              <w:r w:rsidRPr="00BD23C1">
                <w:rPr>
                  <w:rFonts w:ascii="Arial" w:eastAsia="Times New Roman" w:hAnsi="Arial" w:cs="Arial"/>
                  <w:sz w:val="20"/>
                  <w:szCs w:val="20"/>
                </w:rPr>
                <w:t>Alpha numeric (</w:t>
              </w:r>
            </w:ins>
            <w:ins w:id="278" w:author="ERCOT 111725" w:date="2025-11-03T14:32:00Z" w16du:dateUtc="2025-11-03T20:32:00Z">
              <w:r w:rsidR="00CB07D2">
                <w:rPr>
                  <w:rFonts w:ascii="Arial" w:eastAsia="Times New Roman" w:hAnsi="Arial" w:cs="Arial"/>
                  <w:sz w:val="20"/>
                  <w:szCs w:val="20"/>
                </w:rPr>
                <w:t>4</w:t>
              </w:r>
            </w:ins>
            <w:ins w:id="279" w:author="ERCOT 111725" w:date="2025-11-03T14:30:00Z" w16du:dateUtc="2025-11-03T20:30:00Z">
              <w:r w:rsidRPr="00BD23C1">
                <w:rPr>
                  <w:rFonts w:ascii="Arial" w:eastAsia="Times New Roman" w:hAnsi="Arial" w:cs="Arial"/>
                  <w:sz w:val="20"/>
                  <w:szCs w:val="20"/>
                </w:rPr>
                <w:t>)</w:t>
              </w:r>
            </w:ins>
          </w:p>
        </w:tc>
      </w:tr>
      <w:tr w:rsidR="009F14A6" w:rsidRPr="00166135" w14:paraId="2A907B8B" w14:textId="77777777" w:rsidTr="00011B06">
        <w:trPr>
          <w:trHeight w:val="422"/>
          <w:jc w:val="center"/>
          <w:ins w:id="280" w:author="ERCOT 111725" w:date="2025-11-03T14:18:00Z"/>
        </w:trPr>
        <w:tc>
          <w:tcPr>
            <w:tcW w:w="2062" w:type="dxa"/>
            <w:tcBorders>
              <w:top w:val="single" w:sz="6" w:space="0" w:color="auto"/>
              <w:left w:val="single" w:sz="6" w:space="0" w:color="auto"/>
              <w:bottom w:val="single" w:sz="6" w:space="0" w:color="auto"/>
              <w:right w:val="single" w:sz="6" w:space="0" w:color="auto"/>
            </w:tcBorders>
            <w:vAlign w:val="center"/>
            <w:hideMark/>
          </w:tcPr>
          <w:p w14:paraId="6947CA53" w14:textId="197324CE" w:rsidR="009F14A6" w:rsidRPr="00AB646E" w:rsidRDefault="009F14A6" w:rsidP="009F14A6">
            <w:pPr>
              <w:spacing w:after="0" w:line="240" w:lineRule="auto"/>
              <w:jc w:val="center"/>
              <w:rPr>
                <w:ins w:id="281" w:author="ERCOT 111725" w:date="2025-11-03T14:18:00Z" w16du:dateUtc="2025-11-03T20:18:00Z"/>
                <w:rFonts w:ascii="Arial" w:eastAsia="Times New Roman" w:hAnsi="Arial" w:cs="Arial"/>
                <w:sz w:val="20"/>
                <w:szCs w:val="20"/>
              </w:rPr>
            </w:pPr>
            <w:ins w:id="282" w:author="ERCOT 111725" w:date="2025-11-03T14:22:00Z" w16du:dateUtc="2025-11-03T20:22:00Z">
              <w:r w:rsidRPr="00F66F52">
                <w:rPr>
                  <w:rFonts w:ascii="Arial" w:eastAsia="Times New Roman" w:hAnsi="Arial" w:cs="Arial"/>
                  <w:sz w:val="20"/>
                  <w:szCs w:val="20"/>
                </w:rPr>
                <w:t xml:space="preserve">Residential </w:t>
              </w:r>
            </w:ins>
            <w:ins w:id="283" w:author="ERCOT 111725" w:date="2025-11-03T14:25:00Z" w16du:dateUtc="2025-11-03T20:25:00Z">
              <w:r>
                <w:rPr>
                  <w:rFonts w:ascii="Arial" w:eastAsia="Times New Roman" w:hAnsi="Arial" w:cs="Arial"/>
                  <w:sz w:val="20"/>
                  <w:szCs w:val="20"/>
                </w:rPr>
                <w:t>Customer</w:t>
              </w:r>
            </w:ins>
            <w:ins w:id="284" w:author="ERCOT 111725" w:date="2025-11-03T14:22:00Z" w16du:dateUtc="2025-11-03T20:22:00Z">
              <w:r w:rsidRPr="00F66F52">
                <w:rPr>
                  <w:rFonts w:ascii="Arial" w:eastAsia="Times New Roman" w:hAnsi="Arial" w:cs="Arial"/>
                  <w:sz w:val="20"/>
                  <w:szCs w:val="20"/>
                </w:rPr>
                <w:t>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0229B151" w14:textId="496380BA" w:rsidR="009F14A6" w:rsidRPr="00AB646E" w:rsidRDefault="009F14A6" w:rsidP="009F14A6">
            <w:pPr>
              <w:spacing w:after="0" w:line="240" w:lineRule="auto"/>
              <w:jc w:val="center"/>
              <w:rPr>
                <w:ins w:id="285" w:author="ERCOT 111725" w:date="2025-11-03T14:18:00Z" w16du:dateUtc="2025-11-03T20:18:00Z"/>
                <w:rFonts w:ascii="Arial" w:eastAsia="Times New Roman" w:hAnsi="Arial" w:cs="Arial"/>
                <w:sz w:val="20"/>
                <w:szCs w:val="20"/>
              </w:rPr>
            </w:pPr>
            <w:ins w:id="286" w:author="ERCOT 111725" w:date="2025-11-03T14:22:00Z" w16du:dateUtc="2025-11-03T20:22:00Z">
              <w:r w:rsidRPr="00F66F52">
                <w:rPr>
                  <w:rFonts w:ascii="Arial" w:eastAsia="Times New Roman" w:hAnsi="Arial" w:cs="Arial"/>
                  <w:sz w:val="20"/>
                  <w:szCs w:val="20"/>
                </w:rPr>
                <w:t xml:space="preserve">The total number of </w:t>
              </w:r>
            </w:ins>
            <w:ins w:id="287" w:author="ERCOT 111725" w:date="2025-11-03T14:25:00Z" w16du:dateUtc="2025-11-03T20:25:00Z">
              <w:r>
                <w:rPr>
                  <w:rFonts w:ascii="Arial" w:eastAsia="Times New Roman" w:hAnsi="Arial" w:cs="Arial"/>
                  <w:sz w:val="20"/>
                  <w:szCs w:val="20"/>
                </w:rPr>
                <w:t>R</w:t>
              </w:r>
            </w:ins>
            <w:ins w:id="288" w:author="ERCOT 111725" w:date="2025-11-03T14:22:00Z" w16du:dateUtc="2025-11-03T20:22:00Z">
              <w:r w:rsidRPr="00F66F52">
                <w:rPr>
                  <w:rFonts w:ascii="Arial" w:eastAsia="Times New Roman" w:hAnsi="Arial" w:cs="Arial"/>
                  <w:sz w:val="20"/>
                  <w:szCs w:val="20"/>
                </w:rPr>
                <w:t xml:space="preserve">esidential </w:t>
              </w:r>
            </w:ins>
            <w:ins w:id="289" w:author="ERCOT 111725" w:date="2025-11-03T14:23:00Z" w16du:dateUtc="2025-11-03T20:23:00Z">
              <w:r>
                <w:rPr>
                  <w:rFonts w:ascii="Arial" w:eastAsia="Times New Roman" w:hAnsi="Arial" w:cs="Arial"/>
                  <w:sz w:val="20"/>
                  <w:szCs w:val="20"/>
                </w:rPr>
                <w:t>Customers participating as of the snapshot date</w:t>
              </w:r>
            </w:ins>
            <w:ins w:id="290" w:author="ERCOT 111725" w:date="2025-11-03T14:22:00Z" w16du:dateUtc="2025-11-03T20:22:00Z">
              <w:r w:rsidRPr="00F66F52">
                <w:rPr>
                  <w:rFonts w:ascii="Arial" w:eastAsia="Times New Roman" w:hAnsi="Arial" w:cs="Arial"/>
                  <w:sz w:val="20"/>
                  <w:szCs w:val="20"/>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148417C4" w14:textId="71530A5C" w:rsidR="009F14A6" w:rsidRPr="00AB646E" w:rsidRDefault="009F14A6" w:rsidP="009F14A6">
            <w:pPr>
              <w:spacing w:after="0" w:line="240" w:lineRule="auto"/>
              <w:jc w:val="center"/>
              <w:rPr>
                <w:ins w:id="291" w:author="ERCOT 111725" w:date="2025-11-03T14:18:00Z" w16du:dateUtc="2025-11-03T20:18:00Z"/>
                <w:rFonts w:ascii="Arial" w:eastAsia="Times New Roman" w:hAnsi="Arial" w:cs="Arial"/>
                <w:sz w:val="20"/>
                <w:szCs w:val="20"/>
              </w:rPr>
            </w:pPr>
            <w:ins w:id="292" w:author="ERCOT 111725" w:date="2025-11-03T14:22:00Z" w16du:dateUtc="2025-11-03T20:22:00Z">
              <w:r w:rsidRPr="00F66F52">
                <w:rPr>
                  <w:rFonts w:ascii="Arial" w:eastAsia="Times New Roman" w:hAnsi="Arial" w:cs="Arial"/>
                  <w:sz w:val="20"/>
                  <w:szCs w:val="20"/>
                </w:rPr>
                <w:t xml:space="preserve">Numeric (8) </w:t>
              </w:r>
            </w:ins>
          </w:p>
        </w:tc>
      </w:tr>
      <w:tr w:rsidR="009F14A6" w:rsidRPr="00166135" w14:paraId="54A9E710" w14:textId="77777777" w:rsidTr="00011B06">
        <w:trPr>
          <w:trHeight w:val="414"/>
          <w:jc w:val="center"/>
          <w:ins w:id="293" w:author="ERCOT 111725" w:date="2025-11-03T14:18:00Z"/>
        </w:trPr>
        <w:tc>
          <w:tcPr>
            <w:tcW w:w="2062" w:type="dxa"/>
            <w:tcBorders>
              <w:top w:val="single" w:sz="6" w:space="0" w:color="auto"/>
              <w:left w:val="single" w:sz="6" w:space="0" w:color="auto"/>
              <w:bottom w:val="single" w:sz="6" w:space="0" w:color="auto"/>
              <w:right w:val="single" w:sz="6" w:space="0" w:color="auto"/>
            </w:tcBorders>
            <w:vAlign w:val="center"/>
            <w:hideMark/>
          </w:tcPr>
          <w:p w14:paraId="03E05CF7" w14:textId="39A2514B" w:rsidR="009F14A6" w:rsidRPr="00AB646E" w:rsidRDefault="009F14A6" w:rsidP="009F14A6">
            <w:pPr>
              <w:spacing w:after="0" w:line="240" w:lineRule="auto"/>
              <w:jc w:val="center"/>
              <w:rPr>
                <w:ins w:id="294" w:author="ERCOT 111725" w:date="2025-11-03T14:18:00Z" w16du:dateUtc="2025-11-03T20:18:00Z"/>
                <w:rFonts w:ascii="Arial" w:eastAsia="Times New Roman" w:hAnsi="Arial" w:cs="Arial"/>
                <w:sz w:val="20"/>
                <w:szCs w:val="20"/>
              </w:rPr>
            </w:pPr>
            <w:ins w:id="295" w:author="ERCOT 111725" w:date="2025-11-03T14:22:00Z" w16du:dateUtc="2025-11-03T20:22:00Z">
              <w:r w:rsidRPr="00F66F52">
                <w:rPr>
                  <w:rFonts w:ascii="Arial" w:eastAsia="Times New Roman" w:hAnsi="Arial" w:cs="Arial"/>
                  <w:sz w:val="20"/>
                  <w:szCs w:val="20"/>
                </w:rPr>
                <w:t xml:space="preserve">Non-Residential </w:t>
              </w:r>
            </w:ins>
            <w:ins w:id="296" w:author="ERCOT 111725" w:date="2025-11-03T14:25:00Z" w16du:dateUtc="2025-11-03T20:25:00Z">
              <w:r>
                <w:rPr>
                  <w:rFonts w:ascii="Arial" w:eastAsia="Times New Roman" w:hAnsi="Arial" w:cs="Arial"/>
                  <w:sz w:val="20"/>
                  <w:szCs w:val="20"/>
                </w:rPr>
                <w:t>Customer</w:t>
              </w:r>
            </w:ins>
            <w:ins w:id="297" w:author="ERCOT 111725" w:date="2025-11-03T14:22:00Z" w16du:dateUtc="2025-11-03T20:22:00Z">
              <w:r w:rsidRPr="00F66F52">
                <w:rPr>
                  <w:rFonts w:ascii="Arial" w:eastAsia="Times New Roman" w:hAnsi="Arial" w:cs="Arial"/>
                  <w:sz w:val="20"/>
                  <w:szCs w:val="20"/>
                </w:rPr>
                <w:t>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515B1E8F" w14:textId="3ABF66A3" w:rsidR="009F14A6" w:rsidRPr="00AB646E" w:rsidRDefault="009F14A6" w:rsidP="009F14A6">
            <w:pPr>
              <w:spacing w:after="0" w:line="240" w:lineRule="auto"/>
              <w:jc w:val="center"/>
              <w:rPr>
                <w:ins w:id="298" w:author="ERCOT 111725" w:date="2025-11-03T14:18:00Z" w16du:dateUtc="2025-11-03T20:18:00Z"/>
                <w:rFonts w:ascii="Arial" w:eastAsia="Times New Roman" w:hAnsi="Arial" w:cs="Arial"/>
                <w:sz w:val="20"/>
                <w:szCs w:val="20"/>
              </w:rPr>
            </w:pPr>
            <w:ins w:id="299" w:author="ERCOT 111725" w:date="2025-11-03T14:23:00Z" w16du:dateUtc="2025-11-03T20:23:00Z">
              <w:r w:rsidRPr="00F66F52">
                <w:rPr>
                  <w:rFonts w:ascii="Arial" w:eastAsia="Times New Roman" w:hAnsi="Arial" w:cs="Arial"/>
                  <w:sz w:val="20"/>
                  <w:szCs w:val="20"/>
                </w:rPr>
                <w:t xml:space="preserve">The total number of </w:t>
              </w:r>
            </w:ins>
            <w:ins w:id="300" w:author="ERCOT 111725" w:date="2025-11-03T14:25:00Z" w16du:dateUtc="2025-11-03T20:25:00Z">
              <w:r>
                <w:rPr>
                  <w:rFonts w:ascii="Arial" w:eastAsia="Times New Roman" w:hAnsi="Arial" w:cs="Arial"/>
                  <w:sz w:val="20"/>
                  <w:szCs w:val="20"/>
                </w:rPr>
                <w:t>N</w:t>
              </w:r>
            </w:ins>
            <w:ins w:id="301" w:author="ERCOT 111725" w:date="2025-11-03T14:24:00Z" w16du:dateUtc="2025-11-03T20:24:00Z">
              <w:r>
                <w:rPr>
                  <w:rFonts w:ascii="Arial" w:eastAsia="Times New Roman" w:hAnsi="Arial" w:cs="Arial"/>
                  <w:sz w:val="20"/>
                  <w:szCs w:val="20"/>
                </w:rPr>
                <w:t>on-</w:t>
              </w:r>
            </w:ins>
            <w:ins w:id="302" w:author="ERCOT 111725" w:date="2025-11-03T14:25:00Z" w16du:dateUtc="2025-11-03T20:25:00Z">
              <w:r>
                <w:rPr>
                  <w:rFonts w:ascii="Arial" w:eastAsia="Times New Roman" w:hAnsi="Arial" w:cs="Arial"/>
                  <w:sz w:val="20"/>
                  <w:szCs w:val="20"/>
                </w:rPr>
                <w:t>R</w:t>
              </w:r>
            </w:ins>
            <w:ins w:id="303" w:author="ERCOT 111725" w:date="2025-11-03T14:23:00Z" w16du:dateUtc="2025-11-03T20:23:00Z">
              <w:r w:rsidRPr="00F66F52">
                <w:rPr>
                  <w:rFonts w:ascii="Arial" w:eastAsia="Times New Roman" w:hAnsi="Arial" w:cs="Arial"/>
                  <w:sz w:val="20"/>
                  <w:szCs w:val="20"/>
                </w:rPr>
                <w:t xml:space="preserve">esidential </w:t>
              </w:r>
              <w:r>
                <w:rPr>
                  <w:rFonts w:ascii="Arial" w:eastAsia="Times New Roman" w:hAnsi="Arial" w:cs="Arial"/>
                  <w:sz w:val="20"/>
                  <w:szCs w:val="20"/>
                </w:rPr>
                <w:t>Customers participating as of the snapshot date</w:t>
              </w:r>
              <w:r w:rsidRPr="00F66F52">
                <w:rPr>
                  <w:rFonts w:ascii="Arial" w:eastAsia="Times New Roman" w:hAnsi="Arial" w:cs="Arial"/>
                  <w:sz w:val="20"/>
                  <w:szCs w:val="20"/>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17DEAD45" w14:textId="692C17B0" w:rsidR="009F14A6" w:rsidRPr="00AB646E" w:rsidRDefault="009F14A6" w:rsidP="009F14A6">
            <w:pPr>
              <w:spacing w:after="0" w:line="240" w:lineRule="auto"/>
              <w:jc w:val="center"/>
              <w:rPr>
                <w:ins w:id="304" w:author="ERCOT 111725" w:date="2025-11-03T14:18:00Z" w16du:dateUtc="2025-11-03T20:18:00Z"/>
                <w:rFonts w:ascii="Arial" w:eastAsia="Times New Roman" w:hAnsi="Arial" w:cs="Arial"/>
                <w:sz w:val="20"/>
                <w:szCs w:val="20"/>
              </w:rPr>
            </w:pPr>
            <w:ins w:id="305" w:author="ERCOT 111725" w:date="2025-11-03T14:22:00Z" w16du:dateUtc="2025-11-03T20:22:00Z">
              <w:r w:rsidRPr="00F66F52">
                <w:rPr>
                  <w:rFonts w:ascii="Arial" w:eastAsia="Times New Roman" w:hAnsi="Arial" w:cs="Arial"/>
                  <w:sz w:val="20"/>
                  <w:szCs w:val="20"/>
                </w:rPr>
                <w:t>Numeric (8)</w:t>
              </w:r>
            </w:ins>
          </w:p>
        </w:tc>
      </w:tr>
      <w:tr w:rsidR="009F14A6" w:rsidRPr="00166135" w14:paraId="0FFB8A99" w14:textId="77777777" w:rsidTr="00011B06">
        <w:trPr>
          <w:trHeight w:val="422"/>
          <w:jc w:val="center"/>
          <w:ins w:id="306" w:author="ERCOT 111725" w:date="2025-11-03T14:18:00Z"/>
        </w:trPr>
        <w:tc>
          <w:tcPr>
            <w:tcW w:w="2062" w:type="dxa"/>
            <w:tcBorders>
              <w:top w:val="single" w:sz="6" w:space="0" w:color="auto"/>
              <w:left w:val="single" w:sz="6" w:space="0" w:color="auto"/>
              <w:bottom w:val="single" w:sz="6" w:space="0" w:color="auto"/>
              <w:right w:val="single" w:sz="6" w:space="0" w:color="auto"/>
            </w:tcBorders>
            <w:vAlign w:val="center"/>
            <w:hideMark/>
          </w:tcPr>
          <w:p w14:paraId="15123718" w14:textId="0BFDC765" w:rsidR="009F14A6" w:rsidRPr="00AB646E" w:rsidRDefault="009F14A6" w:rsidP="009F14A6">
            <w:pPr>
              <w:spacing w:after="0" w:line="240" w:lineRule="auto"/>
              <w:jc w:val="center"/>
              <w:rPr>
                <w:ins w:id="307" w:author="ERCOT 111725" w:date="2025-11-03T14:18:00Z" w16du:dateUtc="2025-11-03T20:18:00Z"/>
                <w:rFonts w:ascii="Arial" w:eastAsia="Times New Roman" w:hAnsi="Arial" w:cs="Arial"/>
                <w:sz w:val="20"/>
                <w:szCs w:val="20"/>
              </w:rPr>
            </w:pPr>
            <w:ins w:id="308" w:author="ERCOT 111725" w:date="2025-11-03T14:22:00Z" w16du:dateUtc="2025-11-03T20:22:00Z">
              <w:r w:rsidRPr="00F66F52">
                <w:rPr>
                  <w:rFonts w:ascii="Arial" w:eastAsia="Times New Roman" w:hAnsi="Arial" w:cs="Arial"/>
                  <w:sz w:val="20"/>
                  <w:szCs w:val="20"/>
                </w:rPr>
                <w:t xml:space="preserve">Residential </w:t>
              </w:r>
            </w:ins>
            <w:ins w:id="309" w:author="ERCOT 111725" w:date="2025-11-03T14:26:00Z" w16du:dateUtc="2025-11-03T20:26:00Z">
              <w:r>
                <w:rPr>
                  <w:rFonts w:ascii="Arial" w:eastAsia="Times New Roman" w:hAnsi="Arial" w:cs="Arial"/>
                  <w:sz w:val="20"/>
                  <w:szCs w:val="20"/>
                </w:rPr>
                <w:t>Customers Other Programs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76D844DE" w14:textId="7A467682" w:rsidR="009F14A6" w:rsidRPr="00AB646E" w:rsidRDefault="009F14A6" w:rsidP="009F14A6">
            <w:pPr>
              <w:spacing w:after="0" w:line="240" w:lineRule="auto"/>
              <w:jc w:val="center"/>
              <w:rPr>
                <w:ins w:id="310" w:author="ERCOT 111725" w:date="2025-11-03T14:18:00Z" w16du:dateUtc="2025-11-03T20:18:00Z"/>
                <w:rFonts w:ascii="Arial" w:eastAsia="Times New Roman" w:hAnsi="Arial" w:cs="Arial"/>
                <w:sz w:val="20"/>
                <w:szCs w:val="20"/>
              </w:rPr>
            </w:pPr>
            <w:ins w:id="311" w:author="ERCOT 111725" w:date="2025-11-03T14:22:00Z" w16du:dateUtc="2025-11-03T20:22:00Z">
              <w:r w:rsidRPr="00F66F52">
                <w:rPr>
                  <w:rFonts w:ascii="Arial" w:eastAsia="Times New Roman" w:hAnsi="Arial" w:cs="Arial"/>
                  <w:sz w:val="20"/>
                  <w:szCs w:val="20"/>
                </w:rPr>
                <w:t xml:space="preserve">The total number of </w:t>
              </w:r>
            </w:ins>
            <w:ins w:id="312" w:author="ERCOT 111725" w:date="2025-11-03T14:28:00Z" w16du:dateUtc="2025-11-03T20:28:00Z">
              <w:r>
                <w:rPr>
                  <w:rFonts w:ascii="Arial" w:eastAsia="Times New Roman" w:hAnsi="Arial" w:cs="Arial"/>
                  <w:sz w:val="20"/>
                  <w:szCs w:val="20"/>
                </w:rPr>
                <w:t>R</w:t>
              </w:r>
              <w:r w:rsidRPr="00F66F52">
                <w:rPr>
                  <w:rFonts w:ascii="Arial" w:eastAsia="Times New Roman" w:hAnsi="Arial" w:cs="Arial"/>
                  <w:sz w:val="20"/>
                  <w:szCs w:val="20"/>
                </w:rPr>
                <w:t xml:space="preserve">esidential </w:t>
              </w:r>
              <w:r>
                <w:rPr>
                  <w:rFonts w:ascii="Arial" w:eastAsia="Times New Roman" w:hAnsi="Arial" w:cs="Arial"/>
                  <w:sz w:val="20"/>
                  <w:szCs w:val="20"/>
                </w:rPr>
                <w:t>Customers participating on a different program</w:t>
              </w:r>
            </w:ins>
            <w:ins w:id="313" w:author="ERCOT 111725" w:date="2025-11-03T14:22:00Z" w16du:dateUtc="2025-11-03T20:22:00Z">
              <w:r w:rsidRPr="00F66F52">
                <w:rPr>
                  <w:rFonts w:ascii="Arial" w:eastAsia="Times New Roman" w:hAnsi="Arial" w:cs="Arial"/>
                  <w:sz w:val="20"/>
                  <w:szCs w:val="20"/>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61D6FED8" w14:textId="18AA37B5" w:rsidR="009F14A6" w:rsidRPr="00AB646E" w:rsidRDefault="009F14A6" w:rsidP="009F14A6">
            <w:pPr>
              <w:spacing w:after="0" w:line="240" w:lineRule="auto"/>
              <w:jc w:val="center"/>
              <w:rPr>
                <w:ins w:id="314" w:author="ERCOT 111725" w:date="2025-11-03T14:18:00Z" w16du:dateUtc="2025-11-03T20:18:00Z"/>
                <w:rFonts w:ascii="Arial" w:eastAsia="Times New Roman" w:hAnsi="Arial" w:cs="Arial"/>
                <w:sz w:val="20"/>
                <w:szCs w:val="20"/>
              </w:rPr>
            </w:pPr>
            <w:ins w:id="315" w:author="ERCOT 111725" w:date="2025-11-03T14:22:00Z" w16du:dateUtc="2025-11-03T20:22:00Z">
              <w:r w:rsidRPr="00F66F52">
                <w:rPr>
                  <w:rFonts w:ascii="Arial" w:eastAsia="Times New Roman" w:hAnsi="Arial" w:cs="Arial"/>
                  <w:sz w:val="20"/>
                  <w:szCs w:val="20"/>
                </w:rPr>
                <w:t xml:space="preserve">Numeric (8) </w:t>
              </w:r>
            </w:ins>
          </w:p>
        </w:tc>
      </w:tr>
      <w:tr w:rsidR="00A83700" w:rsidRPr="00166135" w14:paraId="74E22EB5" w14:textId="77777777" w:rsidTr="00011B06">
        <w:trPr>
          <w:trHeight w:val="422"/>
          <w:jc w:val="center"/>
          <w:ins w:id="316" w:author="ERCOT 111725" w:date="2025-11-03T14:18:00Z"/>
        </w:trPr>
        <w:tc>
          <w:tcPr>
            <w:tcW w:w="2062" w:type="dxa"/>
            <w:tcBorders>
              <w:top w:val="single" w:sz="6" w:space="0" w:color="auto"/>
              <w:left w:val="single" w:sz="6" w:space="0" w:color="auto"/>
              <w:bottom w:val="single" w:sz="6" w:space="0" w:color="auto"/>
              <w:right w:val="single" w:sz="6" w:space="0" w:color="auto"/>
            </w:tcBorders>
            <w:vAlign w:val="center"/>
            <w:hideMark/>
          </w:tcPr>
          <w:p w14:paraId="4000D929" w14:textId="60E9A668" w:rsidR="00A83700" w:rsidRPr="00AB646E" w:rsidRDefault="009F14A6" w:rsidP="00011B06">
            <w:pPr>
              <w:spacing w:after="0" w:line="240" w:lineRule="auto"/>
              <w:jc w:val="center"/>
              <w:rPr>
                <w:ins w:id="317" w:author="ERCOT 111725" w:date="2025-11-03T14:18:00Z" w16du:dateUtc="2025-11-03T20:18:00Z"/>
                <w:rFonts w:ascii="Arial" w:eastAsia="Times New Roman" w:hAnsi="Arial" w:cs="Arial"/>
                <w:sz w:val="20"/>
                <w:szCs w:val="20"/>
              </w:rPr>
            </w:pPr>
            <w:ins w:id="318" w:author="ERCOT 111725" w:date="2025-11-03T14:29:00Z" w16du:dateUtc="2025-11-03T20:29:00Z">
              <w:r>
                <w:rPr>
                  <w:rFonts w:ascii="Arial" w:eastAsia="Times New Roman" w:hAnsi="Arial" w:cs="Arial"/>
                  <w:sz w:val="20"/>
                  <w:szCs w:val="20"/>
                </w:rPr>
                <w:t>Non-</w:t>
              </w:r>
              <w:r w:rsidRPr="00F66F52">
                <w:rPr>
                  <w:rFonts w:ascii="Arial" w:eastAsia="Times New Roman" w:hAnsi="Arial" w:cs="Arial"/>
                  <w:sz w:val="20"/>
                  <w:szCs w:val="20"/>
                </w:rPr>
                <w:t xml:space="preserve">Residential </w:t>
              </w:r>
              <w:r>
                <w:rPr>
                  <w:rFonts w:ascii="Arial" w:eastAsia="Times New Roman" w:hAnsi="Arial" w:cs="Arial"/>
                  <w:sz w:val="20"/>
                  <w:szCs w:val="20"/>
                </w:rPr>
                <w:t>Customers Other Programs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7B97E1F7" w14:textId="04923616" w:rsidR="00A83700" w:rsidRPr="00AB646E" w:rsidRDefault="009F14A6" w:rsidP="00011B06">
            <w:pPr>
              <w:spacing w:after="0" w:line="240" w:lineRule="auto"/>
              <w:jc w:val="center"/>
              <w:rPr>
                <w:ins w:id="319" w:author="ERCOT 111725" w:date="2025-11-03T14:18:00Z" w16du:dateUtc="2025-11-03T20:18:00Z"/>
                <w:rFonts w:ascii="Arial" w:eastAsia="Times New Roman" w:hAnsi="Arial" w:cs="Arial"/>
                <w:sz w:val="20"/>
                <w:szCs w:val="20"/>
              </w:rPr>
            </w:pPr>
            <w:ins w:id="320" w:author="ERCOT 111725" w:date="2025-11-03T14:29:00Z" w16du:dateUtc="2025-11-03T20:29:00Z">
              <w:r w:rsidRPr="00F66F52">
                <w:rPr>
                  <w:rFonts w:ascii="Arial" w:eastAsia="Times New Roman" w:hAnsi="Arial" w:cs="Arial"/>
                  <w:sz w:val="20"/>
                  <w:szCs w:val="20"/>
                </w:rPr>
                <w:t xml:space="preserve">The total number of </w:t>
              </w:r>
              <w:r>
                <w:rPr>
                  <w:rFonts w:ascii="Arial" w:eastAsia="Times New Roman" w:hAnsi="Arial" w:cs="Arial"/>
                  <w:sz w:val="20"/>
                  <w:szCs w:val="20"/>
                </w:rPr>
                <w:t>R</w:t>
              </w:r>
              <w:r w:rsidRPr="00F66F52">
                <w:rPr>
                  <w:rFonts w:ascii="Arial" w:eastAsia="Times New Roman" w:hAnsi="Arial" w:cs="Arial"/>
                  <w:sz w:val="20"/>
                  <w:szCs w:val="20"/>
                </w:rPr>
                <w:t xml:space="preserve">esidential </w:t>
              </w:r>
              <w:r>
                <w:rPr>
                  <w:rFonts w:ascii="Arial" w:eastAsia="Times New Roman" w:hAnsi="Arial" w:cs="Arial"/>
                  <w:sz w:val="20"/>
                  <w:szCs w:val="20"/>
                </w:rPr>
                <w:t>Customers participating on a different program</w:t>
              </w:r>
              <w:r w:rsidRPr="00F66F52">
                <w:rPr>
                  <w:rFonts w:ascii="Arial" w:eastAsia="Times New Roman" w:hAnsi="Arial" w:cs="Arial"/>
                  <w:sz w:val="20"/>
                  <w:szCs w:val="20"/>
                </w:rPr>
                <w:t>.</w:t>
              </w:r>
            </w:ins>
          </w:p>
        </w:tc>
        <w:tc>
          <w:tcPr>
            <w:tcW w:w="2664" w:type="dxa"/>
            <w:tcBorders>
              <w:top w:val="single" w:sz="6" w:space="0" w:color="auto"/>
              <w:left w:val="single" w:sz="6" w:space="0" w:color="auto"/>
              <w:bottom w:val="single" w:sz="6" w:space="0" w:color="auto"/>
              <w:right w:val="single" w:sz="6" w:space="0" w:color="auto"/>
            </w:tcBorders>
            <w:vAlign w:val="center"/>
          </w:tcPr>
          <w:p w14:paraId="0CC4CC66" w14:textId="1CC5E7AA" w:rsidR="00A83700" w:rsidRPr="00AB646E" w:rsidRDefault="009F14A6" w:rsidP="00011B06">
            <w:pPr>
              <w:spacing w:after="0" w:line="240" w:lineRule="auto"/>
              <w:jc w:val="center"/>
              <w:rPr>
                <w:ins w:id="321" w:author="ERCOT 111725" w:date="2025-11-03T14:18:00Z" w16du:dateUtc="2025-11-03T20:18:00Z"/>
                <w:rFonts w:ascii="Arial" w:eastAsia="Times New Roman" w:hAnsi="Arial" w:cs="Arial"/>
                <w:sz w:val="20"/>
                <w:szCs w:val="20"/>
              </w:rPr>
            </w:pPr>
            <w:ins w:id="322" w:author="ERCOT 111725" w:date="2025-11-03T14:29:00Z" w16du:dateUtc="2025-11-03T20:29:00Z">
              <w:r w:rsidRPr="00F66F52">
                <w:rPr>
                  <w:rFonts w:ascii="Arial" w:eastAsia="Times New Roman" w:hAnsi="Arial" w:cs="Arial"/>
                  <w:sz w:val="20"/>
                  <w:szCs w:val="20"/>
                </w:rPr>
                <w:t>Numeric (8)</w:t>
              </w:r>
            </w:ins>
          </w:p>
        </w:tc>
      </w:tr>
    </w:tbl>
    <w:p w14:paraId="43BADB77" w14:textId="77777777" w:rsidR="00CB07D2" w:rsidRDefault="00CB07D2" w:rsidP="00CB07D2">
      <w:pPr>
        <w:jc w:val="center"/>
        <w:rPr>
          <w:ins w:id="323" w:author="ERCOT 111725" w:date="2025-11-03T14:31:00Z" w16du:dateUtc="2025-11-03T20:31:00Z"/>
          <w:rFonts w:ascii="Times New Roman" w:hAnsi="Times New Roman"/>
          <w:b/>
          <w:sz w:val="24"/>
          <w:szCs w:val="24"/>
        </w:rPr>
      </w:pPr>
    </w:p>
    <w:p w14:paraId="515771BD" w14:textId="64023512" w:rsidR="00CB07D2" w:rsidRPr="00977C2C" w:rsidRDefault="00CB07D2" w:rsidP="00CB07D2">
      <w:pPr>
        <w:jc w:val="center"/>
        <w:rPr>
          <w:ins w:id="324" w:author="ERCOT 111725" w:date="2025-11-03T14:31:00Z" w16du:dateUtc="2025-11-03T20:31:00Z"/>
          <w:rFonts w:ascii="Times New Roman" w:hAnsi="Times New Roman"/>
          <w:b/>
          <w:sz w:val="24"/>
          <w:szCs w:val="24"/>
        </w:rPr>
      </w:pPr>
      <w:ins w:id="325" w:author="ERCOT 111725" w:date="2025-11-03T14:31:00Z" w16du:dateUtc="2025-11-03T20:31:00Z">
        <w:r w:rsidRPr="00977C2C">
          <w:rPr>
            <w:rFonts w:ascii="Times New Roman" w:hAnsi="Times New Roman"/>
            <w:b/>
            <w:sz w:val="24"/>
            <w:szCs w:val="24"/>
          </w:rPr>
          <w:t>Category Code Descriptions</w:t>
        </w:r>
        <w:r w:rsidRPr="00977C2C">
          <w:rPr>
            <w:rFonts w:ascii="Times New Roman" w:hAnsi="Times New Roman"/>
            <w:b/>
            <w:sz w:val="24"/>
            <w:szCs w:val="24"/>
          </w:rPr>
          <w:br/>
          <w:t>(Detailed category descriptions are provided in Appendix A</w:t>
        </w:r>
        <w:r>
          <w:rPr>
            <w:rFonts w:ascii="Times New Roman" w:hAnsi="Times New Roman"/>
            <w:b/>
            <w:sz w:val="24"/>
            <w:szCs w:val="24"/>
          </w:rPr>
          <w:t>, Category Descriptions</w:t>
        </w:r>
        <w:r w:rsidRPr="00977C2C">
          <w:rPr>
            <w:rFonts w:ascii="Times New Roman" w:hAnsi="Times New Roman"/>
            <w:b/>
            <w:sz w:val="24"/>
            <w:szCs w:val="24"/>
          </w:rPr>
          <w:t>)</w:t>
        </w:r>
        <w:r w:rsidRPr="00977C2C">
          <w:rPr>
            <w:rFonts w:ascii="Times New Roman" w:hAnsi="Times New Roman"/>
            <w:b/>
            <w:sz w:val="24"/>
            <w:szCs w:val="24"/>
          </w:rPr>
          <w:br/>
        </w:r>
      </w:ins>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CB07D2" w:rsidRPr="00166135" w14:paraId="171535D6" w14:textId="77777777" w:rsidTr="00011B06">
        <w:trPr>
          <w:cantSplit/>
          <w:trHeight w:val="288"/>
          <w:jc w:val="center"/>
          <w:ins w:id="326" w:author="ERCOT 111725" w:date="2025-11-03T14:31:00Z"/>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22B34377" w14:textId="77777777" w:rsidR="00CB07D2" w:rsidRPr="00A84E20" w:rsidRDefault="00CB07D2" w:rsidP="00011B06">
            <w:pPr>
              <w:spacing w:after="0" w:line="240" w:lineRule="auto"/>
              <w:jc w:val="center"/>
              <w:rPr>
                <w:ins w:id="327" w:author="ERCOT 111725" w:date="2025-11-03T14:31:00Z" w16du:dateUtc="2025-11-03T20:31:00Z"/>
                <w:rFonts w:ascii="Arial" w:eastAsia="Times New Roman" w:hAnsi="Arial"/>
                <w:b/>
                <w:sz w:val="20"/>
                <w:szCs w:val="20"/>
              </w:rPr>
            </w:pPr>
            <w:ins w:id="328" w:author="ERCOT 111725" w:date="2025-11-03T14:31:00Z" w16du:dateUtc="2025-11-03T20:31:00Z">
              <w:r w:rsidRPr="00A84E20">
                <w:rPr>
                  <w:rFonts w:ascii="Arial" w:eastAsia="Times New Roman" w:hAnsi="Arial" w:cs="Arial"/>
                  <w:b/>
                  <w:sz w:val="20"/>
                  <w:szCs w:val="20"/>
                </w:rPr>
                <w:t>Category Code</w:t>
              </w:r>
            </w:ins>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523003F9" w14:textId="77777777" w:rsidR="00CB07D2" w:rsidRPr="00A84E20" w:rsidRDefault="00CB07D2" w:rsidP="00011B06">
            <w:pPr>
              <w:spacing w:after="0" w:line="240" w:lineRule="auto"/>
              <w:jc w:val="center"/>
              <w:rPr>
                <w:ins w:id="329" w:author="ERCOT 111725" w:date="2025-11-03T14:31:00Z" w16du:dateUtc="2025-11-03T20:31:00Z"/>
                <w:rFonts w:ascii="Arial" w:eastAsia="Times New Roman" w:hAnsi="Arial" w:cs="Arial"/>
                <w:b/>
                <w:sz w:val="20"/>
                <w:szCs w:val="20"/>
              </w:rPr>
            </w:pPr>
            <w:ins w:id="330" w:author="ERCOT 111725" w:date="2025-11-03T14:31:00Z" w16du:dateUtc="2025-11-03T20:31:00Z">
              <w:r w:rsidRPr="00A84E20">
                <w:rPr>
                  <w:rFonts w:ascii="Arial" w:eastAsia="Times New Roman" w:hAnsi="Arial" w:cs="Arial"/>
                  <w:b/>
                  <w:sz w:val="20"/>
                  <w:szCs w:val="20"/>
                </w:rPr>
                <w:t>Category Description</w:t>
              </w:r>
            </w:ins>
          </w:p>
        </w:tc>
      </w:tr>
      <w:tr w:rsidR="00CB07D2" w:rsidRPr="00166135" w14:paraId="4DA2F310" w14:textId="77777777" w:rsidTr="00011B06">
        <w:trPr>
          <w:cantSplit/>
          <w:trHeight w:val="311"/>
          <w:jc w:val="center"/>
          <w:ins w:id="331" w:author="ERCOT 111725" w:date="2025-11-03T14:31: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3BF0612" w14:textId="28D3D7C4" w:rsidR="00CB07D2" w:rsidRPr="00A84E20" w:rsidRDefault="00CB07D2" w:rsidP="00011B06">
            <w:pPr>
              <w:spacing w:after="0" w:line="240" w:lineRule="auto"/>
              <w:jc w:val="center"/>
              <w:rPr>
                <w:ins w:id="332" w:author="ERCOT 111725" w:date="2025-11-03T14:31:00Z" w16du:dateUtc="2025-11-03T20:31:00Z"/>
                <w:rFonts w:ascii="Arial" w:eastAsia="Times New Roman" w:hAnsi="Arial" w:cs="Arial"/>
                <w:bCs/>
                <w:iCs/>
                <w:sz w:val="20"/>
                <w:szCs w:val="20"/>
              </w:rPr>
            </w:pPr>
            <w:ins w:id="333" w:author="ERCOT 111725" w:date="2025-11-03T14:31:00Z" w16du:dateUtc="2025-11-03T20:31:00Z">
              <w:r>
                <w:rPr>
                  <w:rFonts w:ascii="Arial" w:eastAsia="Times New Roman" w:hAnsi="Arial" w:cs="Arial"/>
                  <w:bCs/>
                  <w:iCs/>
                  <w:sz w:val="20"/>
                  <w:szCs w:val="20"/>
                </w:rPr>
                <w:t>4CPI</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258A446" w14:textId="182F9C61" w:rsidR="00CB07D2" w:rsidRPr="00A84E20" w:rsidRDefault="00CB07D2" w:rsidP="00011B06">
            <w:pPr>
              <w:spacing w:after="0" w:line="240" w:lineRule="auto"/>
              <w:jc w:val="center"/>
              <w:rPr>
                <w:ins w:id="334" w:author="ERCOT 111725" w:date="2025-11-03T14:31:00Z" w16du:dateUtc="2025-11-03T20:31:00Z"/>
                <w:rFonts w:ascii="Arial" w:eastAsia="Times New Roman" w:hAnsi="Arial" w:cs="Arial"/>
                <w:bCs/>
                <w:iCs/>
                <w:sz w:val="20"/>
                <w:szCs w:val="20"/>
              </w:rPr>
            </w:pPr>
            <w:ins w:id="335" w:author="ERCOT 111725" w:date="2025-11-03T14:31:00Z" w16du:dateUtc="2025-11-03T20:31:00Z">
              <w:r>
                <w:rPr>
                  <w:rFonts w:ascii="Arial" w:eastAsia="Times New Roman" w:hAnsi="Arial" w:cs="Arial"/>
                  <w:bCs/>
                  <w:iCs/>
                  <w:sz w:val="20"/>
                  <w:szCs w:val="20"/>
                </w:rPr>
                <w:t>4-</w:t>
              </w:r>
              <w:r w:rsidRPr="00A84E20">
                <w:rPr>
                  <w:rFonts w:ascii="Arial" w:eastAsia="Times New Roman" w:hAnsi="Arial" w:cs="Arial"/>
                  <w:bCs/>
                  <w:iCs/>
                  <w:sz w:val="20"/>
                  <w:szCs w:val="20"/>
                </w:rPr>
                <w:t>Coincident Peak</w:t>
              </w:r>
              <w:r>
                <w:rPr>
                  <w:rFonts w:ascii="Arial" w:eastAsia="Times New Roman" w:hAnsi="Arial" w:cs="Arial"/>
                  <w:bCs/>
                  <w:iCs/>
                  <w:sz w:val="20"/>
                  <w:szCs w:val="20"/>
                </w:rPr>
                <w:t xml:space="preserve"> – </w:t>
              </w:r>
            </w:ins>
            <w:ins w:id="336" w:author="ERCOT 111725" w:date="2025-11-03T14:32:00Z" w16du:dateUtc="2025-11-03T20:32:00Z">
              <w:r>
                <w:rPr>
                  <w:rFonts w:ascii="Arial" w:eastAsia="Times New Roman" w:hAnsi="Arial" w:cs="Arial"/>
                  <w:bCs/>
                  <w:iCs/>
                  <w:sz w:val="20"/>
                  <w:szCs w:val="20"/>
                </w:rPr>
                <w:t>Incentive</w:t>
              </w:r>
            </w:ins>
          </w:p>
        </w:tc>
      </w:tr>
      <w:tr w:rsidR="00CB07D2" w:rsidRPr="00166135" w14:paraId="0D4FBB14" w14:textId="77777777" w:rsidTr="00011B06">
        <w:trPr>
          <w:cantSplit/>
          <w:trHeight w:val="288"/>
          <w:jc w:val="center"/>
          <w:ins w:id="337" w:author="ERCOT 111725" w:date="2025-11-03T14:31: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F537A5C" w14:textId="636DBE93" w:rsidR="00CB07D2" w:rsidRPr="00A84E20" w:rsidRDefault="00CB07D2" w:rsidP="00CB07D2">
            <w:pPr>
              <w:spacing w:after="0" w:line="240" w:lineRule="auto"/>
              <w:jc w:val="center"/>
              <w:rPr>
                <w:ins w:id="338" w:author="ERCOT 111725" w:date="2025-11-03T14:31:00Z" w16du:dateUtc="2025-11-03T20:31:00Z"/>
                <w:rFonts w:ascii="Arial" w:eastAsia="Times New Roman" w:hAnsi="Arial" w:cs="Arial"/>
                <w:color w:val="1F497D"/>
                <w:sz w:val="20"/>
                <w:szCs w:val="20"/>
              </w:rPr>
            </w:pPr>
            <w:ins w:id="339" w:author="ERCOT 111725" w:date="2025-11-03T14:31:00Z" w16du:dateUtc="2025-11-03T20:31:00Z">
              <w:r>
                <w:rPr>
                  <w:rFonts w:ascii="Arial" w:eastAsia="Times New Roman" w:hAnsi="Arial" w:cs="Arial"/>
                  <w:bCs/>
                  <w:iCs/>
                  <w:sz w:val="20"/>
                  <w:szCs w:val="20"/>
                </w:rPr>
                <w:t>4CP</w:t>
              </w:r>
            </w:ins>
            <w:ins w:id="340" w:author="ERCOT 111725" w:date="2025-11-03T14:32:00Z" w16du:dateUtc="2025-11-03T20:32:00Z">
              <w:r>
                <w:rPr>
                  <w:rFonts w:ascii="Arial" w:eastAsia="Times New Roman" w:hAnsi="Arial" w:cs="Arial"/>
                  <w:bCs/>
                  <w:iCs/>
                  <w:sz w:val="20"/>
                  <w:szCs w:val="20"/>
                </w:rPr>
                <w:t>A</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8A1B8D" w14:textId="264B0BE6" w:rsidR="00CB07D2" w:rsidRPr="00A84E20" w:rsidRDefault="00CB07D2" w:rsidP="00CB07D2">
            <w:pPr>
              <w:spacing w:after="0" w:line="240" w:lineRule="auto"/>
              <w:jc w:val="center"/>
              <w:rPr>
                <w:ins w:id="341" w:author="ERCOT 111725" w:date="2025-11-03T14:31:00Z" w16du:dateUtc="2025-11-03T20:31:00Z"/>
                <w:rFonts w:ascii="Arial" w:eastAsia="Times New Roman" w:hAnsi="Arial" w:cs="Arial"/>
                <w:color w:val="1F497D"/>
                <w:sz w:val="20"/>
                <w:szCs w:val="20"/>
              </w:rPr>
            </w:pPr>
            <w:ins w:id="342" w:author="ERCOT 111725" w:date="2025-11-03T14:31:00Z" w16du:dateUtc="2025-11-03T20:31:00Z">
              <w:r>
                <w:rPr>
                  <w:rFonts w:ascii="Arial" w:eastAsia="Times New Roman" w:hAnsi="Arial" w:cs="Arial"/>
                  <w:bCs/>
                  <w:iCs/>
                  <w:sz w:val="20"/>
                  <w:szCs w:val="20"/>
                </w:rPr>
                <w:t>4-</w:t>
              </w:r>
              <w:r w:rsidRPr="00A84E20">
                <w:rPr>
                  <w:rFonts w:ascii="Arial" w:eastAsia="Times New Roman" w:hAnsi="Arial" w:cs="Arial"/>
                  <w:bCs/>
                  <w:iCs/>
                  <w:sz w:val="20"/>
                  <w:szCs w:val="20"/>
                </w:rPr>
                <w:t>Coincident Peak</w:t>
              </w:r>
              <w:r>
                <w:rPr>
                  <w:rFonts w:ascii="Arial" w:eastAsia="Times New Roman" w:hAnsi="Arial" w:cs="Arial"/>
                  <w:bCs/>
                  <w:iCs/>
                  <w:sz w:val="20"/>
                  <w:szCs w:val="20"/>
                </w:rPr>
                <w:t xml:space="preserve"> – Advise-Control</w:t>
              </w:r>
            </w:ins>
          </w:p>
        </w:tc>
      </w:tr>
      <w:tr w:rsidR="00911847" w:rsidRPr="00166135" w14:paraId="262A055C" w14:textId="77777777" w:rsidTr="00011B06">
        <w:trPr>
          <w:cantSplit/>
          <w:trHeight w:val="288"/>
          <w:jc w:val="center"/>
          <w:ins w:id="343" w:author="ERCOT 111725" w:date="2025-11-03T14:31: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C8B359" w14:textId="781145E1" w:rsidR="00911847" w:rsidRPr="00A84E20" w:rsidRDefault="00911847" w:rsidP="00911847">
            <w:pPr>
              <w:spacing w:after="0" w:line="240" w:lineRule="auto"/>
              <w:jc w:val="center"/>
              <w:rPr>
                <w:ins w:id="344" w:author="ERCOT 111725" w:date="2025-11-03T14:31:00Z" w16du:dateUtc="2025-11-03T20:31:00Z"/>
                <w:rFonts w:ascii="Arial" w:eastAsia="Times New Roman" w:hAnsi="Arial" w:cs="Arial"/>
                <w:color w:val="1F497D"/>
                <w:sz w:val="20"/>
                <w:szCs w:val="20"/>
              </w:rPr>
            </w:pPr>
            <w:ins w:id="345" w:author="ERCOT 111725" w:date="2025-11-03T14:32:00Z" w16du:dateUtc="2025-11-03T20:32:00Z">
              <w:r>
                <w:rPr>
                  <w:rFonts w:ascii="Arial" w:eastAsia="Times New Roman" w:hAnsi="Arial" w:cs="Arial"/>
                  <w:bCs/>
                  <w:iCs/>
                  <w:sz w:val="20"/>
                  <w:szCs w:val="20"/>
                </w:rPr>
                <w:t>CPP</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C95494E" w14:textId="73D4EDD1" w:rsidR="00911847" w:rsidRPr="00A84E20" w:rsidRDefault="00911847" w:rsidP="00911847">
            <w:pPr>
              <w:spacing w:after="0" w:line="240" w:lineRule="auto"/>
              <w:jc w:val="center"/>
              <w:rPr>
                <w:ins w:id="346" w:author="ERCOT 111725" w:date="2025-11-03T14:31:00Z" w16du:dateUtc="2025-11-03T20:31:00Z"/>
                <w:rFonts w:ascii="Arial" w:eastAsia="Times New Roman" w:hAnsi="Arial" w:cs="Arial"/>
                <w:color w:val="1F497D"/>
                <w:sz w:val="20"/>
                <w:szCs w:val="20"/>
              </w:rPr>
            </w:pPr>
            <w:ins w:id="347" w:author="ERCOT 111725" w:date="2025-11-03T14:34:00Z" w16du:dateUtc="2025-11-03T20:34:00Z">
              <w:r w:rsidRPr="00A84E20">
                <w:rPr>
                  <w:rFonts w:ascii="Arial" w:eastAsia="Times New Roman" w:hAnsi="Arial" w:cs="Arial"/>
                  <w:bCs/>
                  <w:iCs/>
                  <w:sz w:val="20"/>
                  <w:szCs w:val="20"/>
                </w:rPr>
                <w:t>Critical Peak Pricing</w:t>
              </w:r>
            </w:ins>
          </w:p>
        </w:tc>
      </w:tr>
      <w:tr w:rsidR="00911847" w:rsidRPr="00166135" w14:paraId="5EE4A4EA" w14:textId="77777777" w:rsidTr="000E0A3B">
        <w:trPr>
          <w:cantSplit/>
          <w:trHeight w:val="288"/>
          <w:jc w:val="center"/>
          <w:ins w:id="348" w:author="ERCOT 111725" w:date="2025-11-03T14:31: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51C73F6" w14:textId="578551F5" w:rsidR="00911847" w:rsidRPr="00A84E20" w:rsidRDefault="00911847" w:rsidP="00911847">
            <w:pPr>
              <w:spacing w:after="0" w:line="240" w:lineRule="auto"/>
              <w:jc w:val="center"/>
              <w:rPr>
                <w:ins w:id="349" w:author="ERCOT 111725" w:date="2025-11-03T14:31:00Z" w16du:dateUtc="2025-11-03T20:31:00Z"/>
                <w:rFonts w:ascii="Arial" w:eastAsia="Times New Roman" w:hAnsi="Arial" w:cs="Arial"/>
                <w:color w:val="1F497D"/>
                <w:sz w:val="20"/>
                <w:szCs w:val="20"/>
              </w:rPr>
            </w:pPr>
            <w:ins w:id="350" w:author="ERCOT 111725" w:date="2025-11-03T14:32:00Z" w16du:dateUtc="2025-11-03T20:32:00Z">
              <w:r>
                <w:rPr>
                  <w:rFonts w:ascii="Arial" w:eastAsia="Times New Roman" w:hAnsi="Arial" w:cs="Arial"/>
                  <w:bCs/>
                  <w:iCs/>
                  <w:sz w:val="20"/>
                  <w:szCs w:val="20"/>
                </w:rPr>
                <w:t>CVR</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F998088" w14:textId="7DD79F61" w:rsidR="00911847" w:rsidRPr="000E0A3B" w:rsidRDefault="00911847" w:rsidP="00911847">
            <w:pPr>
              <w:spacing w:after="0" w:line="240" w:lineRule="auto"/>
              <w:jc w:val="center"/>
              <w:rPr>
                <w:ins w:id="351" w:author="ERCOT 111725" w:date="2025-11-03T14:31:00Z" w16du:dateUtc="2025-11-03T20:31:00Z"/>
                <w:rFonts w:ascii="Arial" w:eastAsia="Times New Roman" w:hAnsi="Arial" w:cs="Arial"/>
                <w:sz w:val="20"/>
                <w:szCs w:val="20"/>
              </w:rPr>
            </w:pPr>
            <w:ins w:id="352" w:author="ERCOT 111725" w:date="2025-11-03T14:35:00Z" w16du:dateUtc="2025-11-03T20:35:00Z">
              <w:r w:rsidRPr="000E0A3B">
                <w:rPr>
                  <w:rFonts w:ascii="Arial" w:eastAsia="Times New Roman" w:hAnsi="Arial" w:cs="Arial"/>
                  <w:sz w:val="20"/>
                  <w:szCs w:val="20"/>
                </w:rPr>
                <w:t>Conservation Voltage Reduction</w:t>
              </w:r>
            </w:ins>
          </w:p>
        </w:tc>
      </w:tr>
      <w:tr w:rsidR="00911847" w:rsidRPr="00166135" w14:paraId="5505BF68" w14:textId="77777777" w:rsidTr="000E0A3B">
        <w:trPr>
          <w:cantSplit/>
          <w:trHeight w:val="288"/>
          <w:jc w:val="center"/>
          <w:ins w:id="353" w:author="ERCOT 111725" w:date="2025-11-03T14:31: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497981A" w14:textId="558663D0" w:rsidR="00911847" w:rsidRPr="00A84E20" w:rsidRDefault="00911847" w:rsidP="00911847">
            <w:pPr>
              <w:spacing w:after="0" w:line="240" w:lineRule="auto"/>
              <w:jc w:val="center"/>
              <w:rPr>
                <w:ins w:id="354" w:author="ERCOT 111725" w:date="2025-11-03T14:31:00Z" w16du:dateUtc="2025-11-03T20:31:00Z"/>
                <w:rFonts w:ascii="Arial" w:eastAsia="Times New Roman" w:hAnsi="Arial" w:cs="Arial"/>
                <w:color w:val="1F497D"/>
                <w:sz w:val="20"/>
                <w:szCs w:val="20"/>
              </w:rPr>
            </w:pPr>
            <w:ins w:id="355" w:author="ERCOT 111725" w:date="2025-11-03T14:33:00Z" w16du:dateUtc="2025-11-03T20:33:00Z">
              <w:r>
                <w:rPr>
                  <w:rFonts w:ascii="Arial" w:eastAsia="Times New Roman" w:hAnsi="Arial" w:cs="Arial"/>
                  <w:bCs/>
                  <w:iCs/>
                  <w:sz w:val="20"/>
                  <w:szCs w:val="20"/>
                </w:rPr>
                <w:t>IRT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6B2D0EC" w14:textId="081FC823" w:rsidR="00911847" w:rsidRPr="000E0A3B" w:rsidRDefault="00911847" w:rsidP="00911847">
            <w:pPr>
              <w:spacing w:after="0" w:line="240" w:lineRule="auto"/>
              <w:jc w:val="center"/>
              <w:rPr>
                <w:ins w:id="356" w:author="ERCOT 111725" w:date="2025-11-03T14:31:00Z" w16du:dateUtc="2025-11-03T20:31:00Z"/>
                <w:rFonts w:ascii="Arial" w:eastAsia="Times New Roman" w:hAnsi="Arial" w:cs="Arial"/>
                <w:sz w:val="20"/>
                <w:szCs w:val="20"/>
              </w:rPr>
            </w:pPr>
            <w:ins w:id="357" w:author="ERCOT 111725" w:date="2025-11-03T14:35:00Z" w16du:dateUtc="2025-11-03T20:35:00Z">
              <w:r w:rsidRPr="000E0A3B">
                <w:rPr>
                  <w:rFonts w:ascii="Arial" w:eastAsia="Times New Roman" w:hAnsi="Arial" w:cs="Arial"/>
                  <w:sz w:val="20"/>
                  <w:szCs w:val="20"/>
                </w:rPr>
                <w:t>Indexed R</w:t>
              </w:r>
            </w:ins>
            <w:ins w:id="358" w:author="ERCOT 111725" w:date="2025-11-03T14:36:00Z" w16du:dateUtc="2025-11-03T20:36:00Z">
              <w:r w:rsidRPr="000E0A3B">
                <w:rPr>
                  <w:rFonts w:ascii="Arial" w:eastAsia="Times New Roman" w:hAnsi="Arial" w:cs="Arial"/>
                  <w:sz w:val="20"/>
                  <w:szCs w:val="20"/>
                </w:rPr>
                <w:t>eal Time</w:t>
              </w:r>
            </w:ins>
          </w:p>
        </w:tc>
      </w:tr>
      <w:tr w:rsidR="00911847" w:rsidRPr="00166135" w14:paraId="38C7F40A" w14:textId="77777777" w:rsidTr="00011B06">
        <w:trPr>
          <w:cantSplit/>
          <w:trHeight w:val="288"/>
          <w:jc w:val="center"/>
          <w:ins w:id="359" w:author="ERCOT 111725" w:date="2025-11-03T14: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8CD9AD3" w14:textId="62D47D07" w:rsidR="00911847" w:rsidRDefault="00911847" w:rsidP="00911847">
            <w:pPr>
              <w:spacing w:after="0" w:line="240" w:lineRule="auto"/>
              <w:jc w:val="center"/>
              <w:rPr>
                <w:ins w:id="360" w:author="ERCOT 111725" w:date="2025-11-03T14:33:00Z" w16du:dateUtc="2025-11-03T20:33:00Z"/>
                <w:rFonts w:ascii="Arial" w:eastAsia="Times New Roman" w:hAnsi="Arial" w:cs="Arial"/>
                <w:bCs/>
                <w:iCs/>
                <w:sz w:val="20"/>
                <w:szCs w:val="20"/>
              </w:rPr>
            </w:pPr>
            <w:ins w:id="361" w:author="ERCOT 111725" w:date="2025-11-03T14:33:00Z" w16du:dateUtc="2025-11-03T20:33:00Z">
              <w:r>
                <w:rPr>
                  <w:rFonts w:ascii="Arial" w:eastAsia="Times New Roman" w:hAnsi="Arial" w:cs="Arial"/>
                  <w:bCs/>
                  <w:iCs/>
                  <w:sz w:val="20"/>
                  <w:szCs w:val="20"/>
                </w:rPr>
                <w:t>IDA</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2B9463A" w14:textId="5CD746D4" w:rsidR="00911847" w:rsidRPr="00A84E20" w:rsidRDefault="00911847" w:rsidP="00911847">
            <w:pPr>
              <w:spacing w:after="0" w:line="240" w:lineRule="auto"/>
              <w:jc w:val="center"/>
              <w:rPr>
                <w:ins w:id="362" w:author="ERCOT 111725" w:date="2025-11-03T14:33:00Z" w16du:dateUtc="2025-11-03T20:33:00Z"/>
                <w:rFonts w:ascii="Arial" w:eastAsia="Times New Roman" w:hAnsi="Arial" w:cs="Arial"/>
                <w:bCs/>
                <w:iCs/>
                <w:sz w:val="20"/>
                <w:szCs w:val="20"/>
              </w:rPr>
            </w:pPr>
            <w:ins w:id="363" w:author="ERCOT 111725" w:date="2025-11-03T14:36:00Z" w16du:dateUtc="2025-11-03T20:36:00Z">
              <w:r>
                <w:rPr>
                  <w:rFonts w:ascii="Arial" w:eastAsia="Times New Roman" w:hAnsi="Arial" w:cs="Arial"/>
                  <w:bCs/>
                  <w:iCs/>
                  <w:sz w:val="20"/>
                  <w:szCs w:val="20"/>
                </w:rPr>
                <w:t>Indexed Day Ahead</w:t>
              </w:r>
            </w:ins>
          </w:p>
        </w:tc>
      </w:tr>
      <w:tr w:rsidR="00911847" w:rsidRPr="00166135" w14:paraId="4B303377" w14:textId="77777777" w:rsidTr="00011B06">
        <w:trPr>
          <w:cantSplit/>
          <w:trHeight w:val="288"/>
          <w:jc w:val="center"/>
          <w:ins w:id="364" w:author="ERCOT 111725" w:date="2025-11-03T14: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0F6E00" w14:textId="78920802" w:rsidR="00911847" w:rsidRDefault="00911847" w:rsidP="00911847">
            <w:pPr>
              <w:spacing w:after="0" w:line="240" w:lineRule="auto"/>
              <w:jc w:val="center"/>
              <w:rPr>
                <w:ins w:id="365" w:author="ERCOT 111725" w:date="2025-11-03T14:33:00Z" w16du:dateUtc="2025-11-03T20:33:00Z"/>
                <w:rFonts w:ascii="Arial" w:eastAsia="Times New Roman" w:hAnsi="Arial" w:cs="Arial"/>
                <w:bCs/>
                <w:iCs/>
                <w:sz w:val="20"/>
                <w:szCs w:val="20"/>
              </w:rPr>
            </w:pPr>
            <w:ins w:id="366" w:author="ERCOT 111725" w:date="2025-11-03T14:33:00Z" w16du:dateUtc="2025-11-03T20:33:00Z">
              <w:r>
                <w:rPr>
                  <w:rFonts w:ascii="Arial" w:eastAsia="Times New Roman" w:hAnsi="Arial" w:cs="Arial"/>
                  <w:bCs/>
                  <w:iCs/>
                  <w:sz w:val="20"/>
                  <w:szCs w:val="20"/>
                </w:rPr>
                <w:t>IOT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FFBD53D" w14:textId="4C4821C5" w:rsidR="00911847" w:rsidRPr="00A84E20" w:rsidRDefault="00911847" w:rsidP="00911847">
            <w:pPr>
              <w:spacing w:after="0" w:line="240" w:lineRule="auto"/>
              <w:jc w:val="center"/>
              <w:rPr>
                <w:ins w:id="367" w:author="ERCOT 111725" w:date="2025-11-03T14:33:00Z" w16du:dateUtc="2025-11-03T20:33:00Z"/>
                <w:rFonts w:ascii="Arial" w:eastAsia="Times New Roman" w:hAnsi="Arial" w:cs="Arial"/>
                <w:bCs/>
                <w:iCs/>
                <w:sz w:val="20"/>
                <w:szCs w:val="20"/>
              </w:rPr>
            </w:pPr>
            <w:ins w:id="368" w:author="ERCOT 111725" w:date="2025-11-03T14:36:00Z" w16du:dateUtc="2025-11-03T20:36:00Z">
              <w:r>
                <w:rPr>
                  <w:rFonts w:ascii="Arial" w:eastAsia="Times New Roman" w:hAnsi="Arial" w:cs="Arial"/>
                  <w:bCs/>
                  <w:iCs/>
                  <w:sz w:val="20"/>
                  <w:szCs w:val="20"/>
                </w:rPr>
                <w:t>Indexed Other</w:t>
              </w:r>
            </w:ins>
          </w:p>
        </w:tc>
      </w:tr>
      <w:tr w:rsidR="00911847" w:rsidRPr="00166135" w14:paraId="4DE61AFE" w14:textId="77777777" w:rsidTr="00011B06">
        <w:trPr>
          <w:cantSplit/>
          <w:trHeight w:val="288"/>
          <w:jc w:val="center"/>
          <w:ins w:id="369" w:author="ERCOT 111725" w:date="2025-11-03T14: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1F7199D" w14:textId="57BF1F52" w:rsidR="00911847" w:rsidRDefault="00911847" w:rsidP="00911847">
            <w:pPr>
              <w:spacing w:after="0" w:line="240" w:lineRule="auto"/>
              <w:jc w:val="center"/>
              <w:rPr>
                <w:ins w:id="370" w:author="ERCOT 111725" w:date="2025-11-03T14:33:00Z" w16du:dateUtc="2025-11-03T20:33:00Z"/>
                <w:rFonts w:ascii="Arial" w:eastAsia="Times New Roman" w:hAnsi="Arial" w:cs="Arial"/>
                <w:bCs/>
                <w:iCs/>
                <w:sz w:val="20"/>
                <w:szCs w:val="20"/>
              </w:rPr>
            </w:pPr>
            <w:ins w:id="371" w:author="ERCOT 111725" w:date="2025-11-03T14:33:00Z" w16du:dateUtc="2025-11-03T20:33:00Z">
              <w:r>
                <w:rPr>
                  <w:rFonts w:ascii="Arial" w:eastAsia="Times New Roman" w:hAnsi="Arial" w:cs="Arial"/>
                  <w:bCs/>
                  <w:iCs/>
                  <w:sz w:val="20"/>
                  <w:szCs w:val="20"/>
                </w:rPr>
                <w:t>OLC</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F9E7B1F" w14:textId="2E0F5C3B" w:rsidR="00911847" w:rsidRPr="00A84E20" w:rsidRDefault="00911847" w:rsidP="00911847">
            <w:pPr>
              <w:spacing w:after="0" w:line="240" w:lineRule="auto"/>
              <w:jc w:val="center"/>
              <w:rPr>
                <w:ins w:id="372" w:author="ERCOT 111725" w:date="2025-11-03T14:33:00Z" w16du:dateUtc="2025-11-03T20:33:00Z"/>
                <w:rFonts w:ascii="Arial" w:eastAsia="Times New Roman" w:hAnsi="Arial" w:cs="Arial"/>
                <w:bCs/>
                <w:iCs/>
                <w:sz w:val="20"/>
                <w:szCs w:val="20"/>
              </w:rPr>
            </w:pPr>
            <w:ins w:id="373" w:author="ERCOT 111725" w:date="2025-11-03T14:35:00Z" w16du:dateUtc="2025-11-03T20:35:00Z">
              <w:r w:rsidRPr="00A84E20">
                <w:rPr>
                  <w:rFonts w:ascii="Arial" w:eastAsia="Times New Roman" w:hAnsi="Arial" w:cs="Arial"/>
                  <w:bCs/>
                  <w:iCs/>
                  <w:sz w:val="20"/>
                  <w:szCs w:val="20"/>
                </w:rPr>
                <w:t>Other Direct Load Control</w:t>
              </w:r>
            </w:ins>
          </w:p>
        </w:tc>
      </w:tr>
      <w:tr w:rsidR="00911847" w:rsidRPr="00166135" w14:paraId="4677FE4C" w14:textId="77777777" w:rsidTr="00011B06">
        <w:trPr>
          <w:cantSplit/>
          <w:trHeight w:val="288"/>
          <w:jc w:val="center"/>
          <w:ins w:id="374" w:author="ERCOT 111725" w:date="2025-11-03T14: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D39BF73" w14:textId="6D0261C3" w:rsidR="00911847" w:rsidRDefault="00911847" w:rsidP="00911847">
            <w:pPr>
              <w:spacing w:after="0" w:line="240" w:lineRule="auto"/>
              <w:jc w:val="center"/>
              <w:rPr>
                <w:ins w:id="375" w:author="ERCOT 111725" w:date="2025-11-03T14:33:00Z" w16du:dateUtc="2025-11-03T20:33:00Z"/>
                <w:rFonts w:ascii="Arial" w:eastAsia="Times New Roman" w:hAnsi="Arial" w:cs="Arial"/>
                <w:bCs/>
                <w:iCs/>
                <w:sz w:val="20"/>
                <w:szCs w:val="20"/>
              </w:rPr>
            </w:pPr>
            <w:ins w:id="376" w:author="ERCOT 111725" w:date="2025-11-03T14:33:00Z" w16du:dateUtc="2025-11-03T20:33:00Z">
              <w:r>
                <w:rPr>
                  <w:rFonts w:ascii="Arial" w:eastAsia="Times New Roman" w:hAnsi="Arial" w:cs="Arial"/>
                  <w:bCs/>
                  <w:iCs/>
                  <w:sz w:val="20"/>
                  <w:szCs w:val="20"/>
                </w:rPr>
                <w:t>OTH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729983" w14:textId="4DCE36FD" w:rsidR="00911847" w:rsidRPr="00A84E20" w:rsidRDefault="00911847" w:rsidP="00911847">
            <w:pPr>
              <w:spacing w:after="0" w:line="240" w:lineRule="auto"/>
              <w:jc w:val="center"/>
              <w:rPr>
                <w:ins w:id="377" w:author="ERCOT 111725" w:date="2025-11-03T14:33:00Z" w16du:dateUtc="2025-11-03T20:33:00Z"/>
                <w:rFonts w:ascii="Arial" w:eastAsia="Times New Roman" w:hAnsi="Arial" w:cs="Arial"/>
                <w:bCs/>
                <w:iCs/>
                <w:sz w:val="20"/>
                <w:szCs w:val="20"/>
              </w:rPr>
            </w:pPr>
            <w:ins w:id="378" w:author="ERCOT 111725" w:date="2025-11-03T14:35:00Z" w16du:dateUtc="2025-11-03T20:35:00Z">
              <w:r w:rsidRPr="00A84E20">
                <w:rPr>
                  <w:rFonts w:ascii="Arial" w:eastAsia="Times New Roman" w:hAnsi="Arial" w:cs="Arial"/>
                  <w:bCs/>
                  <w:iCs/>
                  <w:sz w:val="20"/>
                  <w:szCs w:val="20"/>
                </w:rPr>
                <w:t>Other Voluntary Demand Response Product</w:t>
              </w:r>
            </w:ins>
          </w:p>
        </w:tc>
      </w:tr>
      <w:tr w:rsidR="00911847" w:rsidRPr="00166135" w14:paraId="1EC39142" w14:textId="77777777" w:rsidTr="00011B06">
        <w:trPr>
          <w:cantSplit/>
          <w:trHeight w:val="288"/>
          <w:jc w:val="center"/>
          <w:ins w:id="379" w:author="ERCOT 111725" w:date="2025-11-03T14: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EF74EF2" w14:textId="59579C9B" w:rsidR="00911847" w:rsidRDefault="00911847" w:rsidP="00911847">
            <w:pPr>
              <w:spacing w:after="0" w:line="240" w:lineRule="auto"/>
              <w:jc w:val="center"/>
              <w:rPr>
                <w:ins w:id="380" w:author="ERCOT 111725" w:date="2025-11-03T14:33:00Z" w16du:dateUtc="2025-11-03T20:33:00Z"/>
                <w:rFonts w:ascii="Arial" w:eastAsia="Times New Roman" w:hAnsi="Arial" w:cs="Arial"/>
                <w:bCs/>
                <w:iCs/>
                <w:sz w:val="20"/>
                <w:szCs w:val="20"/>
              </w:rPr>
            </w:pPr>
            <w:ins w:id="381" w:author="ERCOT 111725" w:date="2025-11-03T14:33:00Z" w16du:dateUtc="2025-11-03T20:33:00Z">
              <w:r>
                <w:rPr>
                  <w:rFonts w:ascii="Arial" w:eastAsia="Times New Roman" w:hAnsi="Arial" w:cs="Arial"/>
                  <w:bCs/>
                  <w:iCs/>
                  <w:sz w:val="20"/>
                  <w:szCs w:val="20"/>
                </w:rPr>
                <w:t>PR</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09C7F11" w14:textId="216618EC" w:rsidR="00911847" w:rsidRPr="00A84E20" w:rsidRDefault="00911847" w:rsidP="00911847">
            <w:pPr>
              <w:spacing w:after="0" w:line="240" w:lineRule="auto"/>
              <w:jc w:val="center"/>
              <w:rPr>
                <w:ins w:id="382" w:author="ERCOT 111725" w:date="2025-11-03T14:33:00Z" w16du:dateUtc="2025-11-03T20:33:00Z"/>
                <w:rFonts w:ascii="Arial" w:eastAsia="Times New Roman" w:hAnsi="Arial" w:cs="Arial"/>
                <w:bCs/>
                <w:iCs/>
                <w:sz w:val="20"/>
                <w:szCs w:val="20"/>
              </w:rPr>
            </w:pPr>
            <w:ins w:id="383" w:author="ERCOT 111725" w:date="2025-11-03T14:35:00Z" w16du:dateUtc="2025-11-03T20:35:00Z">
              <w:r w:rsidRPr="00A84E20">
                <w:rPr>
                  <w:rFonts w:ascii="Arial" w:eastAsia="Times New Roman" w:hAnsi="Arial" w:cs="Arial"/>
                  <w:bCs/>
                  <w:iCs/>
                  <w:sz w:val="20"/>
                  <w:szCs w:val="20"/>
                </w:rPr>
                <w:t>Peak Rebate</w:t>
              </w:r>
            </w:ins>
          </w:p>
        </w:tc>
      </w:tr>
      <w:tr w:rsidR="00911847" w:rsidRPr="00166135" w14:paraId="25FCA864" w14:textId="77777777" w:rsidTr="00011B06">
        <w:trPr>
          <w:cantSplit/>
          <w:trHeight w:val="288"/>
          <w:jc w:val="center"/>
          <w:ins w:id="384" w:author="ERCOT 111725" w:date="2025-11-03T14: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81F55F" w14:textId="60398349" w:rsidR="00911847" w:rsidRDefault="00911847" w:rsidP="00911847">
            <w:pPr>
              <w:spacing w:after="0" w:line="240" w:lineRule="auto"/>
              <w:jc w:val="center"/>
              <w:rPr>
                <w:ins w:id="385" w:author="ERCOT 111725" w:date="2025-11-03T14:33:00Z" w16du:dateUtc="2025-11-03T20:33:00Z"/>
                <w:rFonts w:ascii="Arial" w:eastAsia="Times New Roman" w:hAnsi="Arial" w:cs="Arial"/>
                <w:bCs/>
                <w:iCs/>
                <w:sz w:val="20"/>
                <w:szCs w:val="20"/>
              </w:rPr>
            </w:pPr>
            <w:ins w:id="386" w:author="ERCOT 111725" w:date="2025-11-03T14:33:00Z" w16du:dateUtc="2025-11-03T20:33:00Z">
              <w:r>
                <w:rPr>
                  <w:rFonts w:ascii="Arial" w:eastAsia="Times New Roman" w:hAnsi="Arial" w:cs="Arial"/>
                  <w:bCs/>
                  <w:iCs/>
                  <w:sz w:val="20"/>
                  <w:szCs w:val="20"/>
                </w:rPr>
                <w:t>TOU</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7AF2A75" w14:textId="4645E3E1" w:rsidR="00911847" w:rsidRPr="00A84E20" w:rsidRDefault="00911847" w:rsidP="00911847">
            <w:pPr>
              <w:spacing w:after="0" w:line="240" w:lineRule="auto"/>
              <w:jc w:val="center"/>
              <w:rPr>
                <w:ins w:id="387" w:author="ERCOT 111725" w:date="2025-11-03T14:33:00Z" w16du:dateUtc="2025-11-03T20:33:00Z"/>
                <w:rFonts w:ascii="Arial" w:eastAsia="Times New Roman" w:hAnsi="Arial" w:cs="Arial"/>
                <w:bCs/>
                <w:iCs/>
                <w:sz w:val="20"/>
                <w:szCs w:val="20"/>
              </w:rPr>
            </w:pPr>
            <w:ins w:id="388" w:author="ERCOT 111725" w:date="2025-11-03T14:35:00Z" w16du:dateUtc="2025-11-03T20:35:00Z">
              <w:r>
                <w:rPr>
                  <w:rFonts w:ascii="Arial" w:eastAsia="Times New Roman" w:hAnsi="Arial" w:cs="Arial"/>
                  <w:bCs/>
                  <w:iCs/>
                  <w:sz w:val="20"/>
                  <w:szCs w:val="20"/>
                </w:rPr>
                <w:t>Time of Use</w:t>
              </w:r>
            </w:ins>
          </w:p>
        </w:tc>
      </w:tr>
    </w:tbl>
    <w:p w14:paraId="588CD22B" w14:textId="77777777" w:rsidR="00CB07D2" w:rsidRDefault="00CB07D2" w:rsidP="00CB07D2">
      <w:pPr>
        <w:spacing w:after="0" w:line="240" w:lineRule="auto"/>
        <w:rPr>
          <w:ins w:id="389" w:author="ERCOT 111725" w:date="2025-11-03T14:31:00Z" w16du:dateUtc="2025-11-03T20:31:00Z"/>
        </w:rPr>
      </w:pPr>
    </w:p>
    <w:p w14:paraId="3AE634E3" w14:textId="21BFB8CB" w:rsidR="00C46DBB" w:rsidRPr="000E0A3B" w:rsidRDefault="00B63C39" w:rsidP="000E0A3B">
      <w:pPr>
        <w:ind w:left="1800" w:hanging="360"/>
        <w:rPr>
          <w:ins w:id="390" w:author="ERCOT 111725" w:date="2025-11-03T14:37:00Z" w16du:dateUtc="2025-11-03T20:37:00Z"/>
          <w:rFonts w:ascii="Times New Roman" w:hAnsi="Times New Roman"/>
          <w:b/>
          <w:sz w:val="24"/>
          <w:szCs w:val="24"/>
        </w:rPr>
      </w:pPr>
      <w:ins w:id="391" w:author="ERCOT 111725" w:date="2025-11-07T10:18:00Z" w16du:dateUtc="2025-11-07T16:18:00Z">
        <w:r w:rsidRPr="000E0A3B">
          <w:rPr>
            <w:rFonts w:ascii="Times New Roman" w:hAnsi="Times New Roman"/>
            <w:bCs/>
            <w:sz w:val="24"/>
            <w:szCs w:val="24"/>
          </w:rPr>
          <w:t>c.</w:t>
        </w:r>
        <w:r>
          <w:rPr>
            <w:rFonts w:ascii="Times New Roman" w:hAnsi="Times New Roman"/>
            <w:b/>
            <w:sz w:val="24"/>
            <w:szCs w:val="24"/>
          </w:rPr>
          <w:t xml:space="preserve"> </w:t>
        </w:r>
      </w:ins>
      <w:ins w:id="392" w:author="ERCOT 111725" w:date="2025-11-03T14:37:00Z" w16du:dateUtc="2025-11-03T20:37:00Z">
        <w:r w:rsidR="00C46DBB" w:rsidRPr="000E0A3B">
          <w:rPr>
            <w:rFonts w:ascii="Times New Roman" w:hAnsi="Times New Roman"/>
            <w:b/>
            <w:sz w:val="24"/>
            <w:szCs w:val="24"/>
          </w:rPr>
          <w:t xml:space="preserve">Example </w:t>
        </w:r>
      </w:ins>
      <w:ins w:id="393" w:author="ERCOT 111725" w:date="2025-11-03T14:38:00Z" w16du:dateUtc="2025-11-03T20:38:00Z">
        <w:r w:rsidR="00C46DBB" w:rsidRPr="000E0A3B">
          <w:rPr>
            <w:rFonts w:ascii="Times New Roman" w:hAnsi="Times New Roman"/>
            <w:sz w:val="24"/>
            <w:szCs w:val="24"/>
          </w:rPr>
          <w:t>DRDataCollectionNOIEParticipation</w:t>
        </w:r>
      </w:ins>
      <w:ins w:id="394" w:author="ERCOT 111725" w:date="2025-11-03T14:37:00Z" w16du:dateUtc="2025-11-03T20:37:00Z">
        <w:r w:rsidR="00C46DBB" w:rsidRPr="000E0A3B">
          <w:rPr>
            <w:rFonts w:ascii="Times New Roman" w:hAnsi="Times New Roman"/>
            <w:b/>
            <w:sz w:val="24"/>
            <w:szCs w:val="24"/>
          </w:rPr>
          <w:t xml:space="preserve"> file</w:t>
        </w:r>
      </w:ins>
    </w:p>
    <w:p w14:paraId="2C87B5DE" w14:textId="2B5B440E" w:rsidR="00C46DBB" w:rsidRDefault="00C46DBB" w:rsidP="000E0A3B">
      <w:pPr>
        <w:ind w:left="1620"/>
        <w:contextualSpacing/>
        <w:rPr>
          <w:ins w:id="395" w:author="ERCOT 111725" w:date="2025-11-03T14:40:00Z" w16du:dateUtc="2025-11-03T20:40:00Z"/>
          <w:rFonts w:ascii="Times New Roman" w:hAnsi="Times New Roman"/>
          <w:sz w:val="24"/>
          <w:szCs w:val="24"/>
        </w:rPr>
      </w:pPr>
      <w:ins w:id="396" w:author="ERCOT 111725" w:date="2025-11-03T14:38:00Z" w16du:dateUtc="2025-11-03T20:38:00Z">
        <w:r>
          <w:rPr>
            <w:rFonts w:ascii="Times New Roman" w:hAnsi="Times New Roman"/>
            <w:sz w:val="24"/>
            <w:szCs w:val="24"/>
          </w:rPr>
          <w:t>4CPI</w:t>
        </w:r>
      </w:ins>
      <w:ins w:id="397" w:author="ERCOT 111725" w:date="2025-11-03T14:37:00Z" w16du:dateUtc="2025-11-03T20:37:00Z">
        <w:r w:rsidRPr="001E2C1C">
          <w:rPr>
            <w:rFonts w:ascii="Times New Roman" w:hAnsi="Times New Roman"/>
            <w:sz w:val="24"/>
            <w:szCs w:val="24"/>
          </w:rPr>
          <w:t>|</w:t>
        </w:r>
      </w:ins>
      <w:ins w:id="398" w:author="ERCOT 111725" w:date="2025-11-03T14:39:00Z" w16du:dateUtc="2025-11-03T20:39:00Z">
        <w:r>
          <w:rPr>
            <w:rFonts w:ascii="Times New Roman" w:hAnsi="Times New Roman"/>
            <w:sz w:val="24"/>
            <w:szCs w:val="24"/>
          </w:rPr>
          <w:t>500|100|50</w:t>
        </w:r>
      </w:ins>
      <w:ins w:id="399" w:author="ERCOT 111725" w:date="2025-11-03T14:37:00Z" w16du:dateUtc="2025-11-03T20:37:00Z">
        <w:r w:rsidRPr="001E2C1C">
          <w:rPr>
            <w:rFonts w:ascii="Times New Roman" w:hAnsi="Times New Roman"/>
            <w:sz w:val="24"/>
            <w:szCs w:val="24"/>
          </w:rPr>
          <w:t>|</w:t>
        </w:r>
      </w:ins>
      <w:ins w:id="400" w:author="ERCOT 111725" w:date="2025-11-03T14:39:00Z" w16du:dateUtc="2025-11-03T20:39:00Z">
        <w:r>
          <w:rPr>
            <w:rFonts w:ascii="Times New Roman" w:hAnsi="Times New Roman"/>
            <w:sz w:val="24"/>
            <w:szCs w:val="24"/>
          </w:rPr>
          <w:t>60|</w:t>
        </w:r>
      </w:ins>
    </w:p>
    <w:p w14:paraId="6F839424" w14:textId="5C6A0E08" w:rsidR="00C46DBB" w:rsidRPr="001E2C1C" w:rsidRDefault="00C46DBB" w:rsidP="000E0A3B">
      <w:pPr>
        <w:ind w:left="1620"/>
        <w:contextualSpacing/>
        <w:rPr>
          <w:ins w:id="401" w:author="ERCOT 111725" w:date="2025-11-03T14:40:00Z" w16du:dateUtc="2025-11-03T20:40:00Z"/>
          <w:rFonts w:ascii="Times New Roman" w:hAnsi="Times New Roman"/>
          <w:sz w:val="24"/>
          <w:szCs w:val="24"/>
        </w:rPr>
      </w:pPr>
      <w:ins w:id="402" w:author="ERCOT 111725" w:date="2025-11-03T14:40:00Z" w16du:dateUtc="2025-11-03T20:40:00Z">
        <w:r>
          <w:rPr>
            <w:rFonts w:ascii="Times New Roman" w:hAnsi="Times New Roman"/>
            <w:sz w:val="24"/>
            <w:szCs w:val="24"/>
          </w:rPr>
          <w:t>4CPA</w:t>
        </w:r>
        <w:r w:rsidRPr="001E2C1C">
          <w:rPr>
            <w:rFonts w:ascii="Times New Roman" w:hAnsi="Times New Roman"/>
            <w:sz w:val="24"/>
            <w:szCs w:val="24"/>
          </w:rPr>
          <w:t>|</w:t>
        </w:r>
        <w:r>
          <w:rPr>
            <w:rFonts w:ascii="Times New Roman" w:hAnsi="Times New Roman"/>
            <w:sz w:val="24"/>
            <w:szCs w:val="24"/>
          </w:rPr>
          <w:t>900|0|500</w:t>
        </w:r>
        <w:r w:rsidRPr="001E2C1C">
          <w:rPr>
            <w:rFonts w:ascii="Times New Roman" w:hAnsi="Times New Roman"/>
            <w:sz w:val="24"/>
            <w:szCs w:val="24"/>
          </w:rPr>
          <w:t>|</w:t>
        </w:r>
        <w:r>
          <w:rPr>
            <w:rFonts w:ascii="Times New Roman" w:hAnsi="Times New Roman"/>
            <w:sz w:val="24"/>
            <w:szCs w:val="24"/>
          </w:rPr>
          <w:t>0|</w:t>
        </w:r>
      </w:ins>
    </w:p>
    <w:p w14:paraId="2E9986B7" w14:textId="7162E4D2" w:rsidR="00C46DBB" w:rsidRPr="001E2C1C" w:rsidRDefault="00C46DBB" w:rsidP="000E0A3B">
      <w:pPr>
        <w:ind w:left="1620"/>
        <w:contextualSpacing/>
        <w:rPr>
          <w:ins w:id="403" w:author="ERCOT 111725" w:date="2025-11-03T14:40:00Z" w16du:dateUtc="2025-11-03T20:40:00Z"/>
          <w:rFonts w:ascii="Times New Roman" w:hAnsi="Times New Roman"/>
          <w:sz w:val="24"/>
          <w:szCs w:val="24"/>
        </w:rPr>
      </w:pPr>
      <w:ins w:id="404" w:author="ERCOT 111725" w:date="2025-11-03T14:41:00Z" w16du:dateUtc="2025-11-03T20:41:00Z">
        <w:r>
          <w:rPr>
            <w:rFonts w:ascii="Times New Roman" w:hAnsi="Times New Roman"/>
            <w:sz w:val="24"/>
            <w:szCs w:val="24"/>
          </w:rPr>
          <w:t>OLC</w:t>
        </w:r>
      </w:ins>
      <w:ins w:id="405" w:author="ERCOT 111725" w:date="2025-11-03T14:40:00Z" w16du:dateUtc="2025-11-03T20:40:00Z">
        <w:r w:rsidRPr="001E2C1C">
          <w:rPr>
            <w:rFonts w:ascii="Times New Roman" w:hAnsi="Times New Roman"/>
            <w:sz w:val="24"/>
            <w:szCs w:val="24"/>
          </w:rPr>
          <w:t>|</w:t>
        </w:r>
      </w:ins>
      <w:ins w:id="406" w:author="ERCOT 111725" w:date="2025-11-03T14:41:00Z" w16du:dateUtc="2025-11-03T20:41:00Z">
        <w:r>
          <w:rPr>
            <w:rFonts w:ascii="Times New Roman" w:hAnsi="Times New Roman"/>
            <w:sz w:val="24"/>
            <w:szCs w:val="24"/>
          </w:rPr>
          <w:t>20</w:t>
        </w:r>
      </w:ins>
      <w:ins w:id="407" w:author="ERCOT 111725" w:date="2025-11-03T14:40:00Z" w16du:dateUtc="2025-11-03T20:40:00Z">
        <w:r>
          <w:rPr>
            <w:rFonts w:ascii="Times New Roman" w:hAnsi="Times New Roman"/>
            <w:sz w:val="24"/>
            <w:szCs w:val="24"/>
          </w:rPr>
          <w:t>00|0|</w:t>
        </w:r>
      </w:ins>
      <w:ins w:id="408" w:author="ERCOT 111725" w:date="2025-11-03T14:41:00Z" w16du:dateUtc="2025-11-03T20:41:00Z">
        <w:r>
          <w:rPr>
            <w:rFonts w:ascii="Times New Roman" w:hAnsi="Times New Roman"/>
            <w:sz w:val="24"/>
            <w:szCs w:val="24"/>
          </w:rPr>
          <w:t>2000</w:t>
        </w:r>
      </w:ins>
      <w:ins w:id="409" w:author="ERCOT 111725" w:date="2025-11-03T14:40:00Z" w16du:dateUtc="2025-11-03T20:40:00Z">
        <w:r w:rsidRPr="001E2C1C">
          <w:rPr>
            <w:rFonts w:ascii="Times New Roman" w:hAnsi="Times New Roman"/>
            <w:sz w:val="24"/>
            <w:szCs w:val="24"/>
          </w:rPr>
          <w:t>|</w:t>
        </w:r>
        <w:r>
          <w:rPr>
            <w:rFonts w:ascii="Times New Roman" w:hAnsi="Times New Roman"/>
            <w:sz w:val="24"/>
            <w:szCs w:val="24"/>
          </w:rPr>
          <w:t>0|</w:t>
        </w:r>
      </w:ins>
    </w:p>
    <w:p w14:paraId="6283648B" w14:textId="77777777" w:rsidR="00C46DBB" w:rsidRPr="001E2C1C" w:rsidRDefault="00C46DBB" w:rsidP="00C46DBB">
      <w:pPr>
        <w:ind w:left="1800"/>
        <w:contextualSpacing/>
        <w:rPr>
          <w:ins w:id="410" w:author="ERCOT 111725" w:date="2025-11-03T14:37:00Z" w16du:dateUtc="2025-11-03T20:37:00Z"/>
          <w:rFonts w:ascii="Times New Roman" w:hAnsi="Times New Roman"/>
          <w:sz w:val="24"/>
          <w:szCs w:val="24"/>
        </w:rPr>
      </w:pPr>
    </w:p>
    <w:p w14:paraId="1AEC2126" w14:textId="04EBA2C1" w:rsidR="00D172EA" w:rsidRDefault="00D87C1C" w:rsidP="000E0A3B">
      <w:pPr>
        <w:pStyle w:val="ListParagraph"/>
        <w:ind w:left="1440" w:hanging="360"/>
        <w:contextualSpacing w:val="0"/>
        <w:rPr>
          <w:ins w:id="411" w:author="ERCOT 111725" w:date="2025-11-03T14:42:00Z" w16du:dateUtc="2025-11-03T20:42:00Z"/>
          <w:rFonts w:ascii="Times New Roman" w:hAnsi="Times New Roman"/>
          <w:sz w:val="24"/>
          <w:szCs w:val="24"/>
        </w:rPr>
      </w:pPr>
      <w:ins w:id="412" w:author="ERCOT 111725" w:date="2025-11-03T14:59:00Z" w16du:dateUtc="2025-11-03T20:59:00Z">
        <w:r>
          <w:rPr>
            <w:rFonts w:ascii="Times New Roman" w:hAnsi="Times New Roman"/>
            <w:b/>
            <w:sz w:val="24"/>
            <w:szCs w:val="24"/>
          </w:rPr>
          <w:t>2</w:t>
        </w:r>
      </w:ins>
      <w:ins w:id="413" w:author="ERCOT 111725" w:date="2025-11-03T14:42:00Z" w16du:dateUtc="2025-11-03T20:42:00Z">
        <w:r w:rsidR="00D172EA">
          <w:rPr>
            <w:rFonts w:ascii="Times New Roman" w:hAnsi="Times New Roman"/>
            <w:b/>
            <w:sz w:val="24"/>
            <w:szCs w:val="24"/>
          </w:rPr>
          <w:t xml:space="preserve">. </w:t>
        </w:r>
        <w:r w:rsidR="00D172EA" w:rsidRPr="00252D9F">
          <w:rPr>
            <w:rFonts w:ascii="Times New Roman" w:hAnsi="Times New Roman"/>
            <w:b/>
            <w:sz w:val="24"/>
            <w:szCs w:val="24"/>
          </w:rPr>
          <w:t xml:space="preserve">NOIE </w:t>
        </w:r>
        <w:r w:rsidR="00D172EA">
          <w:rPr>
            <w:rFonts w:ascii="Times New Roman" w:hAnsi="Times New Roman"/>
            <w:b/>
            <w:sz w:val="24"/>
            <w:szCs w:val="24"/>
          </w:rPr>
          <w:t>Event File</w:t>
        </w:r>
        <w:r w:rsidR="00D172EA" w:rsidRPr="001E2C1C">
          <w:rPr>
            <w:rFonts w:ascii="Times New Roman" w:hAnsi="Times New Roman"/>
            <w:sz w:val="24"/>
            <w:szCs w:val="24"/>
          </w:rPr>
          <w:t xml:space="preserve">: This file is used by NOIEs to report counts of Customers </w:t>
        </w:r>
      </w:ins>
      <w:ins w:id="414" w:author="ERCOT 111725" w:date="2025-11-03T14:43:00Z" w16du:dateUtc="2025-11-03T20:43:00Z">
        <w:r w:rsidR="0094489E">
          <w:rPr>
            <w:rFonts w:ascii="Times New Roman" w:hAnsi="Times New Roman"/>
            <w:sz w:val="24"/>
            <w:szCs w:val="24"/>
          </w:rPr>
          <w:t>participating in deployment events for t</w:t>
        </w:r>
      </w:ins>
      <w:ins w:id="415" w:author="ERCOT 111725" w:date="2025-11-03T14:42:00Z" w16du:dateUtc="2025-11-03T20:42:00Z">
        <w:r w:rsidR="00D172EA" w:rsidRPr="001E2C1C">
          <w:rPr>
            <w:rFonts w:ascii="Times New Roman" w:hAnsi="Times New Roman"/>
            <w:sz w:val="24"/>
            <w:szCs w:val="24"/>
          </w:rPr>
          <w:t xml:space="preserve">he various categories of Demand response. </w:t>
        </w:r>
      </w:ins>
    </w:p>
    <w:p w14:paraId="6FC06859" w14:textId="52879080" w:rsidR="00D172EA" w:rsidRDefault="00D172EA" w:rsidP="000E0A3B">
      <w:pPr>
        <w:pStyle w:val="ListParagraph"/>
        <w:numPr>
          <w:ilvl w:val="0"/>
          <w:numId w:val="7"/>
        </w:numPr>
        <w:contextualSpacing w:val="0"/>
        <w:rPr>
          <w:ins w:id="416" w:author="ERCOT 111725" w:date="2025-11-03T14:42:00Z" w16du:dateUtc="2025-11-03T20:42:00Z"/>
        </w:rPr>
      </w:pPr>
      <w:ins w:id="417" w:author="ERCOT 111725" w:date="2025-11-03T14:42:00Z" w16du:dateUtc="2025-11-03T20:42:00Z">
        <w:r w:rsidRPr="00252D9F">
          <w:rPr>
            <w:rFonts w:ascii="Times New Roman" w:hAnsi="Times New Roman"/>
            <w:b/>
            <w:sz w:val="24"/>
            <w:szCs w:val="24"/>
          </w:rPr>
          <w:t>File Naming Convention</w:t>
        </w:r>
        <w:r w:rsidRPr="001E2C1C">
          <w:rPr>
            <w:rFonts w:ascii="Times New Roman" w:hAnsi="Times New Roman"/>
            <w:sz w:val="24"/>
            <w:szCs w:val="24"/>
          </w:rPr>
          <w:t>: DRDataCollectionNOIE</w:t>
        </w:r>
      </w:ins>
      <w:ins w:id="418" w:author="ERCOT 111725" w:date="2025-11-03T14:43:00Z" w16du:dateUtc="2025-11-03T20:43:00Z">
        <w:r w:rsidR="0094489E">
          <w:rPr>
            <w:rFonts w:ascii="Times New Roman" w:hAnsi="Times New Roman"/>
            <w:sz w:val="24"/>
            <w:szCs w:val="24"/>
          </w:rPr>
          <w:t>Event</w:t>
        </w:r>
      </w:ins>
      <w:ins w:id="419" w:author="ERCOT 111725" w:date="2025-11-03T14:42:00Z" w16du:dateUtc="2025-11-03T20:42:00Z">
        <w:r w:rsidRPr="001E2C1C">
          <w:rPr>
            <w:rFonts w:ascii="Times New Roman" w:hAnsi="Times New Roman"/>
            <w:sz w:val="24"/>
            <w:szCs w:val="24"/>
          </w:rPr>
          <w:t xml:space="preserve"> files are required to follow the naming convention shown below:</w:t>
        </w:r>
      </w:ins>
    </w:p>
    <w:p w14:paraId="43700B5A" w14:textId="50D774E8" w:rsidR="00D172EA" w:rsidRPr="001E2C1C" w:rsidRDefault="00D172EA" w:rsidP="000E0A3B">
      <w:pPr>
        <w:ind w:left="1440"/>
        <w:rPr>
          <w:ins w:id="420" w:author="ERCOT 111725" w:date="2025-11-03T14:42:00Z" w16du:dateUtc="2025-11-03T20:42:00Z"/>
          <w:rFonts w:ascii="Times New Roman" w:hAnsi="Times New Roman"/>
          <w:sz w:val="24"/>
          <w:szCs w:val="24"/>
        </w:rPr>
      </w:pPr>
      <w:ins w:id="421" w:author="ERCOT 111725" w:date="2025-11-03T14:42:00Z" w16du:dateUtc="2025-11-03T20:42:00Z">
        <w:r w:rsidRPr="001E2C1C">
          <w:rPr>
            <w:rFonts w:ascii="Times New Roman" w:hAnsi="Times New Roman"/>
            <w:sz w:val="24"/>
            <w:szCs w:val="24"/>
          </w:rPr>
          <w:t xml:space="preserve">|        DUNs       |      Report Name           </w:t>
        </w:r>
      </w:ins>
      <w:ins w:id="422" w:author="ERCOT 111725" w:date="2025-11-07T10:07:00Z" w16du:dateUtc="2025-11-07T16:07:00Z">
        <w:r w:rsidR="007B60A9">
          <w:rPr>
            <w:rFonts w:ascii="Times New Roman" w:hAnsi="Times New Roman"/>
            <w:sz w:val="24"/>
            <w:szCs w:val="24"/>
          </w:rPr>
          <w:tab/>
          <w:t xml:space="preserve">  </w:t>
        </w:r>
      </w:ins>
      <w:ins w:id="423" w:author="ERCOT 111725" w:date="2025-11-03T14:42:00Z" w16du:dateUtc="2025-11-03T20:42:00Z">
        <w:r w:rsidRPr="001E2C1C">
          <w:rPr>
            <w:rFonts w:ascii="Times New Roman" w:hAnsi="Times New Roman"/>
            <w:sz w:val="24"/>
            <w:szCs w:val="24"/>
          </w:rPr>
          <w:t xml:space="preserve">|      Date </w:t>
        </w:r>
      </w:ins>
    </w:p>
    <w:p w14:paraId="3C7060A0" w14:textId="4AEC2A3E" w:rsidR="00D172EA" w:rsidRDefault="00D172EA" w:rsidP="000E0A3B">
      <w:pPr>
        <w:ind w:left="1440"/>
        <w:rPr>
          <w:ins w:id="424" w:author="ERCOT 111725" w:date="2025-11-03T14:42:00Z" w16du:dateUtc="2025-11-03T20:42:00Z"/>
        </w:rPr>
      </w:pPr>
      <w:ins w:id="425" w:author="ERCOT 111725" w:date="2025-11-03T14:42:00Z" w16du:dateUtc="2025-11-03T20:42:00Z">
        <w:r w:rsidRPr="001E2C1C">
          <w:rPr>
            <w:rFonts w:ascii="Times New Roman" w:hAnsi="Times New Roman"/>
            <w:sz w:val="24"/>
            <w:szCs w:val="24"/>
          </w:rPr>
          <w:t>0000000000000DRDataCollectionNOIE</w:t>
        </w:r>
      </w:ins>
      <w:ins w:id="426" w:author="ERCOT 111725" w:date="2025-11-03T14:44:00Z" w16du:dateUtc="2025-11-03T20:44:00Z">
        <w:r w:rsidR="0094489E">
          <w:rPr>
            <w:rFonts w:ascii="Times New Roman" w:hAnsi="Times New Roman"/>
            <w:sz w:val="24"/>
            <w:szCs w:val="24"/>
          </w:rPr>
          <w:t>Event</w:t>
        </w:r>
      </w:ins>
      <w:ins w:id="427" w:author="ERCOT 111725" w:date="2025-11-03T14:42:00Z" w16du:dateUtc="2025-11-03T20:42:00Z">
        <w:r w:rsidRPr="001E2C1C">
          <w:rPr>
            <w:rFonts w:ascii="Times New Roman" w:hAnsi="Times New Roman"/>
            <w:sz w:val="24"/>
            <w:szCs w:val="24"/>
          </w:rPr>
          <w:t>20201023</w:t>
        </w:r>
        <w:r>
          <w:rPr>
            <w:rFonts w:ascii="Times New Roman" w:hAnsi="Times New Roman"/>
            <w:sz w:val="24"/>
            <w:szCs w:val="24"/>
          </w:rPr>
          <w:t>1525</w:t>
        </w:r>
      </w:ins>
      <w:ins w:id="428" w:author="ERCOT 111725" w:date="2025-11-07T10:07:00Z" w16du:dateUtc="2025-11-07T16:07:00Z">
        <w:r w:rsidR="007B60A9">
          <w:rPr>
            <w:rFonts w:ascii="Times New Roman" w:hAnsi="Times New Roman"/>
            <w:sz w:val="24"/>
            <w:szCs w:val="24"/>
          </w:rPr>
          <w:t>15</w:t>
        </w:r>
      </w:ins>
      <w:ins w:id="429" w:author="ERCOT 111725" w:date="2025-11-03T14:42:00Z" w16du:dateUtc="2025-11-03T20:42:00Z">
        <w:r w:rsidRPr="001E2C1C">
          <w:rPr>
            <w:rFonts w:ascii="Times New Roman" w:hAnsi="Times New Roman"/>
            <w:sz w:val="24"/>
            <w:szCs w:val="24"/>
          </w:rPr>
          <w:t>.</w:t>
        </w:r>
        <w:r>
          <w:rPr>
            <w:rFonts w:ascii="Times New Roman" w:hAnsi="Times New Roman"/>
            <w:sz w:val="24"/>
            <w:szCs w:val="24"/>
          </w:rPr>
          <w:t>csv</w:t>
        </w:r>
        <w:r w:rsidRPr="001E2C1C">
          <w:rPr>
            <w:rFonts w:ascii="Times New Roman" w:hAnsi="Times New Roman"/>
            <w:sz w:val="24"/>
            <w:szCs w:val="24"/>
          </w:rPr>
          <w:br/>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610"/>
        <w:gridCol w:w="2664"/>
      </w:tblGrid>
      <w:tr w:rsidR="00D172EA" w:rsidRPr="00166135" w14:paraId="4D10C528" w14:textId="77777777" w:rsidTr="00011B06">
        <w:trPr>
          <w:trHeight w:val="414"/>
          <w:jc w:val="center"/>
          <w:ins w:id="430" w:author="ERCOT 111725" w:date="2025-11-03T14:42:00Z"/>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3E37A74D" w14:textId="77777777" w:rsidR="00D172EA" w:rsidRPr="00F503F3" w:rsidRDefault="00D172EA" w:rsidP="00011B06">
            <w:pPr>
              <w:spacing w:after="0" w:line="240" w:lineRule="auto"/>
              <w:jc w:val="center"/>
              <w:rPr>
                <w:ins w:id="431" w:author="ERCOT 111725" w:date="2025-11-03T14:42:00Z" w16du:dateUtc="2025-11-03T20:42:00Z"/>
                <w:rFonts w:ascii="Arial" w:eastAsia="Times New Roman" w:hAnsi="Arial"/>
                <w:sz w:val="20"/>
                <w:szCs w:val="20"/>
              </w:rPr>
            </w:pPr>
            <w:ins w:id="432" w:author="ERCOT 111725" w:date="2025-11-03T14:42:00Z" w16du:dateUtc="2025-11-03T20:42:00Z">
              <w:r w:rsidRPr="00F503F3">
                <w:rPr>
                  <w:rFonts w:ascii="Arial" w:eastAsia="Times New Roman" w:hAnsi="Arial" w:cs="Arial"/>
                  <w:b/>
                  <w:sz w:val="20"/>
                  <w:szCs w:val="20"/>
                </w:rPr>
                <w:t>Data Element</w:t>
              </w:r>
            </w:ins>
          </w:p>
        </w:tc>
        <w:tc>
          <w:tcPr>
            <w:tcW w:w="3610" w:type="dxa"/>
            <w:tcBorders>
              <w:top w:val="single" w:sz="6" w:space="0" w:color="auto"/>
              <w:left w:val="single" w:sz="6" w:space="0" w:color="auto"/>
              <w:bottom w:val="single" w:sz="6" w:space="0" w:color="auto"/>
              <w:right w:val="single" w:sz="6" w:space="0" w:color="auto"/>
            </w:tcBorders>
            <w:shd w:val="clear" w:color="auto" w:fill="D0CECE"/>
            <w:vAlign w:val="center"/>
          </w:tcPr>
          <w:p w14:paraId="781A1241" w14:textId="77777777" w:rsidR="00D172EA" w:rsidRPr="00F503F3" w:rsidRDefault="00D172EA" w:rsidP="00011B06">
            <w:pPr>
              <w:spacing w:after="0" w:line="240" w:lineRule="auto"/>
              <w:jc w:val="center"/>
              <w:rPr>
                <w:ins w:id="433" w:author="ERCOT 111725" w:date="2025-11-03T14:42:00Z" w16du:dateUtc="2025-11-03T20:42:00Z"/>
                <w:rFonts w:ascii="Arial" w:eastAsia="Times New Roman" w:hAnsi="Arial" w:cs="Arial"/>
                <w:sz w:val="20"/>
                <w:szCs w:val="20"/>
              </w:rPr>
            </w:pPr>
            <w:ins w:id="434" w:author="ERCOT 111725" w:date="2025-11-03T14:42:00Z" w16du:dateUtc="2025-11-03T20:42:00Z">
              <w:r w:rsidRPr="00F503F3">
                <w:rPr>
                  <w:rFonts w:ascii="Arial" w:eastAsia="Times New Roman" w:hAnsi="Arial" w:cs="Arial"/>
                  <w:b/>
                  <w:sz w:val="20"/>
                  <w:szCs w:val="20"/>
                </w:rPr>
                <w:t>Comments</w:t>
              </w:r>
            </w:ins>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1B3B4D4A" w14:textId="77777777" w:rsidR="00D172EA" w:rsidRPr="00F503F3" w:rsidRDefault="00D172EA" w:rsidP="00011B06">
            <w:pPr>
              <w:spacing w:after="0" w:line="240" w:lineRule="auto"/>
              <w:jc w:val="center"/>
              <w:rPr>
                <w:ins w:id="435" w:author="ERCOT 111725" w:date="2025-11-03T14:42:00Z" w16du:dateUtc="2025-11-03T20:42:00Z"/>
                <w:rFonts w:ascii="Arial" w:eastAsia="Times New Roman" w:hAnsi="Arial" w:cs="Arial"/>
                <w:sz w:val="20"/>
                <w:szCs w:val="20"/>
              </w:rPr>
            </w:pPr>
            <w:ins w:id="436" w:author="ERCOT 111725" w:date="2025-11-03T14:42:00Z" w16du:dateUtc="2025-11-03T20:42:00Z">
              <w:r w:rsidRPr="00F503F3">
                <w:rPr>
                  <w:rFonts w:ascii="Arial" w:eastAsia="Times New Roman" w:hAnsi="Arial" w:cs="Arial"/>
                  <w:b/>
                  <w:sz w:val="20"/>
                  <w:szCs w:val="20"/>
                </w:rPr>
                <w:t>Format</w:t>
              </w:r>
            </w:ins>
          </w:p>
        </w:tc>
      </w:tr>
      <w:tr w:rsidR="00D172EA" w:rsidRPr="00166135" w14:paraId="223201AA" w14:textId="77777777" w:rsidTr="00011B06">
        <w:trPr>
          <w:trHeight w:val="414"/>
          <w:jc w:val="center"/>
          <w:ins w:id="437" w:author="ERCOT 111725" w:date="2025-11-03T14:42:00Z"/>
        </w:trPr>
        <w:tc>
          <w:tcPr>
            <w:tcW w:w="2062" w:type="dxa"/>
            <w:tcBorders>
              <w:top w:val="single" w:sz="6" w:space="0" w:color="auto"/>
              <w:left w:val="single" w:sz="6" w:space="0" w:color="auto"/>
              <w:bottom w:val="single" w:sz="6" w:space="0" w:color="auto"/>
              <w:right w:val="single" w:sz="6" w:space="0" w:color="auto"/>
            </w:tcBorders>
            <w:vAlign w:val="center"/>
            <w:hideMark/>
          </w:tcPr>
          <w:p w14:paraId="17686EFE" w14:textId="77777777" w:rsidR="00D172EA" w:rsidRPr="00F503F3" w:rsidRDefault="00D172EA" w:rsidP="00011B06">
            <w:pPr>
              <w:spacing w:after="0" w:line="240" w:lineRule="auto"/>
              <w:jc w:val="center"/>
              <w:rPr>
                <w:ins w:id="438" w:author="ERCOT 111725" w:date="2025-11-03T14:42:00Z" w16du:dateUtc="2025-11-03T20:42:00Z"/>
                <w:rFonts w:ascii="Arial" w:eastAsia="Times New Roman" w:hAnsi="Arial"/>
                <w:sz w:val="20"/>
                <w:szCs w:val="20"/>
              </w:rPr>
            </w:pPr>
            <w:ins w:id="439" w:author="ERCOT 111725" w:date="2025-11-03T14:42:00Z" w16du:dateUtc="2025-11-03T20:42:00Z">
              <w:r w:rsidRPr="00F503F3">
                <w:rPr>
                  <w:rFonts w:ascii="Arial" w:eastAsia="Times New Roman" w:hAnsi="Arial" w:cs="Arial"/>
                  <w:sz w:val="20"/>
                  <w:szCs w:val="20"/>
                </w:rPr>
                <w:t>DUNS</w:t>
              </w:r>
            </w:ins>
          </w:p>
        </w:tc>
        <w:tc>
          <w:tcPr>
            <w:tcW w:w="3610" w:type="dxa"/>
            <w:tcBorders>
              <w:top w:val="single" w:sz="6" w:space="0" w:color="auto"/>
              <w:left w:val="single" w:sz="6" w:space="0" w:color="auto"/>
              <w:bottom w:val="single" w:sz="6" w:space="0" w:color="auto"/>
              <w:right w:val="single" w:sz="6" w:space="0" w:color="auto"/>
            </w:tcBorders>
            <w:vAlign w:val="center"/>
            <w:hideMark/>
          </w:tcPr>
          <w:p w14:paraId="1C76C97D" w14:textId="77777777" w:rsidR="00D172EA" w:rsidRPr="00F503F3" w:rsidRDefault="00D172EA" w:rsidP="00011B06">
            <w:pPr>
              <w:spacing w:after="0" w:line="240" w:lineRule="auto"/>
              <w:jc w:val="center"/>
              <w:rPr>
                <w:ins w:id="440" w:author="ERCOT 111725" w:date="2025-11-03T14:42:00Z" w16du:dateUtc="2025-11-03T20:42:00Z"/>
                <w:rFonts w:ascii="Arial" w:eastAsia="Times New Roman" w:hAnsi="Arial" w:cs="Arial"/>
                <w:sz w:val="20"/>
                <w:szCs w:val="20"/>
              </w:rPr>
            </w:pPr>
            <w:ins w:id="441" w:author="ERCOT 111725" w:date="2025-11-03T14:42:00Z" w16du:dateUtc="2025-11-03T20:42:00Z">
              <w:r w:rsidRPr="00F503F3">
                <w:rPr>
                  <w:rFonts w:ascii="Arial" w:eastAsia="Times New Roman" w:hAnsi="Arial" w:cs="Arial"/>
                  <w:sz w:val="20"/>
                  <w:szCs w:val="20"/>
                </w:rPr>
                <w:t>NOIE Data Universal Numbering Systems (DUNS) Number</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141C7144" w14:textId="77777777" w:rsidR="00D172EA" w:rsidRPr="00F503F3" w:rsidRDefault="00D172EA" w:rsidP="00011B06">
            <w:pPr>
              <w:spacing w:after="0" w:line="240" w:lineRule="auto"/>
              <w:jc w:val="center"/>
              <w:rPr>
                <w:ins w:id="442" w:author="ERCOT 111725" w:date="2025-11-03T14:42:00Z" w16du:dateUtc="2025-11-03T20:42:00Z"/>
                <w:rFonts w:ascii="Arial" w:eastAsia="Times New Roman" w:hAnsi="Arial" w:cs="Arial"/>
                <w:sz w:val="20"/>
                <w:szCs w:val="20"/>
              </w:rPr>
            </w:pPr>
            <w:ins w:id="443" w:author="ERCOT 111725" w:date="2025-11-03T14:42:00Z" w16du:dateUtc="2025-11-03T20:42:00Z">
              <w:r w:rsidRPr="00F503F3">
                <w:rPr>
                  <w:rFonts w:ascii="Arial" w:eastAsia="Times New Roman" w:hAnsi="Arial" w:cs="Arial"/>
                  <w:sz w:val="20"/>
                  <w:szCs w:val="20"/>
                </w:rPr>
                <w:t>Numeric (9 or 13)</w:t>
              </w:r>
            </w:ins>
          </w:p>
        </w:tc>
      </w:tr>
      <w:tr w:rsidR="00D172EA" w:rsidRPr="00166135" w14:paraId="621FAC4D" w14:textId="77777777" w:rsidTr="00011B06">
        <w:trPr>
          <w:trHeight w:val="422"/>
          <w:jc w:val="center"/>
          <w:ins w:id="444" w:author="ERCOT 111725" w:date="2025-11-03T14:42:00Z"/>
        </w:trPr>
        <w:tc>
          <w:tcPr>
            <w:tcW w:w="2062" w:type="dxa"/>
            <w:tcBorders>
              <w:top w:val="single" w:sz="6" w:space="0" w:color="auto"/>
              <w:left w:val="single" w:sz="6" w:space="0" w:color="auto"/>
              <w:bottom w:val="single" w:sz="6" w:space="0" w:color="auto"/>
              <w:right w:val="single" w:sz="6" w:space="0" w:color="auto"/>
            </w:tcBorders>
            <w:vAlign w:val="center"/>
            <w:hideMark/>
          </w:tcPr>
          <w:p w14:paraId="7376A6EE" w14:textId="77777777" w:rsidR="00D172EA" w:rsidRPr="00F503F3" w:rsidRDefault="00D172EA" w:rsidP="00011B06">
            <w:pPr>
              <w:spacing w:after="0" w:line="240" w:lineRule="auto"/>
              <w:jc w:val="center"/>
              <w:rPr>
                <w:ins w:id="445" w:author="ERCOT 111725" w:date="2025-11-03T14:42:00Z" w16du:dateUtc="2025-11-03T20:42:00Z"/>
                <w:rFonts w:ascii="Arial" w:eastAsia="Times New Roman" w:hAnsi="Arial" w:cs="Arial"/>
                <w:sz w:val="20"/>
                <w:szCs w:val="20"/>
              </w:rPr>
            </w:pPr>
            <w:ins w:id="446" w:author="ERCOT 111725" w:date="2025-11-03T14:42:00Z" w16du:dateUtc="2025-11-03T20:42:00Z">
              <w:r w:rsidRPr="00F503F3">
                <w:rPr>
                  <w:rFonts w:ascii="Arial" w:eastAsia="Times New Roman" w:hAnsi="Arial" w:cs="Arial"/>
                  <w:sz w:val="20"/>
                  <w:szCs w:val="20"/>
                </w:rPr>
                <w:t>Report Name</w:t>
              </w:r>
            </w:ins>
          </w:p>
        </w:tc>
        <w:tc>
          <w:tcPr>
            <w:tcW w:w="3610" w:type="dxa"/>
            <w:tcBorders>
              <w:top w:val="single" w:sz="6" w:space="0" w:color="auto"/>
              <w:left w:val="single" w:sz="6" w:space="0" w:color="auto"/>
              <w:bottom w:val="single" w:sz="6" w:space="0" w:color="auto"/>
              <w:right w:val="single" w:sz="6" w:space="0" w:color="auto"/>
            </w:tcBorders>
            <w:vAlign w:val="center"/>
            <w:hideMark/>
          </w:tcPr>
          <w:p w14:paraId="29EEDFF0" w14:textId="7B7DC7C4" w:rsidR="00D172EA" w:rsidRPr="00D302B2" w:rsidRDefault="0094489E" w:rsidP="00011B06">
            <w:pPr>
              <w:spacing w:after="0" w:line="240" w:lineRule="auto"/>
              <w:jc w:val="center"/>
              <w:rPr>
                <w:ins w:id="447" w:author="ERCOT 111725" w:date="2025-11-03T14:42:00Z" w16du:dateUtc="2025-11-03T20:42:00Z"/>
                <w:rFonts w:ascii="Arial" w:eastAsia="Times New Roman" w:hAnsi="Arial" w:cs="Arial"/>
                <w:sz w:val="20"/>
                <w:szCs w:val="20"/>
              </w:rPr>
            </w:pPr>
            <w:ins w:id="448" w:author="ERCOT 111725" w:date="2025-11-03T14:45:00Z" w16du:dateUtc="2025-11-03T20:45:00Z">
              <w:r>
                <w:rPr>
                  <w:rFonts w:ascii="Arial" w:eastAsia="Times New Roman" w:hAnsi="Arial" w:cs="Arial"/>
                  <w:iCs/>
                  <w:sz w:val="20"/>
                  <w:szCs w:val="20"/>
                </w:rPr>
                <w:t>‘</w:t>
              </w:r>
            </w:ins>
            <w:ins w:id="449" w:author="ERCOT 111725" w:date="2025-11-03T14:42:00Z" w16du:dateUtc="2025-11-03T20:42:00Z">
              <w:r w:rsidR="00D172EA" w:rsidRPr="00FC426A">
                <w:rPr>
                  <w:rFonts w:ascii="Arial" w:eastAsia="Times New Roman" w:hAnsi="Arial" w:cs="Arial"/>
                  <w:iCs/>
                  <w:sz w:val="20"/>
                  <w:szCs w:val="20"/>
                </w:rPr>
                <w:t>DRDataCollectionNOIE</w:t>
              </w:r>
            </w:ins>
            <w:ins w:id="450" w:author="ERCOT 111725" w:date="2025-11-03T14:44:00Z" w16du:dateUtc="2025-11-03T20:44:00Z">
              <w:r>
                <w:rPr>
                  <w:rFonts w:ascii="Arial" w:eastAsia="Times New Roman" w:hAnsi="Arial" w:cs="Arial"/>
                  <w:iCs/>
                  <w:sz w:val="20"/>
                  <w:szCs w:val="20"/>
                </w:rPr>
                <w:t>Event</w:t>
              </w:r>
            </w:ins>
            <w:ins w:id="451" w:author="ERCOT 111725" w:date="2025-11-03T14:45:00Z" w16du:dateUtc="2025-11-03T20:45:00Z">
              <w:r>
                <w:rPr>
                  <w:rFonts w:ascii="Arial" w:eastAsia="Times New Roman" w:hAnsi="Arial" w:cs="Arial"/>
                  <w:iCs/>
                  <w:sz w:val="20"/>
                  <w:szCs w:val="20"/>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4C11CE2F" w14:textId="77777777" w:rsidR="00D172EA" w:rsidRPr="00F503F3" w:rsidRDefault="00D172EA" w:rsidP="00011B06">
            <w:pPr>
              <w:spacing w:after="0" w:line="240" w:lineRule="auto"/>
              <w:jc w:val="center"/>
              <w:rPr>
                <w:ins w:id="452" w:author="ERCOT 111725" w:date="2025-11-03T14:42:00Z" w16du:dateUtc="2025-11-03T20:42:00Z"/>
                <w:rFonts w:ascii="Arial" w:eastAsia="Times New Roman" w:hAnsi="Arial" w:cs="Arial"/>
                <w:sz w:val="20"/>
                <w:szCs w:val="20"/>
              </w:rPr>
            </w:pPr>
            <w:ins w:id="453" w:author="ERCOT 111725" w:date="2025-11-03T14:42:00Z" w16du:dateUtc="2025-11-03T20:42:00Z">
              <w:r w:rsidRPr="00F503F3">
                <w:rPr>
                  <w:rFonts w:ascii="Arial" w:eastAsia="Times New Roman" w:hAnsi="Arial" w:cs="Arial"/>
                  <w:sz w:val="20"/>
                  <w:szCs w:val="20"/>
                </w:rPr>
                <w:t>Alphanumeric (</w:t>
              </w:r>
              <w:r>
                <w:rPr>
                  <w:rFonts w:ascii="Arial" w:eastAsia="Times New Roman" w:hAnsi="Arial" w:cs="Arial"/>
                  <w:sz w:val="20"/>
                  <w:szCs w:val="20"/>
                </w:rPr>
                <w:t>33</w:t>
              </w:r>
              <w:r w:rsidRPr="00F503F3">
                <w:rPr>
                  <w:rFonts w:ascii="Arial" w:eastAsia="Times New Roman" w:hAnsi="Arial" w:cs="Arial"/>
                  <w:sz w:val="20"/>
                  <w:szCs w:val="20"/>
                </w:rPr>
                <w:t>)</w:t>
              </w:r>
            </w:ins>
          </w:p>
        </w:tc>
      </w:tr>
      <w:tr w:rsidR="00D172EA" w:rsidRPr="00166135" w14:paraId="2DB3B4AA" w14:textId="77777777" w:rsidTr="00011B06">
        <w:trPr>
          <w:trHeight w:val="414"/>
          <w:jc w:val="center"/>
          <w:ins w:id="454" w:author="ERCOT 111725" w:date="2025-11-03T14:42:00Z"/>
        </w:trPr>
        <w:tc>
          <w:tcPr>
            <w:tcW w:w="2062" w:type="dxa"/>
            <w:tcBorders>
              <w:top w:val="single" w:sz="6" w:space="0" w:color="auto"/>
              <w:left w:val="single" w:sz="6" w:space="0" w:color="auto"/>
              <w:bottom w:val="single" w:sz="6" w:space="0" w:color="auto"/>
              <w:right w:val="single" w:sz="6" w:space="0" w:color="auto"/>
            </w:tcBorders>
            <w:vAlign w:val="center"/>
            <w:hideMark/>
          </w:tcPr>
          <w:p w14:paraId="7421EDE5" w14:textId="77777777" w:rsidR="00D172EA" w:rsidRPr="00F503F3" w:rsidRDefault="00D172EA" w:rsidP="00011B06">
            <w:pPr>
              <w:spacing w:after="0" w:line="240" w:lineRule="auto"/>
              <w:jc w:val="center"/>
              <w:rPr>
                <w:ins w:id="455" w:author="ERCOT 111725" w:date="2025-11-03T14:42:00Z" w16du:dateUtc="2025-11-03T20:42:00Z"/>
                <w:rFonts w:ascii="Arial" w:eastAsia="Times New Roman" w:hAnsi="Arial" w:cs="Arial"/>
                <w:sz w:val="20"/>
                <w:szCs w:val="20"/>
              </w:rPr>
            </w:pPr>
            <w:ins w:id="456" w:author="ERCOT 111725" w:date="2025-11-03T14:42:00Z" w16du:dateUtc="2025-11-03T20:42:00Z">
              <w:r w:rsidRPr="00AB646E">
                <w:rPr>
                  <w:rFonts w:ascii="Arial" w:eastAsia="Times New Roman" w:hAnsi="Arial" w:cs="Arial"/>
                  <w:sz w:val="20"/>
                  <w:szCs w:val="20"/>
                </w:rPr>
                <w:t>Date/Time</w:t>
              </w:r>
            </w:ins>
          </w:p>
        </w:tc>
        <w:tc>
          <w:tcPr>
            <w:tcW w:w="3610" w:type="dxa"/>
            <w:tcBorders>
              <w:top w:val="single" w:sz="6" w:space="0" w:color="auto"/>
              <w:left w:val="single" w:sz="6" w:space="0" w:color="auto"/>
              <w:bottom w:val="single" w:sz="6" w:space="0" w:color="auto"/>
              <w:right w:val="single" w:sz="6" w:space="0" w:color="auto"/>
            </w:tcBorders>
            <w:vAlign w:val="center"/>
            <w:hideMark/>
          </w:tcPr>
          <w:p w14:paraId="54B067EC" w14:textId="77777777" w:rsidR="00D172EA" w:rsidRPr="00F503F3" w:rsidRDefault="00D172EA" w:rsidP="00011B06">
            <w:pPr>
              <w:spacing w:after="0" w:line="240" w:lineRule="auto"/>
              <w:jc w:val="center"/>
              <w:rPr>
                <w:ins w:id="457" w:author="ERCOT 111725" w:date="2025-11-03T14:42:00Z" w16du:dateUtc="2025-11-03T20:42:00Z"/>
                <w:rFonts w:ascii="Arial" w:eastAsia="Times New Roman" w:hAnsi="Arial" w:cs="Arial"/>
                <w:sz w:val="20"/>
                <w:szCs w:val="20"/>
              </w:rPr>
            </w:pPr>
            <w:ins w:id="458" w:author="ERCOT 111725" w:date="2025-11-03T14:42:00Z" w16du:dateUtc="2025-11-03T20:42:00Z">
              <w:r w:rsidRPr="00AB646E">
                <w:rPr>
                  <w:rFonts w:ascii="Arial" w:eastAsia="Times New Roman" w:hAnsi="Arial" w:cs="Arial"/>
                  <w:sz w:val="20"/>
                  <w:szCs w:val="20"/>
                </w:rPr>
                <w:t>File transmission date/time stamp</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0E8F9AC9" w14:textId="77777777" w:rsidR="00D172EA" w:rsidRPr="00AB646E" w:rsidRDefault="00D172EA" w:rsidP="00011B06">
            <w:pPr>
              <w:spacing w:after="0" w:line="240" w:lineRule="auto"/>
              <w:jc w:val="center"/>
              <w:rPr>
                <w:ins w:id="459" w:author="ERCOT 111725" w:date="2025-11-03T14:42:00Z" w16du:dateUtc="2025-11-03T20:42:00Z"/>
                <w:rFonts w:ascii="Arial" w:eastAsia="Times New Roman" w:hAnsi="Arial" w:cs="Arial"/>
                <w:sz w:val="20"/>
                <w:szCs w:val="20"/>
              </w:rPr>
            </w:pPr>
            <w:ins w:id="460" w:author="ERCOT 111725" w:date="2025-11-03T14:42:00Z" w16du:dateUtc="2025-11-03T20:42:00Z">
              <w:r w:rsidRPr="00AB646E">
                <w:rPr>
                  <w:rFonts w:ascii="Arial" w:eastAsia="Times New Roman" w:hAnsi="Arial" w:cs="Arial"/>
                  <w:sz w:val="20"/>
                  <w:szCs w:val="20"/>
                </w:rPr>
                <w:t>Datetime format =</w:t>
              </w:r>
            </w:ins>
          </w:p>
          <w:p w14:paraId="3631C086" w14:textId="77777777" w:rsidR="00D172EA" w:rsidRPr="00F503F3" w:rsidRDefault="00D172EA" w:rsidP="00011B06">
            <w:pPr>
              <w:spacing w:after="0" w:line="240" w:lineRule="auto"/>
              <w:jc w:val="center"/>
              <w:rPr>
                <w:ins w:id="461" w:author="ERCOT 111725" w:date="2025-11-03T14:42:00Z" w16du:dateUtc="2025-11-03T20:42:00Z"/>
                <w:rFonts w:ascii="Arial" w:eastAsia="Times New Roman" w:hAnsi="Arial" w:cs="Arial"/>
                <w:sz w:val="20"/>
                <w:szCs w:val="20"/>
              </w:rPr>
            </w:pPr>
            <w:ins w:id="462" w:author="ERCOT 111725" w:date="2025-11-03T14:42:00Z" w16du:dateUtc="2025-11-03T20:42:00Z">
              <w:r w:rsidRPr="00AB646E">
                <w:rPr>
                  <w:rFonts w:ascii="Arial" w:eastAsia="Times New Roman" w:hAnsi="Arial" w:cs="Arial"/>
                  <w:sz w:val="20"/>
                  <w:szCs w:val="20"/>
                </w:rPr>
                <w:t>ccyymmddhhmmss</w:t>
              </w:r>
            </w:ins>
          </w:p>
        </w:tc>
      </w:tr>
      <w:tr w:rsidR="00D172EA" w:rsidRPr="00166135" w14:paraId="65E24889" w14:textId="77777777" w:rsidTr="00011B06">
        <w:trPr>
          <w:trHeight w:val="422"/>
          <w:jc w:val="center"/>
          <w:ins w:id="463" w:author="ERCOT 111725" w:date="2025-11-03T14:42:00Z"/>
        </w:trPr>
        <w:tc>
          <w:tcPr>
            <w:tcW w:w="2062" w:type="dxa"/>
            <w:tcBorders>
              <w:top w:val="single" w:sz="6" w:space="0" w:color="auto"/>
              <w:left w:val="single" w:sz="6" w:space="0" w:color="auto"/>
              <w:bottom w:val="single" w:sz="6" w:space="0" w:color="auto"/>
              <w:right w:val="single" w:sz="6" w:space="0" w:color="auto"/>
            </w:tcBorders>
            <w:vAlign w:val="center"/>
            <w:hideMark/>
          </w:tcPr>
          <w:p w14:paraId="6226AB62" w14:textId="77777777" w:rsidR="00D172EA" w:rsidRPr="00F503F3" w:rsidRDefault="00D172EA" w:rsidP="00011B06">
            <w:pPr>
              <w:spacing w:after="0" w:line="240" w:lineRule="auto"/>
              <w:jc w:val="center"/>
              <w:rPr>
                <w:ins w:id="464" w:author="ERCOT 111725" w:date="2025-11-03T14:42:00Z" w16du:dateUtc="2025-11-03T20:42:00Z"/>
                <w:rFonts w:ascii="Arial" w:eastAsia="Times New Roman" w:hAnsi="Arial" w:cs="Arial"/>
                <w:sz w:val="20"/>
                <w:szCs w:val="20"/>
              </w:rPr>
            </w:pPr>
            <w:ins w:id="465" w:author="ERCOT 111725" w:date="2025-11-03T14:42:00Z" w16du:dateUtc="2025-11-03T20:42:00Z">
              <w:r w:rsidRPr="00F66F52">
                <w:rPr>
                  <w:rFonts w:ascii="Arial" w:eastAsia="Times New Roman" w:hAnsi="Arial" w:cs="Arial"/>
                  <w:sz w:val="20"/>
                  <w:szCs w:val="20"/>
                </w:rPr>
                <w:lastRenderedPageBreak/>
                <w:t>.</w:t>
              </w:r>
              <w:r>
                <w:rPr>
                  <w:rFonts w:ascii="Arial" w:eastAsia="Times New Roman" w:hAnsi="Arial" w:cs="Arial"/>
                  <w:sz w:val="20"/>
                  <w:szCs w:val="20"/>
                </w:rPr>
                <w:t>csv</w:t>
              </w:r>
            </w:ins>
          </w:p>
        </w:tc>
        <w:tc>
          <w:tcPr>
            <w:tcW w:w="3610" w:type="dxa"/>
            <w:tcBorders>
              <w:top w:val="single" w:sz="6" w:space="0" w:color="auto"/>
              <w:left w:val="single" w:sz="6" w:space="0" w:color="auto"/>
              <w:bottom w:val="single" w:sz="6" w:space="0" w:color="auto"/>
              <w:right w:val="single" w:sz="6" w:space="0" w:color="auto"/>
            </w:tcBorders>
            <w:vAlign w:val="center"/>
            <w:hideMark/>
          </w:tcPr>
          <w:p w14:paraId="0089AF57" w14:textId="77777777" w:rsidR="00D172EA" w:rsidRPr="00F503F3" w:rsidRDefault="00D172EA" w:rsidP="00011B06">
            <w:pPr>
              <w:spacing w:after="0" w:line="240" w:lineRule="auto"/>
              <w:jc w:val="center"/>
              <w:rPr>
                <w:ins w:id="466" w:author="ERCOT 111725" w:date="2025-11-03T14:42:00Z" w16du:dateUtc="2025-11-03T20:42:00Z"/>
                <w:rFonts w:ascii="Arial" w:eastAsia="Times New Roman" w:hAnsi="Arial" w:cs="Arial"/>
                <w:sz w:val="20"/>
                <w:szCs w:val="20"/>
              </w:rPr>
            </w:pPr>
            <w:ins w:id="467" w:author="ERCOT 111725" w:date="2025-11-03T14:42:00Z" w16du:dateUtc="2025-11-03T20:42:00Z">
              <w:r w:rsidRPr="00F66F52">
                <w:rPr>
                  <w:rFonts w:ascii="Arial" w:eastAsia="Times New Roman" w:hAnsi="Arial" w:cs="Arial"/>
                  <w:sz w:val="20"/>
                  <w:szCs w:val="20"/>
                </w:rPr>
                <w:t>Value of .</w:t>
              </w:r>
              <w:r>
                <w:rPr>
                  <w:rFonts w:ascii="Arial" w:eastAsia="Times New Roman" w:hAnsi="Arial" w:cs="Arial"/>
                  <w:sz w:val="20"/>
                  <w:szCs w:val="20"/>
                </w:rPr>
                <w:t>csv</w:t>
              </w:r>
              <w:r w:rsidRPr="00F66F52">
                <w:rPr>
                  <w:rFonts w:ascii="Arial" w:eastAsia="Times New Roman" w:hAnsi="Arial" w:cs="Arial"/>
                  <w:sz w:val="20"/>
                  <w:szCs w:val="20"/>
                </w:rPr>
                <w:t xml:space="preserve"> mandatory in file name</w:t>
              </w:r>
            </w:ins>
          </w:p>
        </w:tc>
        <w:tc>
          <w:tcPr>
            <w:tcW w:w="2664" w:type="dxa"/>
            <w:tcBorders>
              <w:top w:val="single" w:sz="6" w:space="0" w:color="auto"/>
              <w:left w:val="single" w:sz="6" w:space="0" w:color="auto"/>
              <w:bottom w:val="single" w:sz="6" w:space="0" w:color="auto"/>
              <w:right w:val="single" w:sz="6" w:space="0" w:color="auto"/>
            </w:tcBorders>
            <w:vAlign w:val="center"/>
          </w:tcPr>
          <w:p w14:paraId="3D183CD3" w14:textId="77777777" w:rsidR="00D172EA" w:rsidRPr="00F503F3" w:rsidRDefault="00D172EA" w:rsidP="00011B06">
            <w:pPr>
              <w:spacing w:after="0" w:line="240" w:lineRule="auto"/>
              <w:jc w:val="center"/>
              <w:rPr>
                <w:ins w:id="468" w:author="ERCOT 111725" w:date="2025-11-03T14:42:00Z" w16du:dateUtc="2025-11-03T20:42:00Z"/>
                <w:rFonts w:ascii="Arial" w:eastAsia="Times New Roman" w:hAnsi="Arial" w:cs="Arial"/>
                <w:sz w:val="20"/>
                <w:szCs w:val="20"/>
              </w:rPr>
            </w:pPr>
          </w:p>
        </w:tc>
      </w:tr>
    </w:tbl>
    <w:p w14:paraId="3505ABED" w14:textId="77777777" w:rsidR="00D172EA" w:rsidRDefault="00D172EA" w:rsidP="00D172EA">
      <w:pPr>
        <w:spacing w:after="0"/>
        <w:rPr>
          <w:ins w:id="469" w:author="ERCOT 111725" w:date="2025-11-03T14:42:00Z" w16du:dateUtc="2025-11-03T20:42:00Z"/>
        </w:rPr>
      </w:pPr>
    </w:p>
    <w:p w14:paraId="35A17C1D" w14:textId="7E7FD610" w:rsidR="00D172EA" w:rsidRDefault="00790344" w:rsidP="000E0A3B">
      <w:pPr>
        <w:ind w:left="1800" w:hanging="360"/>
        <w:rPr>
          <w:ins w:id="470" w:author="ERCOT 111725" w:date="2025-11-03T14:42:00Z" w16du:dateUtc="2025-11-03T20:42:00Z"/>
        </w:rPr>
      </w:pPr>
      <w:ins w:id="471" w:author="ERCOT 111725" w:date="2025-11-07T10:11:00Z" w16du:dateUtc="2025-11-07T16:11:00Z">
        <w:r>
          <w:rPr>
            <w:rFonts w:ascii="Times New Roman" w:hAnsi="Times New Roman"/>
            <w:sz w:val="24"/>
            <w:szCs w:val="24"/>
          </w:rPr>
          <w:t>b</w:t>
        </w:r>
      </w:ins>
      <w:ins w:id="472" w:author="ERCOT 111725" w:date="2025-11-03T14:42:00Z" w16du:dateUtc="2025-11-03T20:42:00Z">
        <w:r w:rsidR="00D172EA" w:rsidRPr="00A81C96">
          <w:rPr>
            <w:rFonts w:ascii="Times New Roman" w:hAnsi="Times New Roman"/>
            <w:sz w:val="24"/>
            <w:szCs w:val="24"/>
          </w:rPr>
          <w:t>.</w:t>
        </w:r>
        <w:r w:rsidR="00D172EA" w:rsidRPr="00A81C96">
          <w:rPr>
            <w:rFonts w:ascii="Times New Roman" w:hAnsi="Times New Roman"/>
            <w:sz w:val="24"/>
            <w:szCs w:val="24"/>
          </w:rPr>
          <w:tab/>
        </w:r>
        <w:r w:rsidR="00D172EA" w:rsidRPr="00252D9F">
          <w:rPr>
            <w:rFonts w:ascii="Times New Roman" w:hAnsi="Times New Roman"/>
            <w:b/>
            <w:sz w:val="24"/>
            <w:szCs w:val="24"/>
          </w:rPr>
          <w:t xml:space="preserve">NOIE </w:t>
        </w:r>
      </w:ins>
      <w:ins w:id="473" w:author="ERCOT 111725" w:date="2025-11-03T14:46:00Z" w16du:dateUtc="2025-11-03T20:46:00Z">
        <w:r w:rsidR="001347DB">
          <w:rPr>
            <w:rFonts w:ascii="Times New Roman" w:hAnsi="Times New Roman"/>
            <w:b/>
            <w:sz w:val="24"/>
            <w:szCs w:val="24"/>
          </w:rPr>
          <w:t>Event</w:t>
        </w:r>
      </w:ins>
      <w:ins w:id="474" w:author="ERCOT 111725" w:date="2025-11-03T14:42:00Z" w16du:dateUtc="2025-11-03T20:42:00Z">
        <w:r w:rsidR="00D172EA" w:rsidRPr="00252D9F">
          <w:rPr>
            <w:rFonts w:ascii="Times New Roman" w:hAnsi="Times New Roman"/>
            <w:b/>
            <w:sz w:val="24"/>
            <w:szCs w:val="24"/>
          </w:rPr>
          <w:t xml:space="preserve"> File Specifications</w:t>
        </w:r>
        <w:r w:rsidR="00D172EA" w:rsidRPr="006D07C6">
          <w:rPr>
            <w:rFonts w:ascii="Times New Roman" w:hAnsi="Times New Roman"/>
            <w:sz w:val="24"/>
            <w:szCs w:val="24"/>
          </w:rPr>
          <w:tab/>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D172EA" w:rsidRPr="00166135" w14:paraId="2F869D94" w14:textId="77777777" w:rsidTr="00011B06">
        <w:trPr>
          <w:trHeight w:val="414"/>
          <w:jc w:val="center"/>
          <w:ins w:id="475" w:author="ERCOT 111725" w:date="2025-11-03T14:42:00Z"/>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0F233649" w14:textId="77777777" w:rsidR="00D172EA" w:rsidRPr="00AB646E" w:rsidRDefault="00D172EA" w:rsidP="00011B06">
            <w:pPr>
              <w:spacing w:after="0" w:line="240" w:lineRule="auto"/>
              <w:jc w:val="center"/>
              <w:rPr>
                <w:ins w:id="476" w:author="ERCOT 111725" w:date="2025-11-03T14:42:00Z" w16du:dateUtc="2025-11-03T20:42:00Z"/>
                <w:rFonts w:ascii="Arial" w:eastAsia="Times New Roman" w:hAnsi="Arial"/>
                <w:sz w:val="20"/>
                <w:szCs w:val="20"/>
              </w:rPr>
            </w:pPr>
            <w:ins w:id="477" w:author="ERCOT 111725" w:date="2025-11-03T14:42:00Z" w16du:dateUtc="2025-11-03T20:42:00Z">
              <w:r w:rsidRPr="00AB646E">
                <w:rPr>
                  <w:rFonts w:ascii="Arial" w:eastAsia="Times New Roman" w:hAnsi="Arial" w:cs="Arial"/>
                  <w:b/>
                  <w:sz w:val="20"/>
                  <w:szCs w:val="20"/>
                </w:rPr>
                <w:t>Data Element</w:t>
              </w:r>
            </w:ins>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54E64883" w14:textId="77777777" w:rsidR="00D172EA" w:rsidRPr="00AB646E" w:rsidRDefault="00D172EA" w:rsidP="00011B06">
            <w:pPr>
              <w:spacing w:after="0" w:line="240" w:lineRule="auto"/>
              <w:jc w:val="center"/>
              <w:rPr>
                <w:ins w:id="478" w:author="ERCOT 111725" w:date="2025-11-03T14:42:00Z" w16du:dateUtc="2025-11-03T20:42:00Z"/>
                <w:rFonts w:ascii="Arial" w:eastAsia="Times New Roman" w:hAnsi="Arial" w:cs="Arial"/>
                <w:sz w:val="20"/>
                <w:szCs w:val="20"/>
              </w:rPr>
            </w:pPr>
            <w:ins w:id="479" w:author="ERCOT 111725" w:date="2025-11-03T14:42:00Z" w16du:dateUtc="2025-11-03T20:42:00Z">
              <w:r w:rsidRPr="00AB646E">
                <w:rPr>
                  <w:rFonts w:ascii="Arial" w:eastAsia="Times New Roman" w:hAnsi="Arial" w:cs="Arial"/>
                  <w:b/>
                  <w:sz w:val="20"/>
                  <w:szCs w:val="20"/>
                </w:rPr>
                <w:t>Comments</w:t>
              </w:r>
            </w:ins>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2178BA0F" w14:textId="77777777" w:rsidR="00D172EA" w:rsidRPr="00AB646E" w:rsidRDefault="00D172EA" w:rsidP="00011B06">
            <w:pPr>
              <w:spacing w:after="0" w:line="240" w:lineRule="auto"/>
              <w:jc w:val="center"/>
              <w:rPr>
                <w:ins w:id="480" w:author="ERCOT 111725" w:date="2025-11-03T14:42:00Z" w16du:dateUtc="2025-11-03T20:42:00Z"/>
                <w:rFonts w:ascii="Arial" w:eastAsia="Times New Roman" w:hAnsi="Arial" w:cs="Arial"/>
                <w:sz w:val="20"/>
                <w:szCs w:val="20"/>
              </w:rPr>
            </w:pPr>
            <w:ins w:id="481" w:author="ERCOT 111725" w:date="2025-11-03T14:42:00Z" w16du:dateUtc="2025-11-03T20:42:00Z">
              <w:r w:rsidRPr="00AB646E">
                <w:rPr>
                  <w:rFonts w:ascii="Arial" w:eastAsia="Times New Roman" w:hAnsi="Arial" w:cs="Arial"/>
                  <w:b/>
                  <w:sz w:val="20"/>
                  <w:szCs w:val="20"/>
                </w:rPr>
                <w:t>Format</w:t>
              </w:r>
            </w:ins>
          </w:p>
        </w:tc>
      </w:tr>
      <w:tr w:rsidR="001347DB" w:rsidRPr="00166135" w14:paraId="7D403195" w14:textId="77777777" w:rsidTr="001347DB">
        <w:trPr>
          <w:trHeight w:val="422"/>
          <w:jc w:val="center"/>
          <w:ins w:id="482" w:author="ERCOT 111725" w:date="2025-11-03T14:47:00Z"/>
        </w:trPr>
        <w:tc>
          <w:tcPr>
            <w:tcW w:w="2062" w:type="dxa"/>
            <w:tcBorders>
              <w:top w:val="single" w:sz="6" w:space="0" w:color="auto"/>
              <w:left w:val="single" w:sz="6" w:space="0" w:color="auto"/>
              <w:bottom w:val="single" w:sz="6" w:space="0" w:color="auto"/>
              <w:right w:val="single" w:sz="6" w:space="0" w:color="auto"/>
            </w:tcBorders>
            <w:vAlign w:val="center"/>
            <w:hideMark/>
          </w:tcPr>
          <w:p w14:paraId="0BCD33C2" w14:textId="77777777" w:rsidR="001347DB" w:rsidRPr="00F66F52" w:rsidRDefault="001347DB" w:rsidP="00011B06">
            <w:pPr>
              <w:spacing w:after="0" w:line="240" w:lineRule="auto"/>
              <w:jc w:val="center"/>
              <w:rPr>
                <w:ins w:id="483" w:author="ERCOT 111725" w:date="2025-11-03T14:47:00Z" w16du:dateUtc="2025-11-03T20:47:00Z"/>
                <w:rFonts w:ascii="Arial" w:eastAsia="Times New Roman" w:hAnsi="Arial" w:cs="Arial"/>
                <w:sz w:val="20"/>
                <w:szCs w:val="20"/>
              </w:rPr>
            </w:pPr>
            <w:ins w:id="484" w:author="ERCOT 111725" w:date="2025-11-03T14:47:00Z" w16du:dateUtc="2025-11-03T20:47:00Z">
              <w:r w:rsidRPr="00BD23C1">
                <w:rPr>
                  <w:rFonts w:ascii="Arial" w:eastAsia="Times New Roman" w:hAnsi="Arial" w:cs="Arial"/>
                  <w:sz w:val="20"/>
                  <w:szCs w:val="20"/>
                </w:rPr>
                <w:t>Category Code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5A474ED3" w14:textId="2D718148" w:rsidR="001347DB" w:rsidRPr="00BD23C1" w:rsidRDefault="001347DB" w:rsidP="00011B06">
            <w:pPr>
              <w:spacing w:after="0" w:line="240" w:lineRule="auto"/>
              <w:jc w:val="center"/>
              <w:rPr>
                <w:ins w:id="485" w:author="ERCOT 111725" w:date="2025-11-03T14:47:00Z" w16du:dateUtc="2025-11-03T20:47:00Z"/>
                <w:rFonts w:ascii="Arial" w:eastAsia="Times New Roman" w:hAnsi="Arial" w:cs="Arial"/>
                <w:sz w:val="20"/>
                <w:szCs w:val="20"/>
              </w:rPr>
            </w:pPr>
            <w:ins w:id="486" w:author="ERCOT 111725" w:date="2025-11-03T14:47:00Z" w16du:dateUtc="2025-11-03T20:47:00Z">
              <w:r w:rsidRPr="00BD23C1">
                <w:rPr>
                  <w:rFonts w:ascii="Arial" w:eastAsia="Times New Roman" w:hAnsi="Arial" w:cs="Arial"/>
                  <w:sz w:val="20"/>
                  <w:szCs w:val="20"/>
                </w:rPr>
                <w:t xml:space="preserve">Category of Demand response product in which the </w:t>
              </w:r>
            </w:ins>
            <w:ins w:id="487" w:author="ERCOT 111725" w:date="2025-11-03T14:48:00Z" w16du:dateUtc="2025-11-03T20:48:00Z">
              <w:r>
                <w:rPr>
                  <w:rFonts w:ascii="Arial" w:eastAsia="Times New Roman" w:hAnsi="Arial" w:cs="Arial"/>
                  <w:sz w:val="20"/>
                  <w:szCs w:val="20"/>
                </w:rPr>
                <w:t>Customers are</w:t>
              </w:r>
            </w:ins>
            <w:ins w:id="488" w:author="ERCOT 111725" w:date="2025-11-03T14:47:00Z" w16du:dateUtc="2025-11-03T20:47:00Z">
              <w:r w:rsidRPr="00BD23C1">
                <w:rPr>
                  <w:rFonts w:ascii="Arial" w:eastAsia="Times New Roman" w:hAnsi="Arial" w:cs="Arial"/>
                  <w:sz w:val="20"/>
                  <w:szCs w:val="20"/>
                </w:rPr>
                <w:t xml:space="preserve"> participating.</w:t>
              </w:r>
            </w:ins>
          </w:p>
          <w:p w14:paraId="7CA7DB13" w14:textId="77777777" w:rsidR="001347DB" w:rsidRPr="00F66F52" w:rsidRDefault="001347DB" w:rsidP="00011B06">
            <w:pPr>
              <w:spacing w:after="0" w:line="240" w:lineRule="auto"/>
              <w:jc w:val="center"/>
              <w:rPr>
                <w:ins w:id="489" w:author="ERCOT 111725" w:date="2025-11-03T14:47:00Z" w16du:dateUtc="2025-11-03T20:47:00Z"/>
                <w:rFonts w:ascii="Arial" w:eastAsia="Times New Roman" w:hAnsi="Arial" w:cs="Arial"/>
                <w:sz w:val="20"/>
                <w:szCs w:val="20"/>
              </w:rPr>
            </w:pPr>
            <w:ins w:id="490" w:author="ERCOT 111725" w:date="2025-11-03T14:47:00Z" w16du:dateUtc="2025-11-03T20:47:00Z">
              <w:r w:rsidRPr="00BD23C1">
                <w:rPr>
                  <w:rFonts w:ascii="Arial" w:eastAsia="Times New Roman" w:hAnsi="Arial" w:cs="Arial"/>
                  <w:sz w:val="20"/>
                  <w:szCs w:val="20"/>
                </w:rPr>
                <w:t>(The acceptable codes shown below)</w:t>
              </w:r>
            </w:ins>
          </w:p>
        </w:tc>
        <w:tc>
          <w:tcPr>
            <w:tcW w:w="2664" w:type="dxa"/>
            <w:tcBorders>
              <w:top w:val="single" w:sz="6" w:space="0" w:color="auto"/>
              <w:left w:val="single" w:sz="6" w:space="0" w:color="auto"/>
              <w:bottom w:val="single" w:sz="6" w:space="0" w:color="auto"/>
              <w:right w:val="single" w:sz="6" w:space="0" w:color="auto"/>
            </w:tcBorders>
            <w:vAlign w:val="center"/>
          </w:tcPr>
          <w:p w14:paraId="4E8C73B8" w14:textId="77777777" w:rsidR="001347DB" w:rsidRPr="00F66F52" w:rsidRDefault="001347DB" w:rsidP="00011B06">
            <w:pPr>
              <w:spacing w:after="0" w:line="240" w:lineRule="auto"/>
              <w:jc w:val="center"/>
              <w:rPr>
                <w:ins w:id="491" w:author="ERCOT 111725" w:date="2025-11-03T14:47:00Z" w16du:dateUtc="2025-11-03T20:47:00Z"/>
                <w:rFonts w:ascii="Arial" w:eastAsia="Times New Roman" w:hAnsi="Arial" w:cs="Arial"/>
                <w:sz w:val="20"/>
                <w:szCs w:val="20"/>
              </w:rPr>
            </w:pPr>
            <w:ins w:id="492" w:author="ERCOT 111725" w:date="2025-11-03T14:47:00Z" w16du:dateUtc="2025-11-03T20:47:00Z">
              <w:r w:rsidRPr="00BD23C1">
                <w:rPr>
                  <w:rFonts w:ascii="Arial" w:eastAsia="Times New Roman" w:hAnsi="Arial" w:cs="Arial"/>
                  <w:sz w:val="20"/>
                  <w:szCs w:val="20"/>
                </w:rPr>
                <w:t>Alpha numeric (3)</w:t>
              </w:r>
            </w:ins>
          </w:p>
        </w:tc>
      </w:tr>
      <w:tr w:rsidR="001347DB" w:rsidRPr="00166135" w14:paraId="232160C9" w14:textId="77777777" w:rsidTr="001347DB">
        <w:trPr>
          <w:trHeight w:val="422"/>
          <w:jc w:val="center"/>
          <w:ins w:id="493" w:author="ERCOT 111725" w:date="2025-11-03T14:47:00Z"/>
        </w:trPr>
        <w:tc>
          <w:tcPr>
            <w:tcW w:w="2062" w:type="dxa"/>
            <w:tcBorders>
              <w:top w:val="single" w:sz="6" w:space="0" w:color="auto"/>
              <w:left w:val="single" w:sz="6" w:space="0" w:color="auto"/>
              <w:bottom w:val="single" w:sz="6" w:space="0" w:color="auto"/>
              <w:right w:val="single" w:sz="6" w:space="0" w:color="auto"/>
            </w:tcBorders>
            <w:vAlign w:val="center"/>
            <w:hideMark/>
          </w:tcPr>
          <w:p w14:paraId="22BB15DF" w14:textId="77777777" w:rsidR="001347DB" w:rsidRPr="00F66F52" w:rsidRDefault="001347DB" w:rsidP="00011B06">
            <w:pPr>
              <w:spacing w:after="0" w:line="240" w:lineRule="auto"/>
              <w:jc w:val="center"/>
              <w:rPr>
                <w:ins w:id="494" w:author="ERCOT 111725" w:date="2025-11-03T14:47:00Z" w16du:dateUtc="2025-11-03T20:47:00Z"/>
                <w:rFonts w:ascii="Arial" w:eastAsia="Times New Roman" w:hAnsi="Arial" w:cs="Arial"/>
                <w:sz w:val="20"/>
                <w:szCs w:val="20"/>
              </w:rPr>
            </w:pPr>
            <w:ins w:id="495" w:author="ERCOT 111725" w:date="2025-11-03T14:47:00Z" w16du:dateUtc="2025-11-03T20:47:00Z">
              <w:r w:rsidRPr="00F66F52">
                <w:rPr>
                  <w:rFonts w:ascii="Arial" w:eastAsia="Times New Roman" w:hAnsi="Arial" w:cs="Arial"/>
                  <w:sz w:val="20"/>
                  <w:szCs w:val="20"/>
                </w:rPr>
                <w:t>Deployment Date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7E42BF7C" w14:textId="77777777" w:rsidR="001347DB" w:rsidRPr="00F66F52" w:rsidRDefault="001347DB" w:rsidP="00011B06">
            <w:pPr>
              <w:spacing w:after="0" w:line="240" w:lineRule="auto"/>
              <w:jc w:val="center"/>
              <w:rPr>
                <w:ins w:id="496" w:author="ERCOT 111725" w:date="2025-11-03T14:47:00Z" w16du:dateUtc="2025-11-03T20:47:00Z"/>
                <w:rFonts w:ascii="Arial" w:eastAsia="Times New Roman" w:hAnsi="Arial" w:cs="Arial"/>
                <w:sz w:val="20"/>
                <w:szCs w:val="20"/>
              </w:rPr>
            </w:pPr>
            <w:ins w:id="497" w:author="ERCOT 111725" w:date="2025-11-03T14:47:00Z" w16du:dateUtc="2025-11-03T20:47:00Z">
              <w:r w:rsidRPr="00F66F52">
                <w:rPr>
                  <w:rFonts w:ascii="Arial" w:eastAsia="Times New Roman" w:hAnsi="Arial" w:cs="Arial"/>
                  <w:sz w:val="20"/>
                  <w:szCs w:val="20"/>
                </w:rPr>
                <w:t>The date the program was actually deployed. If advance notice was provided on a prior date, report actual date of deployment.</w:t>
              </w:r>
            </w:ins>
          </w:p>
        </w:tc>
        <w:tc>
          <w:tcPr>
            <w:tcW w:w="2664" w:type="dxa"/>
            <w:tcBorders>
              <w:top w:val="single" w:sz="6" w:space="0" w:color="auto"/>
              <w:left w:val="single" w:sz="6" w:space="0" w:color="auto"/>
              <w:bottom w:val="single" w:sz="6" w:space="0" w:color="auto"/>
              <w:right w:val="single" w:sz="6" w:space="0" w:color="auto"/>
            </w:tcBorders>
            <w:vAlign w:val="center"/>
          </w:tcPr>
          <w:p w14:paraId="61B8F015" w14:textId="77777777" w:rsidR="001347DB" w:rsidRPr="00F66F52" w:rsidRDefault="001347DB" w:rsidP="00011B06">
            <w:pPr>
              <w:spacing w:after="0" w:line="240" w:lineRule="auto"/>
              <w:jc w:val="center"/>
              <w:rPr>
                <w:ins w:id="498" w:author="ERCOT 111725" w:date="2025-11-03T14:47:00Z" w16du:dateUtc="2025-11-03T20:47:00Z"/>
                <w:rFonts w:ascii="Arial" w:eastAsia="Times New Roman" w:hAnsi="Arial" w:cs="Arial"/>
                <w:sz w:val="20"/>
                <w:szCs w:val="20"/>
              </w:rPr>
            </w:pPr>
            <w:ins w:id="499" w:author="ERCOT 111725" w:date="2025-11-03T14:47:00Z" w16du:dateUtc="2025-11-03T20:47:00Z">
              <w:r w:rsidRPr="00F66F52">
                <w:rPr>
                  <w:rFonts w:ascii="Arial" w:eastAsia="Times New Roman" w:hAnsi="Arial" w:cs="Arial"/>
                  <w:sz w:val="20"/>
                  <w:szCs w:val="20"/>
                </w:rPr>
                <w:t>Date format =</w:t>
              </w:r>
            </w:ins>
          </w:p>
          <w:p w14:paraId="0EDF2F2C" w14:textId="77777777" w:rsidR="001347DB" w:rsidRPr="00F66F52" w:rsidRDefault="001347DB" w:rsidP="00011B06">
            <w:pPr>
              <w:spacing w:after="0" w:line="240" w:lineRule="auto"/>
              <w:jc w:val="center"/>
              <w:rPr>
                <w:ins w:id="500" w:author="ERCOT 111725" w:date="2025-11-03T14:47:00Z" w16du:dateUtc="2025-11-03T20:47:00Z"/>
                <w:rFonts w:ascii="Arial" w:eastAsia="Times New Roman" w:hAnsi="Arial" w:cs="Arial"/>
                <w:sz w:val="20"/>
                <w:szCs w:val="20"/>
              </w:rPr>
            </w:pPr>
            <w:ins w:id="501" w:author="ERCOT 111725" w:date="2025-11-03T14:47:00Z" w16du:dateUtc="2025-11-03T20:47:00Z">
              <w:r w:rsidRPr="00AB646E">
                <w:rPr>
                  <w:rFonts w:ascii="Arial" w:eastAsia="Times New Roman" w:hAnsi="Arial" w:cs="Arial"/>
                  <w:sz w:val="20"/>
                  <w:szCs w:val="20"/>
                </w:rPr>
                <w:t>ccyymmdd</w:t>
              </w:r>
            </w:ins>
          </w:p>
        </w:tc>
      </w:tr>
      <w:tr w:rsidR="001347DB" w:rsidRPr="00166135" w14:paraId="53352A58" w14:textId="77777777" w:rsidTr="001347DB">
        <w:trPr>
          <w:trHeight w:val="422"/>
          <w:jc w:val="center"/>
          <w:ins w:id="502" w:author="ERCOT 111725" w:date="2025-11-03T14:47:00Z"/>
        </w:trPr>
        <w:tc>
          <w:tcPr>
            <w:tcW w:w="2062" w:type="dxa"/>
            <w:tcBorders>
              <w:top w:val="single" w:sz="6" w:space="0" w:color="auto"/>
              <w:left w:val="single" w:sz="6" w:space="0" w:color="auto"/>
              <w:bottom w:val="single" w:sz="6" w:space="0" w:color="auto"/>
              <w:right w:val="single" w:sz="6" w:space="0" w:color="auto"/>
            </w:tcBorders>
            <w:vAlign w:val="center"/>
            <w:hideMark/>
          </w:tcPr>
          <w:p w14:paraId="528AC287" w14:textId="77777777" w:rsidR="001347DB" w:rsidRPr="00F66F52" w:rsidRDefault="001347DB" w:rsidP="00011B06">
            <w:pPr>
              <w:spacing w:after="0" w:line="240" w:lineRule="auto"/>
              <w:jc w:val="center"/>
              <w:rPr>
                <w:ins w:id="503" w:author="ERCOT 111725" w:date="2025-11-03T14:47:00Z" w16du:dateUtc="2025-11-03T20:47:00Z"/>
                <w:rFonts w:ascii="Arial" w:eastAsia="Times New Roman" w:hAnsi="Arial" w:cs="Arial"/>
                <w:sz w:val="20"/>
                <w:szCs w:val="20"/>
              </w:rPr>
            </w:pPr>
            <w:ins w:id="504" w:author="ERCOT 111725" w:date="2025-11-03T14:47:00Z" w16du:dateUtc="2025-11-03T20:47:00Z">
              <w:r w:rsidRPr="00F66F52">
                <w:rPr>
                  <w:rFonts w:ascii="Arial" w:eastAsia="Times New Roman" w:hAnsi="Arial" w:cs="Arial"/>
                  <w:sz w:val="20"/>
                  <w:szCs w:val="20"/>
                </w:rPr>
                <w:t>Deployment Begin Time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3055A822" w14:textId="77777777" w:rsidR="001347DB" w:rsidRPr="00F66F52" w:rsidRDefault="001347DB" w:rsidP="00011B06">
            <w:pPr>
              <w:spacing w:after="0" w:line="240" w:lineRule="auto"/>
              <w:jc w:val="center"/>
              <w:rPr>
                <w:ins w:id="505" w:author="ERCOT 111725" w:date="2025-11-03T14:47:00Z" w16du:dateUtc="2025-11-03T20:47:00Z"/>
                <w:rFonts w:ascii="Arial" w:eastAsia="Times New Roman" w:hAnsi="Arial" w:cs="Arial"/>
                <w:sz w:val="20"/>
                <w:szCs w:val="20"/>
              </w:rPr>
            </w:pPr>
            <w:ins w:id="506" w:author="ERCOT 111725" w:date="2025-11-03T14:47:00Z" w16du:dateUtc="2025-11-03T20:47:00Z">
              <w:r w:rsidRPr="00F66F52">
                <w:rPr>
                  <w:rFonts w:ascii="Arial" w:eastAsia="Times New Roman" w:hAnsi="Arial" w:cs="Arial"/>
                  <w:sz w:val="20"/>
                  <w:szCs w:val="20"/>
                </w:rPr>
                <w:t>The time the curtailment was to begin. If advance notice was provided at a prior date/time, report time the curtailment was to begin.</w:t>
              </w:r>
            </w:ins>
          </w:p>
        </w:tc>
        <w:tc>
          <w:tcPr>
            <w:tcW w:w="2664" w:type="dxa"/>
            <w:tcBorders>
              <w:top w:val="single" w:sz="6" w:space="0" w:color="auto"/>
              <w:left w:val="single" w:sz="6" w:space="0" w:color="auto"/>
              <w:bottom w:val="single" w:sz="6" w:space="0" w:color="auto"/>
              <w:right w:val="single" w:sz="6" w:space="0" w:color="auto"/>
            </w:tcBorders>
            <w:vAlign w:val="center"/>
          </w:tcPr>
          <w:p w14:paraId="611FFA30" w14:textId="77777777" w:rsidR="001347DB" w:rsidRPr="00AB646E" w:rsidRDefault="001347DB" w:rsidP="00011B06">
            <w:pPr>
              <w:spacing w:after="0" w:line="240" w:lineRule="auto"/>
              <w:jc w:val="center"/>
              <w:rPr>
                <w:ins w:id="507" w:author="ERCOT 111725" w:date="2025-11-03T14:47:00Z" w16du:dateUtc="2025-11-03T20:47:00Z"/>
                <w:rFonts w:ascii="Arial" w:eastAsia="Times New Roman" w:hAnsi="Arial" w:cs="Arial"/>
                <w:sz w:val="20"/>
                <w:szCs w:val="20"/>
              </w:rPr>
            </w:pPr>
            <w:ins w:id="508" w:author="ERCOT 111725" w:date="2025-11-03T14:47:00Z" w16du:dateUtc="2025-11-03T20:47:00Z">
              <w:r>
                <w:rPr>
                  <w:rFonts w:ascii="Arial" w:eastAsia="Times New Roman" w:hAnsi="Arial" w:cs="Arial"/>
                  <w:sz w:val="20"/>
                  <w:szCs w:val="20"/>
                </w:rPr>
                <w:t>T</w:t>
              </w:r>
              <w:r w:rsidRPr="00AB646E">
                <w:rPr>
                  <w:rFonts w:ascii="Arial" w:eastAsia="Times New Roman" w:hAnsi="Arial" w:cs="Arial"/>
                  <w:sz w:val="20"/>
                  <w:szCs w:val="20"/>
                </w:rPr>
                <w:t>ime format =</w:t>
              </w:r>
            </w:ins>
          </w:p>
          <w:p w14:paraId="22CDFB7A" w14:textId="77777777" w:rsidR="001347DB" w:rsidRPr="00F66F52" w:rsidRDefault="001347DB" w:rsidP="00011B06">
            <w:pPr>
              <w:spacing w:after="0" w:line="240" w:lineRule="auto"/>
              <w:jc w:val="center"/>
              <w:rPr>
                <w:ins w:id="509" w:author="ERCOT 111725" w:date="2025-11-03T14:47:00Z" w16du:dateUtc="2025-11-03T20:47:00Z"/>
                <w:rFonts w:ascii="Arial" w:eastAsia="Times New Roman" w:hAnsi="Arial" w:cs="Arial"/>
                <w:sz w:val="20"/>
                <w:szCs w:val="20"/>
              </w:rPr>
            </w:pPr>
            <w:ins w:id="510" w:author="ERCOT 111725" w:date="2025-11-03T14:47:00Z" w16du:dateUtc="2025-11-03T20:47:00Z">
              <w:r w:rsidRPr="00AB646E">
                <w:rPr>
                  <w:rFonts w:ascii="Arial" w:eastAsia="Times New Roman" w:hAnsi="Arial" w:cs="Arial"/>
                  <w:sz w:val="20"/>
                  <w:szCs w:val="20"/>
                </w:rPr>
                <w:t>hhmm</w:t>
              </w:r>
            </w:ins>
          </w:p>
        </w:tc>
      </w:tr>
      <w:tr w:rsidR="001347DB" w:rsidRPr="00166135" w14:paraId="6849753D" w14:textId="77777777" w:rsidTr="001347DB">
        <w:trPr>
          <w:trHeight w:val="422"/>
          <w:jc w:val="center"/>
          <w:ins w:id="511" w:author="ERCOT 111725" w:date="2025-11-03T14:47:00Z"/>
        </w:trPr>
        <w:tc>
          <w:tcPr>
            <w:tcW w:w="2062" w:type="dxa"/>
            <w:tcBorders>
              <w:top w:val="single" w:sz="6" w:space="0" w:color="auto"/>
              <w:left w:val="single" w:sz="6" w:space="0" w:color="auto"/>
              <w:bottom w:val="single" w:sz="6" w:space="0" w:color="auto"/>
              <w:right w:val="single" w:sz="6" w:space="0" w:color="auto"/>
            </w:tcBorders>
            <w:vAlign w:val="center"/>
            <w:hideMark/>
          </w:tcPr>
          <w:p w14:paraId="39A6668F" w14:textId="77777777" w:rsidR="001347DB" w:rsidRPr="00F66F52" w:rsidRDefault="001347DB" w:rsidP="00011B06">
            <w:pPr>
              <w:spacing w:after="0" w:line="240" w:lineRule="auto"/>
              <w:jc w:val="center"/>
              <w:rPr>
                <w:ins w:id="512" w:author="ERCOT 111725" w:date="2025-11-03T14:47:00Z" w16du:dateUtc="2025-11-03T20:47:00Z"/>
                <w:rFonts w:ascii="Arial" w:eastAsia="Times New Roman" w:hAnsi="Arial" w:cs="Arial"/>
                <w:sz w:val="20"/>
                <w:szCs w:val="20"/>
              </w:rPr>
            </w:pPr>
            <w:ins w:id="513" w:author="ERCOT 111725" w:date="2025-11-03T14:47:00Z" w16du:dateUtc="2025-11-03T20:47:00Z">
              <w:r w:rsidRPr="00F66F52">
                <w:rPr>
                  <w:rFonts w:ascii="Arial" w:eastAsia="Times New Roman" w:hAnsi="Arial" w:cs="Arial"/>
                  <w:sz w:val="20"/>
                  <w:szCs w:val="20"/>
                </w:rPr>
                <w:t>Deployment End</w:t>
              </w:r>
            </w:ins>
          </w:p>
          <w:p w14:paraId="3FB947B4" w14:textId="77777777" w:rsidR="001347DB" w:rsidRPr="00F66F52" w:rsidRDefault="001347DB" w:rsidP="00011B06">
            <w:pPr>
              <w:spacing w:after="0" w:line="240" w:lineRule="auto"/>
              <w:jc w:val="center"/>
              <w:rPr>
                <w:ins w:id="514" w:author="ERCOT 111725" w:date="2025-11-03T14:47:00Z" w16du:dateUtc="2025-11-03T20:47:00Z"/>
                <w:rFonts w:ascii="Arial" w:eastAsia="Times New Roman" w:hAnsi="Arial" w:cs="Arial"/>
                <w:sz w:val="20"/>
                <w:szCs w:val="20"/>
              </w:rPr>
            </w:pPr>
            <w:ins w:id="515" w:author="ERCOT 111725" w:date="2025-11-03T14:47:00Z" w16du:dateUtc="2025-11-03T20:47:00Z">
              <w:r w:rsidRPr="00F66F52">
                <w:rPr>
                  <w:rFonts w:ascii="Arial" w:eastAsia="Times New Roman" w:hAnsi="Arial" w:cs="Arial"/>
                  <w:sz w:val="20"/>
                  <w:szCs w:val="20"/>
                </w:rPr>
                <w:t>Time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4200905E" w14:textId="77777777" w:rsidR="001347DB" w:rsidRPr="00F66F52" w:rsidRDefault="001347DB" w:rsidP="00011B06">
            <w:pPr>
              <w:spacing w:after="0" w:line="240" w:lineRule="auto"/>
              <w:jc w:val="center"/>
              <w:rPr>
                <w:ins w:id="516" w:author="ERCOT 111725" w:date="2025-11-03T14:47:00Z" w16du:dateUtc="2025-11-03T20:47:00Z"/>
                <w:rFonts w:ascii="Arial" w:eastAsia="Times New Roman" w:hAnsi="Arial" w:cs="Arial"/>
                <w:sz w:val="20"/>
                <w:szCs w:val="20"/>
              </w:rPr>
            </w:pPr>
            <w:ins w:id="517" w:author="ERCOT 111725" w:date="2025-11-03T14:47:00Z" w16du:dateUtc="2025-11-03T20:47:00Z">
              <w:r w:rsidRPr="00F66F52">
                <w:rPr>
                  <w:rFonts w:ascii="Arial" w:eastAsia="Times New Roman" w:hAnsi="Arial" w:cs="Arial"/>
                  <w:sz w:val="20"/>
                  <w:szCs w:val="20"/>
                </w:rPr>
                <w:t>The time the curtailment was to end.</w:t>
              </w:r>
            </w:ins>
          </w:p>
        </w:tc>
        <w:tc>
          <w:tcPr>
            <w:tcW w:w="2664" w:type="dxa"/>
            <w:tcBorders>
              <w:top w:val="single" w:sz="6" w:space="0" w:color="auto"/>
              <w:left w:val="single" w:sz="6" w:space="0" w:color="auto"/>
              <w:bottom w:val="single" w:sz="6" w:space="0" w:color="auto"/>
              <w:right w:val="single" w:sz="6" w:space="0" w:color="auto"/>
            </w:tcBorders>
            <w:vAlign w:val="center"/>
          </w:tcPr>
          <w:p w14:paraId="2AAF4708" w14:textId="77777777" w:rsidR="001347DB" w:rsidRPr="00AB646E" w:rsidRDefault="001347DB" w:rsidP="00011B06">
            <w:pPr>
              <w:spacing w:after="0" w:line="240" w:lineRule="auto"/>
              <w:jc w:val="center"/>
              <w:rPr>
                <w:ins w:id="518" w:author="ERCOT 111725" w:date="2025-11-03T14:47:00Z" w16du:dateUtc="2025-11-03T20:47:00Z"/>
                <w:rFonts w:ascii="Arial" w:eastAsia="Times New Roman" w:hAnsi="Arial" w:cs="Arial"/>
                <w:sz w:val="20"/>
                <w:szCs w:val="20"/>
              </w:rPr>
            </w:pPr>
            <w:ins w:id="519" w:author="ERCOT 111725" w:date="2025-11-03T14:47:00Z" w16du:dateUtc="2025-11-03T20:47:00Z">
              <w:r>
                <w:rPr>
                  <w:rFonts w:ascii="Arial" w:eastAsia="Times New Roman" w:hAnsi="Arial" w:cs="Arial"/>
                  <w:sz w:val="20"/>
                  <w:szCs w:val="20"/>
                </w:rPr>
                <w:t>T</w:t>
              </w:r>
              <w:r w:rsidRPr="00AB646E">
                <w:rPr>
                  <w:rFonts w:ascii="Arial" w:eastAsia="Times New Roman" w:hAnsi="Arial" w:cs="Arial"/>
                  <w:sz w:val="20"/>
                  <w:szCs w:val="20"/>
                </w:rPr>
                <w:t>ime format =</w:t>
              </w:r>
            </w:ins>
          </w:p>
          <w:p w14:paraId="2144D26D" w14:textId="77777777" w:rsidR="001347DB" w:rsidRPr="00F66F52" w:rsidRDefault="001347DB" w:rsidP="00011B06">
            <w:pPr>
              <w:spacing w:after="0" w:line="240" w:lineRule="auto"/>
              <w:jc w:val="center"/>
              <w:rPr>
                <w:ins w:id="520" w:author="ERCOT 111725" w:date="2025-11-03T14:47:00Z" w16du:dateUtc="2025-11-03T20:47:00Z"/>
                <w:rFonts w:ascii="Arial" w:eastAsia="Times New Roman" w:hAnsi="Arial" w:cs="Arial"/>
                <w:sz w:val="20"/>
                <w:szCs w:val="20"/>
              </w:rPr>
            </w:pPr>
            <w:ins w:id="521" w:author="ERCOT 111725" w:date="2025-11-03T14:47:00Z" w16du:dateUtc="2025-11-03T20:47:00Z">
              <w:r w:rsidRPr="00AB646E">
                <w:rPr>
                  <w:rFonts w:ascii="Arial" w:eastAsia="Times New Roman" w:hAnsi="Arial" w:cs="Arial"/>
                  <w:sz w:val="20"/>
                  <w:szCs w:val="20"/>
                </w:rPr>
                <w:t>hhmm</w:t>
              </w:r>
            </w:ins>
          </w:p>
        </w:tc>
      </w:tr>
      <w:tr w:rsidR="001347DB" w:rsidRPr="00166135" w14:paraId="46FD6679" w14:textId="77777777" w:rsidTr="001347DB">
        <w:trPr>
          <w:trHeight w:val="422"/>
          <w:jc w:val="center"/>
          <w:ins w:id="522" w:author="ERCOT 111725" w:date="2025-11-03T14:47:00Z"/>
        </w:trPr>
        <w:tc>
          <w:tcPr>
            <w:tcW w:w="2062" w:type="dxa"/>
            <w:tcBorders>
              <w:top w:val="single" w:sz="6" w:space="0" w:color="auto"/>
              <w:left w:val="single" w:sz="6" w:space="0" w:color="auto"/>
              <w:bottom w:val="single" w:sz="6" w:space="0" w:color="auto"/>
              <w:right w:val="single" w:sz="6" w:space="0" w:color="auto"/>
            </w:tcBorders>
            <w:vAlign w:val="center"/>
            <w:hideMark/>
          </w:tcPr>
          <w:p w14:paraId="6523969A" w14:textId="31E7711B" w:rsidR="001347DB" w:rsidRPr="00F66F52" w:rsidRDefault="001347DB" w:rsidP="00011B06">
            <w:pPr>
              <w:spacing w:after="0" w:line="240" w:lineRule="auto"/>
              <w:jc w:val="center"/>
              <w:rPr>
                <w:ins w:id="523" w:author="ERCOT 111725" w:date="2025-11-03T14:47:00Z" w16du:dateUtc="2025-11-03T20:47:00Z"/>
                <w:rFonts w:ascii="Arial" w:eastAsia="Times New Roman" w:hAnsi="Arial" w:cs="Arial"/>
                <w:sz w:val="20"/>
                <w:szCs w:val="20"/>
              </w:rPr>
            </w:pPr>
            <w:ins w:id="524" w:author="ERCOT 111725" w:date="2025-11-03T14:47:00Z" w16du:dateUtc="2025-11-03T20:47:00Z">
              <w:r w:rsidRPr="00F66F52">
                <w:rPr>
                  <w:rFonts w:ascii="Arial" w:eastAsia="Times New Roman" w:hAnsi="Arial" w:cs="Arial"/>
                  <w:sz w:val="20"/>
                  <w:szCs w:val="20"/>
                </w:rPr>
                <w:t xml:space="preserve">Residential </w:t>
              </w:r>
            </w:ins>
            <w:ins w:id="525" w:author="ERCOT 111725" w:date="2025-11-03T14:49:00Z" w16du:dateUtc="2025-11-03T20:49:00Z">
              <w:r>
                <w:rPr>
                  <w:rFonts w:ascii="Arial" w:eastAsia="Times New Roman" w:hAnsi="Arial" w:cs="Arial"/>
                  <w:sz w:val="20"/>
                  <w:szCs w:val="20"/>
                </w:rPr>
                <w:t>Customers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21556BF0" w14:textId="77777777" w:rsidR="001347DB" w:rsidRPr="00F66F52" w:rsidRDefault="001347DB" w:rsidP="00011B06">
            <w:pPr>
              <w:spacing w:after="0" w:line="240" w:lineRule="auto"/>
              <w:jc w:val="center"/>
              <w:rPr>
                <w:ins w:id="526" w:author="ERCOT 111725" w:date="2025-11-03T14:47:00Z" w16du:dateUtc="2025-11-03T20:47:00Z"/>
                <w:rFonts w:ascii="Arial" w:eastAsia="Times New Roman" w:hAnsi="Arial" w:cs="Arial"/>
                <w:sz w:val="20"/>
                <w:szCs w:val="20"/>
              </w:rPr>
            </w:pPr>
            <w:ins w:id="527" w:author="ERCOT 111725" w:date="2025-11-03T14:47:00Z" w16du:dateUtc="2025-11-03T20:47:00Z">
              <w:r w:rsidRPr="00F66F52">
                <w:rPr>
                  <w:rFonts w:ascii="Arial" w:eastAsia="Times New Roman" w:hAnsi="Arial" w:cs="Arial"/>
                  <w:sz w:val="20"/>
                  <w:szCs w:val="20"/>
                </w:rPr>
                <w:t xml:space="preserve">The total number of residential </w:t>
              </w:r>
              <w:r>
                <w:rPr>
                  <w:rFonts w:ascii="Arial" w:eastAsia="Times New Roman" w:hAnsi="Arial" w:cs="Arial"/>
                  <w:sz w:val="20"/>
                  <w:szCs w:val="20"/>
                </w:rPr>
                <w:t>ESI ID</w:t>
              </w:r>
              <w:r w:rsidRPr="00F66F52">
                <w:rPr>
                  <w:rFonts w:ascii="Arial" w:eastAsia="Times New Roman" w:hAnsi="Arial" w:cs="Arial"/>
                  <w:sz w:val="20"/>
                  <w:szCs w:val="20"/>
                </w:rPr>
                <w:t>s deployed even if cycling was used.</w:t>
              </w:r>
            </w:ins>
          </w:p>
        </w:tc>
        <w:tc>
          <w:tcPr>
            <w:tcW w:w="2664" w:type="dxa"/>
            <w:tcBorders>
              <w:top w:val="single" w:sz="6" w:space="0" w:color="auto"/>
              <w:left w:val="single" w:sz="6" w:space="0" w:color="auto"/>
              <w:bottom w:val="single" w:sz="6" w:space="0" w:color="auto"/>
              <w:right w:val="single" w:sz="6" w:space="0" w:color="auto"/>
            </w:tcBorders>
            <w:vAlign w:val="center"/>
          </w:tcPr>
          <w:p w14:paraId="651A8F6E" w14:textId="77777777" w:rsidR="001347DB" w:rsidRPr="00F66F52" w:rsidRDefault="001347DB" w:rsidP="00011B06">
            <w:pPr>
              <w:spacing w:after="0" w:line="240" w:lineRule="auto"/>
              <w:jc w:val="center"/>
              <w:rPr>
                <w:ins w:id="528" w:author="ERCOT 111725" w:date="2025-11-03T14:47:00Z" w16du:dateUtc="2025-11-03T20:47:00Z"/>
                <w:rFonts w:ascii="Arial" w:eastAsia="Times New Roman" w:hAnsi="Arial" w:cs="Arial"/>
                <w:sz w:val="20"/>
                <w:szCs w:val="20"/>
              </w:rPr>
            </w:pPr>
            <w:ins w:id="529" w:author="ERCOT 111725" w:date="2025-11-03T14:47:00Z" w16du:dateUtc="2025-11-03T20:47:00Z">
              <w:r w:rsidRPr="00F66F52">
                <w:rPr>
                  <w:rFonts w:ascii="Arial" w:eastAsia="Times New Roman" w:hAnsi="Arial" w:cs="Arial"/>
                  <w:sz w:val="20"/>
                  <w:szCs w:val="20"/>
                </w:rPr>
                <w:t xml:space="preserve">Numeric (8) </w:t>
              </w:r>
            </w:ins>
          </w:p>
        </w:tc>
      </w:tr>
      <w:tr w:rsidR="001347DB" w:rsidRPr="00166135" w14:paraId="76547642" w14:textId="77777777" w:rsidTr="001347DB">
        <w:trPr>
          <w:trHeight w:val="422"/>
          <w:jc w:val="center"/>
          <w:ins w:id="530" w:author="ERCOT 111725" w:date="2025-11-03T14:47:00Z"/>
        </w:trPr>
        <w:tc>
          <w:tcPr>
            <w:tcW w:w="2062" w:type="dxa"/>
            <w:tcBorders>
              <w:top w:val="single" w:sz="6" w:space="0" w:color="auto"/>
              <w:left w:val="single" w:sz="6" w:space="0" w:color="auto"/>
              <w:bottom w:val="single" w:sz="6" w:space="0" w:color="auto"/>
              <w:right w:val="single" w:sz="6" w:space="0" w:color="auto"/>
            </w:tcBorders>
            <w:vAlign w:val="center"/>
            <w:hideMark/>
          </w:tcPr>
          <w:p w14:paraId="0250FEEF" w14:textId="285BDA18" w:rsidR="001347DB" w:rsidRPr="00F66F52" w:rsidRDefault="001347DB" w:rsidP="00011B06">
            <w:pPr>
              <w:spacing w:after="0" w:line="240" w:lineRule="auto"/>
              <w:jc w:val="center"/>
              <w:rPr>
                <w:ins w:id="531" w:author="ERCOT 111725" w:date="2025-11-03T14:47:00Z" w16du:dateUtc="2025-11-03T20:47:00Z"/>
                <w:rFonts w:ascii="Arial" w:eastAsia="Times New Roman" w:hAnsi="Arial" w:cs="Arial"/>
                <w:sz w:val="20"/>
                <w:szCs w:val="20"/>
              </w:rPr>
            </w:pPr>
            <w:ins w:id="532" w:author="ERCOT 111725" w:date="2025-11-03T14:47:00Z" w16du:dateUtc="2025-11-03T20:47:00Z">
              <w:r w:rsidRPr="00F66F52">
                <w:rPr>
                  <w:rFonts w:ascii="Arial" w:eastAsia="Times New Roman" w:hAnsi="Arial" w:cs="Arial"/>
                  <w:sz w:val="20"/>
                  <w:szCs w:val="20"/>
                </w:rPr>
                <w:t xml:space="preserve">Non-Residential </w:t>
              </w:r>
            </w:ins>
            <w:ins w:id="533" w:author="ERCOT 111725" w:date="2025-11-03T14:49:00Z" w16du:dateUtc="2025-11-03T20:49:00Z">
              <w:r>
                <w:rPr>
                  <w:rFonts w:ascii="Arial" w:eastAsia="Times New Roman" w:hAnsi="Arial" w:cs="Arial"/>
                  <w:sz w:val="20"/>
                  <w:szCs w:val="20"/>
                </w:rPr>
                <w:t>Customers</w:t>
              </w:r>
            </w:ins>
            <w:ins w:id="534" w:author="ERCOT 111725" w:date="2025-11-03T14:47:00Z" w16du:dateUtc="2025-11-03T20:47:00Z">
              <w:r>
                <w:rPr>
                  <w:rFonts w:ascii="Arial" w:eastAsia="Times New Roman" w:hAnsi="Arial" w:cs="Arial"/>
                  <w:sz w:val="20"/>
                  <w:szCs w:val="20"/>
                </w:rPr>
                <w:t xml:space="preserve"> ID</w:t>
              </w:r>
              <w:r w:rsidRPr="00F66F52">
                <w:rPr>
                  <w:rFonts w:ascii="Arial" w:eastAsia="Times New Roman" w:hAnsi="Arial" w:cs="Arial"/>
                  <w:sz w:val="20"/>
                  <w:szCs w:val="20"/>
                </w:rPr>
                <w:t>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7850DB88" w14:textId="77777777" w:rsidR="001347DB" w:rsidRPr="00F66F52" w:rsidRDefault="001347DB" w:rsidP="00011B06">
            <w:pPr>
              <w:spacing w:after="0" w:line="240" w:lineRule="auto"/>
              <w:jc w:val="center"/>
              <w:rPr>
                <w:ins w:id="535" w:author="ERCOT 111725" w:date="2025-11-03T14:47:00Z" w16du:dateUtc="2025-11-03T20:47:00Z"/>
                <w:rFonts w:ascii="Arial" w:eastAsia="Times New Roman" w:hAnsi="Arial" w:cs="Arial"/>
                <w:sz w:val="20"/>
                <w:szCs w:val="20"/>
              </w:rPr>
            </w:pPr>
            <w:ins w:id="536" w:author="ERCOT 111725" w:date="2025-11-03T14:47:00Z" w16du:dateUtc="2025-11-03T20:47:00Z">
              <w:r w:rsidRPr="00F66F52">
                <w:rPr>
                  <w:rFonts w:ascii="Arial" w:eastAsia="Times New Roman" w:hAnsi="Arial" w:cs="Arial"/>
                  <w:sz w:val="20"/>
                  <w:szCs w:val="20"/>
                </w:rPr>
                <w:t xml:space="preserve">The total number of non-residential </w:t>
              </w:r>
              <w:r>
                <w:rPr>
                  <w:rFonts w:ascii="Arial" w:eastAsia="Times New Roman" w:hAnsi="Arial" w:cs="Arial"/>
                  <w:sz w:val="20"/>
                  <w:szCs w:val="20"/>
                </w:rPr>
                <w:t>ESI ID</w:t>
              </w:r>
              <w:r w:rsidRPr="00F66F52">
                <w:rPr>
                  <w:rFonts w:ascii="Arial" w:eastAsia="Times New Roman" w:hAnsi="Arial" w:cs="Arial"/>
                  <w:sz w:val="20"/>
                  <w:szCs w:val="20"/>
                </w:rPr>
                <w:t>s deployed even if cycling was used.</w:t>
              </w:r>
            </w:ins>
          </w:p>
        </w:tc>
        <w:tc>
          <w:tcPr>
            <w:tcW w:w="2664" w:type="dxa"/>
            <w:tcBorders>
              <w:top w:val="single" w:sz="6" w:space="0" w:color="auto"/>
              <w:left w:val="single" w:sz="6" w:space="0" w:color="auto"/>
              <w:bottom w:val="single" w:sz="6" w:space="0" w:color="auto"/>
              <w:right w:val="single" w:sz="6" w:space="0" w:color="auto"/>
            </w:tcBorders>
            <w:vAlign w:val="center"/>
          </w:tcPr>
          <w:p w14:paraId="5102DFE7" w14:textId="77777777" w:rsidR="001347DB" w:rsidRPr="00F66F52" w:rsidRDefault="001347DB" w:rsidP="00011B06">
            <w:pPr>
              <w:spacing w:after="0" w:line="240" w:lineRule="auto"/>
              <w:jc w:val="center"/>
              <w:rPr>
                <w:ins w:id="537" w:author="ERCOT 111725" w:date="2025-11-03T14:47:00Z" w16du:dateUtc="2025-11-03T20:47:00Z"/>
                <w:rFonts w:ascii="Arial" w:eastAsia="Times New Roman" w:hAnsi="Arial" w:cs="Arial"/>
                <w:sz w:val="20"/>
                <w:szCs w:val="20"/>
              </w:rPr>
            </w:pPr>
            <w:ins w:id="538" w:author="ERCOT 111725" w:date="2025-11-03T14:47:00Z" w16du:dateUtc="2025-11-03T20:47:00Z">
              <w:r w:rsidRPr="00F66F52">
                <w:rPr>
                  <w:rFonts w:ascii="Arial" w:eastAsia="Times New Roman" w:hAnsi="Arial" w:cs="Arial"/>
                  <w:sz w:val="20"/>
                  <w:szCs w:val="20"/>
                </w:rPr>
                <w:t>Numeric (8)</w:t>
              </w:r>
            </w:ins>
          </w:p>
        </w:tc>
      </w:tr>
    </w:tbl>
    <w:p w14:paraId="42FBCD3A" w14:textId="77777777" w:rsidR="00D172EA" w:rsidRDefault="00D172EA" w:rsidP="00D172EA">
      <w:pPr>
        <w:jc w:val="center"/>
        <w:rPr>
          <w:ins w:id="539" w:author="ERCOT 111725" w:date="2025-11-03T14:42:00Z" w16du:dateUtc="2025-11-03T20:42:00Z"/>
          <w:rFonts w:ascii="Times New Roman" w:hAnsi="Times New Roman"/>
          <w:b/>
          <w:sz w:val="24"/>
          <w:szCs w:val="24"/>
        </w:rPr>
      </w:pPr>
    </w:p>
    <w:p w14:paraId="50FCF96B" w14:textId="77777777" w:rsidR="00D172EA" w:rsidRPr="00977C2C" w:rsidRDefault="00D172EA" w:rsidP="00D172EA">
      <w:pPr>
        <w:jc w:val="center"/>
        <w:rPr>
          <w:ins w:id="540" w:author="ERCOT 111725" w:date="2025-11-03T14:42:00Z" w16du:dateUtc="2025-11-03T20:42:00Z"/>
          <w:rFonts w:ascii="Times New Roman" w:hAnsi="Times New Roman"/>
          <w:b/>
          <w:sz w:val="24"/>
          <w:szCs w:val="24"/>
        </w:rPr>
      </w:pPr>
      <w:ins w:id="541" w:author="ERCOT 111725" w:date="2025-11-03T14:42:00Z" w16du:dateUtc="2025-11-03T20:42:00Z">
        <w:r w:rsidRPr="00977C2C">
          <w:rPr>
            <w:rFonts w:ascii="Times New Roman" w:hAnsi="Times New Roman"/>
            <w:b/>
            <w:sz w:val="24"/>
            <w:szCs w:val="24"/>
          </w:rPr>
          <w:t>Category Code Descriptions</w:t>
        </w:r>
        <w:r w:rsidRPr="00977C2C">
          <w:rPr>
            <w:rFonts w:ascii="Times New Roman" w:hAnsi="Times New Roman"/>
            <w:b/>
            <w:sz w:val="24"/>
            <w:szCs w:val="24"/>
          </w:rPr>
          <w:br/>
          <w:t>(Detailed category descriptions are provided in Appendix A</w:t>
        </w:r>
        <w:r>
          <w:rPr>
            <w:rFonts w:ascii="Times New Roman" w:hAnsi="Times New Roman"/>
            <w:b/>
            <w:sz w:val="24"/>
            <w:szCs w:val="24"/>
          </w:rPr>
          <w:t>, Category Descriptions</w:t>
        </w:r>
        <w:r w:rsidRPr="00977C2C">
          <w:rPr>
            <w:rFonts w:ascii="Times New Roman" w:hAnsi="Times New Roman"/>
            <w:b/>
            <w:sz w:val="24"/>
            <w:szCs w:val="24"/>
          </w:rPr>
          <w:t>)</w:t>
        </w:r>
        <w:r w:rsidRPr="00977C2C">
          <w:rPr>
            <w:rFonts w:ascii="Times New Roman" w:hAnsi="Times New Roman"/>
            <w:b/>
            <w:sz w:val="24"/>
            <w:szCs w:val="24"/>
          </w:rPr>
          <w:br/>
        </w:r>
      </w:ins>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D172EA" w:rsidRPr="00166135" w14:paraId="6D7B7AC3" w14:textId="77777777" w:rsidTr="00011B06">
        <w:trPr>
          <w:cantSplit/>
          <w:trHeight w:val="288"/>
          <w:jc w:val="center"/>
          <w:ins w:id="542" w:author="ERCOT 111725" w:date="2025-11-03T14:42:00Z"/>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13F9656D" w14:textId="77777777" w:rsidR="00D172EA" w:rsidRPr="00A84E20" w:rsidRDefault="00D172EA" w:rsidP="00011B06">
            <w:pPr>
              <w:spacing w:after="0" w:line="240" w:lineRule="auto"/>
              <w:jc w:val="center"/>
              <w:rPr>
                <w:ins w:id="543" w:author="ERCOT 111725" w:date="2025-11-03T14:42:00Z" w16du:dateUtc="2025-11-03T20:42:00Z"/>
                <w:rFonts w:ascii="Arial" w:eastAsia="Times New Roman" w:hAnsi="Arial"/>
                <w:b/>
                <w:sz w:val="20"/>
                <w:szCs w:val="20"/>
              </w:rPr>
            </w:pPr>
            <w:ins w:id="544" w:author="ERCOT 111725" w:date="2025-11-03T14:42:00Z" w16du:dateUtc="2025-11-03T20:42:00Z">
              <w:r w:rsidRPr="00A84E20">
                <w:rPr>
                  <w:rFonts w:ascii="Arial" w:eastAsia="Times New Roman" w:hAnsi="Arial" w:cs="Arial"/>
                  <w:b/>
                  <w:sz w:val="20"/>
                  <w:szCs w:val="20"/>
                </w:rPr>
                <w:t>Category Code</w:t>
              </w:r>
            </w:ins>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61B4BB1F" w14:textId="77777777" w:rsidR="00D172EA" w:rsidRPr="00A84E20" w:rsidRDefault="00D172EA" w:rsidP="00011B06">
            <w:pPr>
              <w:spacing w:after="0" w:line="240" w:lineRule="auto"/>
              <w:jc w:val="center"/>
              <w:rPr>
                <w:ins w:id="545" w:author="ERCOT 111725" w:date="2025-11-03T14:42:00Z" w16du:dateUtc="2025-11-03T20:42:00Z"/>
                <w:rFonts w:ascii="Arial" w:eastAsia="Times New Roman" w:hAnsi="Arial" w:cs="Arial"/>
                <w:b/>
                <w:sz w:val="20"/>
                <w:szCs w:val="20"/>
              </w:rPr>
            </w:pPr>
            <w:ins w:id="546" w:author="ERCOT 111725" w:date="2025-11-03T14:42:00Z" w16du:dateUtc="2025-11-03T20:42:00Z">
              <w:r w:rsidRPr="00A84E20">
                <w:rPr>
                  <w:rFonts w:ascii="Arial" w:eastAsia="Times New Roman" w:hAnsi="Arial" w:cs="Arial"/>
                  <w:b/>
                  <w:sz w:val="20"/>
                  <w:szCs w:val="20"/>
                </w:rPr>
                <w:t>Category Description</w:t>
              </w:r>
            </w:ins>
          </w:p>
        </w:tc>
      </w:tr>
      <w:tr w:rsidR="00D172EA" w:rsidRPr="00166135" w14:paraId="0C6C8440" w14:textId="77777777" w:rsidTr="00011B06">
        <w:trPr>
          <w:cantSplit/>
          <w:trHeight w:val="311"/>
          <w:jc w:val="center"/>
          <w:ins w:id="547" w:author="ERCOT 111725" w:date="2025-11-03T14:42: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5217743" w14:textId="77777777" w:rsidR="00D172EA" w:rsidRPr="00A84E20" w:rsidRDefault="00D172EA" w:rsidP="00011B06">
            <w:pPr>
              <w:spacing w:after="0" w:line="240" w:lineRule="auto"/>
              <w:jc w:val="center"/>
              <w:rPr>
                <w:ins w:id="548" w:author="ERCOT 111725" w:date="2025-11-03T14:42:00Z" w16du:dateUtc="2025-11-03T20:42:00Z"/>
                <w:rFonts w:ascii="Arial" w:eastAsia="Times New Roman" w:hAnsi="Arial" w:cs="Arial"/>
                <w:bCs/>
                <w:iCs/>
                <w:sz w:val="20"/>
                <w:szCs w:val="20"/>
              </w:rPr>
            </w:pPr>
            <w:ins w:id="549" w:author="ERCOT 111725" w:date="2025-11-03T14:42:00Z" w16du:dateUtc="2025-11-03T20:42:00Z">
              <w:r>
                <w:rPr>
                  <w:rFonts w:ascii="Arial" w:eastAsia="Times New Roman" w:hAnsi="Arial" w:cs="Arial"/>
                  <w:bCs/>
                  <w:iCs/>
                  <w:sz w:val="20"/>
                  <w:szCs w:val="20"/>
                </w:rPr>
                <w:t>4CPI</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E918E2" w14:textId="77777777" w:rsidR="00D172EA" w:rsidRPr="00A84E20" w:rsidRDefault="00D172EA" w:rsidP="00011B06">
            <w:pPr>
              <w:spacing w:after="0" w:line="240" w:lineRule="auto"/>
              <w:jc w:val="center"/>
              <w:rPr>
                <w:ins w:id="550" w:author="ERCOT 111725" w:date="2025-11-03T14:42:00Z" w16du:dateUtc="2025-11-03T20:42:00Z"/>
                <w:rFonts w:ascii="Arial" w:eastAsia="Times New Roman" w:hAnsi="Arial" w:cs="Arial"/>
                <w:bCs/>
                <w:iCs/>
                <w:sz w:val="20"/>
                <w:szCs w:val="20"/>
              </w:rPr>
            </w:pPr>
            <w:ins w:id="551" w:author="ERCOT 111725" w:date="2025-11-03T14:42:00Z" w16du:dateUtc="2025-11-03T20:42:00Z">
              <w:r>
                <w:rPr>
                  <w:rFonts w:ascii="Arial" w:eastAsia="Times New Roman" w:hAnsi="Arial" w:cs="Arial"/>
                  <w:bCs/>
                  <w:iCs/>
                  <w:sz w:val="20"/>
                  <w:szCs w:val="20"/>
                </w:rPr>
                <w:t>4-</w:t>
              </w:r>
              <w:r w:rsidRPr="00A84E20">
                <w:rPr>
                  <w:rFonts w:ascii="Arial" w:eastAsia="Times New Roman" w:hAnsi="Arial" w:cs="Arial"/>
                  <w:bCs/>
                  <w:iCs/>
                  <w:sz w:val="20"/>
                  <w:szCs w:val="20"/>
                </w:rPr>
                <w:t>Coincident Peak</w:t>
              </w:r>
              <w:r>
                <w:rPr>
                  <w:rFonts w:ascii="Arial" w:eastAsia="Times New Roman" w:hAnsi="Arial" w:cs="Arial"/>
                  <w:bCs/>
                  <w:iCs/>
                  <w:sz w:val="20"/>
                  <w:szCs w:val="20"/>
                </w:rPr>
                <w:t xml:space="preserve"> – Incentive</w:t>
              </w:r>
            </w:ins>
          </w:p>
        </w:tc>
      </w:tr>
      <w:tr w:rsidR="00D172EA" w:rsidRPr="00166135" w14:paraId="592B9A41" w14:textId="77777777" w:rsidTr="00011B06">
        <w:trPr>
          <w:cantSplit/>
          <w:trHeight w:val="288"/>
          <w:jc w:val="center"/>
          <w:ins w:id="552" w:author="ERCOT 111725" w:date="2025-11-03T14:42: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A1A3F2D" w14:textId="77777777" w:rsidR="00D172EA" w:rsidRPr="00A84E20" w:rsidRDefault="00D172EA" w:rsidP="00011B06">
            <w:pPr>
              <w:spacing w:after="0" w:line="240" w:lineRule="auto"/>
              <w:jc w:val="center"/>
              <w:rPr>
                <w:ins w:id="553" w:author="ERCOT 111725" w:date="2025-11-03T14:42:00Z" w16du:dateUtc="2025-11-03T20:42:00Z"/>
                <w:rFonts w:ascii="Arial" w:eastAsia="Times New Roman" w:hAnsi="Arial" w:cs="Arial"/>
                <w:color w:val="1F497D"/>
                <w:sz w:val="20"/>
                <w:szCs w:val="20"/>
              </w:rPr>
            </w:pPr>
            <w:ins w:id="554" w:author="ERCOT 111725" w:date="2025-11-03T14:42:00Z" w16du:dateUtc="2025-11-03T20:42:00Z">
              <w:r>
                <w:rPr>
                  <w:rFonts w:ascii="Arial" w:eastAsia="Times New Roman" w:hAnsi="Arial" w:cs="Arial"/>
                  <w:bCs/>
                  <w:iCs/>
                  <w:sz w:val="20"/>
                  <w:szCs w:val="20"/>
                </w:rPr>
                <w:t>4CPA</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F67678" w14:textId="77777777" w:rsidR="00D172EA" w:rsidRPr="00A84E20" w:rsidRDefault="00D172EA" w:rsidP="00011B06">
            <w:pPr>
              <w:spacing w:after="0" w:line="240" w:lineRule="auto"/>
              <w:jc w:val="center"/>
              <w:rPr>
                <w:ins w:id="555" w:author="ERCOT 111725" w:date="2025-11-03T14:42:00Z" w16du:dateUtc="2025-11-03T20:42:00Z"/>
                <w:rFonts w:ascii="Arial" w:eastAsia="Times New Roman" w:hAnsi="Arial" w:cs="Arial"/>
                <w:color w:val="1F497D"/>
                <w:sz w:val="20"/>
                <w:szCs w:val="20"/>
              </w:rPr>
            </w:pPr>
            <w:ins w:id="556" w:author="ERCOT 111725" w:date="2025-11-03T14:42:00Z" w16du:dateUtc="2025-11-03T20:42:00Z">
              <w:r>
                <w:rPr>
                  <w:rFonts w:ascii="Arial" w:eastAsia="Times New Roman" w:hAnsi="Arial" w:cs="Arial"/>
                  <w:bCs/>
                  <w:iCs/>
                  <w:sz w:val="20"/>
                  <w:szCs w:val="20"/>
                </w:rPr>
                <w:t>4-</w:t>
              </w:r>
              <w:r w:rsidRPr="00A84E20">
                <w:rPr>
                  <w:rFonts w:ascii="Arial" w:eastAsia="Times New Roman" w:hAnsi="Arial" w:cs="Arial"/>
                  <w:bCs/>
                  <w:iCs/>
                  <w:sz w:val="20"/>
                  <w:szCs w:val="20"/>
                </w:rPr>
                <w:t>Coincident Peak</w:t>
              </w:r>
              <w:r>
                <w:rPr>
                  <w:rFonts w:ascii="Arial" w:eastAsia="Times New Roman" w:hAnsi="Arial" w:cs="Arial"/>
                  <w:bCs/>
                  <w:iCs/>
                  <w:sz w:val="20"/>
                  <w:szCs w:val="20"/>
                </w:rPr>
                <w:t xml:space="preserve"> – Advise-Control</w:t>
              </w:r>
            </w:ins>
          </w:p>
        </w:tc>
      </w:tr>
      <w:tr w:rsidR="00D172EA" w:rsidRPr="00166135" w14:paraId="7C8A30B6" w14:textId="77777777" w:rsidTr="00011B06">
        <w:trPr>
          <w:cantSplit/>
          <w:trHeight w:val="288"/>
          <w:jc w:val="center"/>
          <w:ins w:id="557" w:author="ERCOT 111725" w:date="2025-11-03T14:42: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8C9A672" w14:textId="77777777" w:rsidR="00D172EA" w:rsidRPr="00A84E20" w:rsidRDefault="00D172EA" w:rsidP="00011B06">
            <w:pPr>
              <w:spacing w:after="0" w:line="240" w:lineRule="auto"/>
              <w:jc w:val="center"/>
              <w:rPr>
                <w:ins w:id="558" w:author="ERCOT 111725" w:date="2025-11-03T14:42:00Z" w16du:dateUtc="2025-11-03T20:42:00Z"/>
                <w:rFonts w:ascii="Arial" w:eastAsia="Times New Roman" w:hAnsi="Arial" w:cs="Arial"/>
                <w:color w:val="1F497D"/>
                <w:sz w:val="20"/>
                <w:szCs w:val="20"/>
              </w:rPr>
            </w:pPr>
            <w:ins w:id="559" w:author="ERCOT 111725" w:date="2025-11-03T14:42:00Z" w16du:dateUtc="2025-11-03T20:42:00Z">
              <w:r>
                <w:rPr>
                  <w:rFonts w:ascii="Arial" w:eastAsia="Times New Roman" w:hAnsi="Arial" w:cs="Arial"/>
                  <w:bCs/>
                  <w:iCs/>
                  <w:sz w:val="20"/>
                  <w:szCs w:val="20"/>
                </w:rPr>
                <w:t>CPP</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0366C3" w14:textId="77777777" w:rsidR="00D172EA" w:rsidRPr="00A84E20" w:rsidRDefault="00D172EA" w:rsidP="00011B06">
            <w:pPr>
              <w:spacing w:after="0" w:line="240" w:lineRule="auto"/>
              <w:jc w:val="center"/>
              <w:rPr>
                <w:ins w:id="560" w:author="ERCOT 111725" w:date="2025-11-03T14:42:00Z" w16du:dateUtc="2025-11-03T20:42:00Z"/>
                <w:rFonts w:ascii="Arial" w:eastAsia="Times New Roman" w:hAnsi="Arial" w:cs="Arial"/>
                <w:color w:val="1F497D"/>
                <w:sz w:val="20"/>
                <w:szCs w:val="20"/>
              </w:rPr>
            </w:pPr>
            <w:ins w:id="561" w:author="ERCOT 111725" w:date="2025-11-03T14:42:00Z" w16du:dateUtc="2025-11-03T20:42:00Z">
              <w:r w:rsidRPr="00A84E20">
                <w:rPr>
                  <w:rFonts w:ascii="Arial" w:eastAsia="Times New Roman" w:hAnsi="Arial" w:cs="Arial"/>
                  <w:bCs/>
                  <w:iCs/>
                  <w:sz w:val="20"/>
                  <w:szCs w:val="20"/>
                </w:rPr>
                <w:t>Critical Peak Pricing</w:t>
              </w:r>
            </w:ins>
          </w:p>
        </w:tc>
      </w:tr>
      <w:tr w:rsidR="00D172EA" w:rsidRPr="00166135" w14:paraId="75E62426" w14:textId="77777777" w:rsidTr="00011B06">
        <w:trPr>
          <w:cantSplit/>
          <w:trHeight w:val="288"/>
          <w:jc w:val="center"/>
          <w:ins w:id="562" w:author="ERCOT 111725" w:date="2025-11-03T14:42: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C7BA948" w14:textId="77777777" w:rsidR="00D172EA" w:rsidRPr="00A84E20" w:rsidRDefault="00D172EA" w:rsidP="00011B06">
            <w:pPr>
              <w:spacing w:after="0" w:line="240" w:lineRule="auto"/>
              <w:jc w:val="center"/>
              <w:rPr>
                <w:ins w:id="563" w:author="ERCOT 111725" w:date="2025-11-03T14:42:00Z" w16du:dateUtc="2025-11-03T20:42:00Z"/>
                <w:rFonts w:ascii="Arial" w:eastAsia="Times New Roman" w:hAnsi="Arial" w:cs="Arial"/>
                <w:color w:val="1F497D"/>
                <w:sz w:val="20"/>
                <w:szCs w:val="20"/>
              </w:rPr>
            </w:pPr>
            <w:ins w:id="564" w:author="ERCOT 111725" w:date="2025-11-03T14:42:00Z" w16du:dateUtc="2025-11-03T20:42:00Z">
              <w:r>
                <w:rPr>
                  <w:rFonts w:ascii="Arial" w:eastAsia="Times New Roman" w:hAnsi="Arial" w:cs="Arial"/>
                  <w:bCs/>
                  <w:iCs/>
                  <w:sz w:val="20"/>
                  <w:szCs w:val="20"/>
                </w:rPr>
                <w:t>CVR</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F1A100B" w14:textId="77777777" w:rsidR="00D172EA" w:rsidRPr="00A84E20" w:rsidRDefault="00D172EA" w:rsidP="00011B06">
            <w:pPr>
              <w:spacing w:after="0" w:line="240" w:lineRule="auto"/>
              <w:jc w:val="center"/>
              <w:rPr>
                <w:ins w:id="565" w:author="ERCOT 111725" w:date="2025-11-03T14:42:00Z" w16du:dateUtc="2025-11-03T20:42:00Z"/>
                <w:rFonts w:ascii="Arial" w:eastAsia="Times New Roman" w:hAnsi="Arial" w:cs="Arial"/>
                <w:color w:val="1F497D"/>
                <w:sz w:val="20"/>
                <w:szCs w:val="20"/>
              </w:rPr>
            </w:pPr>
            <w:ins w:id="566" w:author="ERCOT 111725" w:date="2025-11-03T14:42:00Z" w16du:dateUtc="2025-11-03T20:42:00Z">
              <w:r>
                <w:rPr>
                  <w:rFonts w:ascii="Arial" w:eastAsia="Times New Roman" w:hAnsi="Arial" w:cs="Arial"/>
                  <w:color w:val="1F497D"/>
                  <w:sz w:val="20"/>
                  <w:szCs w:val="20"/>
                </w:rPr>
                <w:t>Conservation Voltage Reduction</w:t>
              </w:r>
            </w:ins>
          </w:p>
        </w:tc>
      </w:tr>
      <w:tr w:rsidR="00D172EA" w:rsidRPr="00166135" w14:paraId="7EC206E0" w14:textId="77777777" w:rsidTr="00011B06">
        <w:trPr>
          <w:cantSplit/>
          <w:trHeight w:val="288"/>
          <w:jc w:val="center"/>
          <w:ins w:id="567" w:author="ERCOT 111725" w:date="2025-11-03T14:42: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5F5ED5" w14:textId="77777777" w:rsidR="00D172EA" w:rsidRDefault="00D172EA" w:rsidP="00011B06">
            <w:pPr>
              <w:spacing w:after="0" w:line="240" w:lineRule="auto"/>
              <w:jc w:val="center"/>
              <w:rPr>
                <w:ins w:id="568" w:author="ERCOT 111725" w:date="2025-11-03T14:42:00Z" w16du:dateUtc="2025-11-03T20:42:00Z"/>
                <w:rFonts w:ascii="Arial" w:eastAsia="Times New Roman" w:hAnsi="Arial" w:cs="Arial"/>
                <w:bCs/>
                <w:iCs/>
                <w:sz w:val="20"/>
                <w:szCs w:val="20"/>
              </w:rPr>
            </w:pPr>
            <w:ins w:id="569" w:author="ERCOT 111725" w:date="2025-11-03T14:42:00Z" w16du:dateUtc="2025-11-03T20:42:00Z">
              <w:r>
                <w:rPr>
                  <w:rFonts w:ascii="Arial" w:eastAsia="Times New Roman" w:hAnsi="Arial" w:cs="Arial"/>
                  <w:bCs/>
                  <w:iCs/>
                  <w:sz w:val="20"/>
                  <w:szCs w:val="20"/>
                </w:rPr>
                <w:t>OLC</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AC5BBCA" w14:textId="77777777" w:rsidR="00D172EA" w:rsidRPr="00A84E20" w:rsidRDefault="00D172EA" w:rsidP="00011B06">
            <w:pPr>
              <w:spacing w:after="0" w:line="240" w:lineRule="auto"/>
              <w:jc w:val="center"/>
              <w:rPr>
                <w:ins w:id="570" w:author="ERCOT 111725" w:date="2025-11-03T14:42:00Z" w16du:dateUtc="2025-11-03T20:42:00Z"/>
                <w:rFonts w:ascii="Arial" w:eastAsia="Times New Roman" w:hAnsi="Arial" w:cs="Arial"/>
                <w:bCs/>
                <w:iCs/>
                <w:sz w:val="20"/>
                <w:szCs w:val="20"/>
              </w:rPr>
            </w:pPr>
            <w:ins w:id="571" w:author="ERCOT 111725" w:date="2025-11-03T14:42:00Z" w16du:dateUtc="2025-11-03T20:42:00Z">
              <w:r w:rsidRPr="00A84E20">
                <w:rPr>
                  <w:rFonts w:ascii="Arial" w:eastAsia="Times New Roman" w:hAnsi="Arial" w:cs="Arial"/>
                  <w:bCs/>
                  <w:iCs/>
                  <w:sz w:val="20"/>
                  <w:szCs w:val="20"/>
                </w:rPr>
                <w:t>Other Direct Load Control</w:t>
              </w:r>
            </w:ins>
          </w:p>
        </w:tc>
      </w:tr>
      <w:tr w:rsidR="00D172EA" w:rsidRPr="00166135" w14:paraId="0CD856EC" w14:textId="77777777" w:rsidTr="00011B06">
        <w:trPr>
          <w:cantSplit/>
          <w:trHeight w:val="288"/>
          <w:jc w:val="center"/>
          <w:ins w:id="572" w:author="ERCOT 111725" w:date="2025-11-03T14:42: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48EBF0D" w14:textId="77777777" w:rsidR="00D172EA" w:rsidRDefault="00D172EA" w:rsidP="00011B06">
            <w:pPr>
              <w:spacing w:after="0" w:line="240" w:lineRule="auto"/>
              <w:jc w:val="center"/>
              <w:rPr>
                <w:ins w:id="573" w:author="ERCOT 111725" w:date="2025-11-03T14:42:00Z" w16du:dateUtc="2025-11-03T20:42:00Z"/>
                <w:rFonts w:ascii="Arial" w:eastAsia="Times New Roman" w:hAnsi="Arial" w:cs="Arial"/>
                <w:bCs/>
                <w:iCs/>
                <w:sz w:val="20"/>
                <w:szCs w:val="20"/>
              </w:rPr>
            </w:pPr>
            <w:ins w:id="574" w:author="ERCOT 111725" w:date="2025-11-03T14:42:00Z" w16du:dateUtc="2025-11-03T20:42:00Z">
              <w:r>
                <w:rPr>
                  <w:rFonts w:ascii="Arial" w:eastAsia="Times New Roman" w:hAnsi="Arial" w:cs="Arial"/>
                  <w:bCs/>
                  <w:iCs/>
                  <w:sz w:val="20"/>
                  <w:szCs w:val="20"/>
                </w:rPr>
                <w:t>OTH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444358" w14:textId="77777777" w:rsidR="00D172EA" w:rsidRPr="00A84E20" w:rsidRDefault="00D172EA" w:rsidP="00011B06">
            <w:pPr>
              <w:spacing w:after="0" w:line="240" w:lineRule="auto"/>
              <w:jc w:val="center"/>
              <w:rPr>
                <w:ins w:id="575" w:author="ERCOT 111725" w:date="2025-11-03T14:42:00Z" w16du:dateUtc="2025-11-03T20:42:00Z"/>
                <w:rFonts w:ascii="Arial" w:eastAsia="Times New Roman" w:hAnsi="Arial" w:cs="Arial"/>
                <w:bCs/>
                <w:iCs/>
                <w:sz w:val="20"/>
                <w:szCs w:val="20"/>
              </w:rPr>
            </w:pPr>
            <w:ins w:id="576" w:author="ERCOT 111725" w:date="2025-11-03T14:42:00Z" w16du:dateUtc="2025-11-03T20:42:00Z">
              <w:r w:rsidRPr="00A84E20">
                <w:rPr>
                  <w:rFonts w:ascii="Arial" w:eastAsia="Times New Roman" w:hAnsi="Arial" w:cs="Arial"/>
                  <w:bCs/>
                  <w:iCs/>
                  <w:sz w:val="20"/>
                  <w:szCs w:val="20"/>
                </w:rPr>
                <w:t>Other Voluntary Demand Response Product</w:t>
              </w:r>
            </w:ins>
          </w:p>
        </w:tc>
      </w:tr>
      <w:tr w:rsidR="00D172EA" w:rsidRPr="00166135" w14:paraId="6D4C7CE0" w14:textId="77777777" w:rsidTr="00011B06">
        <w:trPr>
          <w:cantSplit/>
          <w:trHeight w:val="288"/>
          <w:jc w:val="center"/>
          <w:ins w:id="577" w:author="ERCOT 111725" w:date="2025-11-03T14:42: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28B47F1" w14:textId="77777777" w:rsidR="00D172EA" w:rsidRDefault="00D172EA" w:rsidP="00011B06">
            <w:pPr>
              <w:spacing w:after="0" w:line="240" w:lineRule="auto"/>
              <w:jc w:val="center"/>
              <w:rPr>
                <w:ins w:id="578" w:author="ERCOT 111725" w:date="2025-11-03T14:42:00Z" w16du:dateUtc="2025-11-03T20:42:00Z"/>
                <w:rFonts w:ascii="Arial" w:eastAsia="Times New Roman" w:hAnsi="Arial" w:cs="Arial"/>
                <w:bCs/>
                <w:iCs/>
                <w:sz w:val="20"/>
                <w:szCs w:val="20"/>
              </w:rPr>
            </w:pPr>
            <w:ins w:id="579" w:author="ERCOT 111725" w:date="2025-11-03T14:42:00Z" w16du:dateUtc="2025-11-03T20:42:00Z">
              <w:r>
                <w:rPr>
                  <w:rFonts w:ascii="Arial" w:eastAsia="Times New Roman" w:hAnsi="Arial" w:cs="Arial"/>
                  <w:bCs/>
                  <w:iCs/>
                  <w:sz w:val="20"/>
                  <w:szCs w:val="20"/>
                </w:rPr>
                <w:t>PR</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453C8D6" w14:textId="77777777" w:rsidR="00D172EA" w:rsidRPr="00A84E20" w:rsidRDefault="00D172EA" w:rsidP="00011B06">
            <w:pPr>
              <w:spacing w:after="0" w:line="240" w:lineRule="auto"/>
              <w:jc w:val="center"/>
              <w:rPr>
                <w:ins w:id="580" w:author="ERCOT 111725" w:date="2025-11-03T14:42:00Z" w16du:dateUtc="2025-11-03T20:42:00Z"/>
                <w:rFonts w:ascii="Arial" w:eastAsia="Times New Roman" w:hAnsi="Arial" w:cs="Arial"/>
                <w:bCs/>
                <w:iCs/>
                <w:sz w:val="20"/>
                <w:szCs w:val="20"/>
              </w:rPr>
            </w:pPr>
            <w:ins w:id="581" w:author="ERCOT 111725" w:date="2025-11-03T14:42:00Z" w16du:dateUtc="2025-11-03T20:42:00Z">
              <w:r w:rsidRPr="00A84E20">
                <w:rPr>
                  <w:rFonts w:ascii="Arial" w:eastAsia="Times New Roman" w:hAnsi="Arial" w:cs="Arial"/>
                  <w:bCs/>
                  <w:iCs/>
                  <w:sz w:val="20"/>
                  <w:szCs w:val="20"/>
                </w:rPr>
                <w:t>Peak Rebate</w:t>
              </w:r>
            </w:ins>
          </w:p>
        </w:tc>
      </w:tr>
    </w:tbl>
    <w:p w14:paraId="76413F6D" w14:textId="77777777" w:rsidR="00D172EA" w:rsidRDefault="00D172EA" w:rsidP="00D172EA">
      <w:pPr>
        <w:spacing w:after="0" w:line="240" w:lineRule="auto"/>
        <w:rPr>
          <w:ins w:id="582" w:author="ERCOT 111725" w:date="2025-11-03T14:42:00Z" w16du:dateUtc="2025-11-03T20:42:00Z"/>
        </w:rPr>
      </w:pPr>
    </w:p>
    <w:p w14:paraId="402B217F" w14:textId="0005F95F" w:rsidR="00D172EA" w:rsidRPr="004B7834" w:rsidRDefault="00B63C39" w:rsidP="004B7834">
      <w:pPr>
        <w:ind w:left="1800" w:hanging="360"/>
        <w:rPr>
          <w:ins w:id="583" w:author="ERCOT 111725" w:date="2025-11-03T14:42:00Z" w16du:dateUtc="2025-11-03T20:42:00Z"/>
          <w:rFonts w:ascii="Times New Roman" w:hAnsi="Times New Roman"/>
          <w:b/>
          <w:sz w:val="24"/>
          <w:szCs w:val="24"/>
        </w:rPr>
      </w:pPr>
      <w:ins w:id="584" w:author="ERCOT 111725" w:date="2025-11-07T10:19:00Z" w16du:dateUtc="2025-11-07T16:19:00Z">
        <w:r w:rsidRPr="004B7834">
          <w:rPr>
            <w:rFonts w:ascii="Times New Roman" w:hAnsi="Times New Roman"/>
            <w:bCs/>
            <w:sz w:val="24"/>
            <w:szCs w:val="24"/>
          </w:rPr>
          <w:t xml:space="preserve">c.  </w:t>
        </w:r>
        <w:r w:rsidRPr="004B7834">
          <w:rPr>
            <w:rFonts w:ascii="Times New Roman" w:hAnsi="Times New Roman"/>
            <w:bCs/>
            <w:sz w:val="24"/>
            <w:szCs w:val="24"/>
          </w:rPr>
          <w:tab/>
        </w:r>
      </w:ins>
      <w:ins w:id="585" w:author="ERCOT 111725" w:date="2025-11-03T14:42:00Z" w16du:dateUtc="2025-11-03T20:42:00Z">
        <w:r w:rsidR="00D172EA" w:rsidRPr="004B7834">
          <w:rPr>
            <w:rFonts w:ascii="Times New Roman" w:hAnsi="Times New Roman"/>
            <w:b/>
            <w:sz w:val="24"/>
            <w:szCs w:val="24"/>
          </w:rPr>
          <w:t xml:space="preserve">Example </w:t>
        </w:r>
        <w:r w:rsidR="00D172EA" w:rsidRPr="004B7834">
          <w:rPr>
            <w:rFonts w:ascii="Times New Roman" w:hAnsi="Times New Roman"/>
            <w:sz w:val="24"/>
            <w:szCs w:val="24"/>
          </w:rPr>
          <w:t>DRDataCollectionNOIE</w:t>
        </w:r>
      </w:ins>
      <w:ins w:id="586" w:author="ERCOT 111725" w:date="2025-11-03T14:51:00Z" w16du:dateUtc="2025-11-03T20:51:00Z">
        <w:r w:rsidR="006629DF" w:rsidRPr="004B7834">
          <w:rPr>
            <w:rFonts w:ascii="Times New Roman" w:hAnsi="Times New Roman"/>
            <w:sz w:val="24"/>
            <w:szCs w:val="24"/>
          </w:rPr>
          <w:t>Event</w:t>
        </w:r>
      </w:ins>
      <w:ins w:id="587" w:author="ERCOT 111725" w:date="2025-11-03T14:42:00Z" w16du:dateUtc="2025-11-03T20:42:00Z">
        <w:r w:rsidR="00D172EA" w:rsidRPr="004B7834">
          <w:rPr>
            <w:rFonts w:ascii="Times New Roman" w:hAnsi="Times New Roman"/>
            <w:b/>
            <w:sz w:val="24"/>
            <w:szCs w:val="24"/>
          </w:rPr>
          <w:t xml:space="preserve"> file</w:t>
        </w:r>
      </w:ins>
    </w:p>
    <w:p w14:paraId="36755477" w14:textId="6FA2CC5A" w:rsidR="00B6665F" w:rsidRPr="001E2C1C" w:rsidRDefault="00D172EA" w:rsidP="00E57CBB">
      <w:pPr>
        <w:ind w:left="1800"/>
        <w:contextualSpacing/>
        <w:rPr>
          <w:ins w:id="588" w:author="ERCOT 111725" w:date="2025-11-03T14:55:00Z" w16du:dateUtc="2025-11-03T20:55:00Z"/>
          <w:rFonts w:ascii="Times New Roman" w:hAnsi="Times New Roman"/>
          <w:sz w:val="24"/>
          <w:szCs w:val="24"/>
        </w:rPr>
      </w:pPr>
      <w:ins w:id="589" w:author="ERCOT 111725" w:date="2025-11-03T14:42:00Z" w16du:dateUtc="2025-11-03T20:42:00Z">
        <w:r>
          <w:rPr>
            <w:rFonts w:ascii="Times New Roman" w:hAnsi="Times New Roman"/>
            <w:sz w:val="24"/>
            <w:szCs w:val="24"/>
          </w:rPr>
          <w:t>4CPI</w:t>
        </w:r>
      </w:ins>
      <w:ins w:id="590" w:author="ERCOT 111725" w:date="2025-11-03T14:58:00Z" w16du:dateUtc="2025-11-03T20:58:00Z">
        <w:r w:rsidR="00B6665F" w:rsidRPr="001E2C1C">
          <w:rPr>
            <w:rFonts w:ascii="Times New Roman" w:hAnsi="Times New Roman"/>
            <w:sz w:val="24"/>
            <w:szCs w:val="24"/>
          </w:rPr>
          <w:t>|20</w:t>
        </w:r>
        <w:r w:rsidR="00B6665F">
          <w:rPr>
            <w:rFonts w:ascii="Times New Roman" w:hAnsi="Times New Roman"/>
            <w:sz w:val="24"/>
            <w:szCs w:val="24"/>
          </w:rPr>
          <w:t>25</w:t>
        </w:r>
        <w:r w:rsidR="00B6665F" w:rsidRPr="001E2C1C">
          <w:rPr>
            <w:rFonts w:ascii="Times New Roman" w:hAnsi="Times New Roman"/>
            <w:sz w:val="24"/>
            <w:szCs w:val="24"/>
          </w:rPr>
          <w:t>0701</w:t>
        </w:r>
      </w:ins>
      <w:ins w:id="591" w:author="ERCOT 111725" w:date="2025-11-03T14:42:00Z" w16du:dateUtc="2025-11-03T20:42:00Z">
        <w:r w:rsidRPr="001E2C1C">
          <w:rPr>
            <w:rFonts w:ascii="Times New Roman" w:hAnsi="Times New Roman"/>
            <w:sz w:val="24"/>
            <w:szCs w:val="24"/>
          </w:rPr>
          <w:t>|</w:t>
        </w:r>
      </w:ins>
      <w:ins w:id="592" w:author="ERCOT 111725" w:date="2025-11-03T14:56:00Z" w16du:dateUtc="2025-11-03T20:56:00Z">
        <w:r w:rsidR="00B6665F">
          <w:rPr>
            <w:rFonts w:ascii="Times New Roman" w:hAnsi="Times New Roman"/>
            <w:sz w:val="24"/>
            <w:szCs w:val="24"/>
          </w:rPr>
          <w:t>1</w:t>
        </w:r>
      </w:ins>
      <w:ins w:id="593" w:author="ERCOT 111725" w:date="2025-11-03T14:55:00Z" w16du:dateUtc="2025-11-03T20:55:00Z">
        <w:r w:rsidR="00B6665F">
          <w:rPr>
            <w:rFonts w:ascii="Times New Roman" w:hAnsi="Times New Roman"/>
            <w:sz w:val="24"/>
            <w:szCs w:val="24"/>
          </w:rPr>
          <w:t>500|1</w:t>
        </w:r>
      </w:ins>
      <w:ins w:id="594" w:author="ERCOT 111725" w:date="2025-11-03T14:57:00Z" w16du:dateUtc="2025-11-03T20:57:00Z">
        <w:r w:rsidR="00B6665F">
          <w:rPr>
            <w:rFonts w:ascii="Times New Roman" w:hAnsi="Times New Roman"/>
            <w:sz w:val="24"/>
            <w:szCs w:val="24"/>
          </w:rPr>
          <w:t>8</w:t>
        </w:r>
      </w:ins>
      <w:ins w:id="595" w:author="ERCOT 111725" w:date="2025-11-03T14:55:00Z" w16du:dateUtc="2025-11-03T20:55:00Z">
        <w:r w:rsidR="00B6665F">
          <w:rPr>
            <w:rFonts w:ascii="Times New Roman" w:hAnsi="Times New Roman"/>
            <w:sz w:val="24"/>
            <w:szCs w:val="24"/>
          </w:rPr>
          <w:t>00|500|100</w:t>
        </w:r>
      </w:ins>
      <w:ins w:id="596" w:author="ERCOT 111725" w:date="2025-11-07T11:14:00Z" w16du:dateUtc="2025-11-07T17:14:00Z">
        <w:r w:rsidR="00A92245">
          <w:rPr>
            <w:rFonts w:ascii="Times New Roman" w:hAnsi="Times New Roman"/>
            <w:sz w:val="24"/>
            <w:szCs w:val="24"/>
          </w:rPr>
          <w:t>|</w:t>
        </w:r>
      </w:ins>
    </w:p>
    <w:p w14:paraId="0B1BDAD7" w14:textId="0BB3B7AA" w:rsidR="00D172EA" w:rsidRPr="001E2C1C" w:rsidRDefault="00D172EA" w:rsidP="00E57CBB">
      <w:pPr>
        <w:ind w:left="1800"/>
        <w:contextualSpacing/>
        <w:rPr>
          <w:ins w:id="597" w:author="ERCOT 111725" w:date="2025-11-03T14:42:00Z" w16du:dateUtc="2025-11-03T20:42:00Z"/>
          <w:rFonts w:ascii="Times New Roman" w:hAnsi="Times New Roman"/>
          <w:sz w:val="24"/>
          <w:szCs w:val="24"/>
        </w:rPr>
      </w:pPr>
      <w:ins w:id="598" w:author="ERCOT 111725" w:date="2025-11-03T14:42:00Z" w16du:dateUtc="2025-11-03T20:42:00Z">
        <w:r>
          <w:rPr>
            <w:rFonts w:ascii="Times New Roman" w:hAnsi="Times New Roman"/>
            <w:sz w:val="24"/>
            <w:szCs w:val="24"/>
          </w:rPr>
          <w:t>4CPA</w:t>
        </w:r>
      </w:ins>
      <w:ins w:id="599" w:author="ERCOT 111725" w:date="2025-11-03T14:58:00Z" w16du:dateUtc="2025-11-03T20:58:00Z">
        <w:r w:rsidR="00B6665F" w:rsidRPr="001E2C1C">
          <w:rPr>
            <w:rFonts w:ascii="Times New Roman" w:hAnsi="Times New Roman"/>
            <w:sz w:val="24"/>
            <w:szCs w:val="24"/>
          </w:rPr>
          <w:t>|20</w:t>
        </w:r>
        <w:r w:rsidR="00B6665F">
          <w:rPr>
            <w:rFonts w:ascii="Times New Roman" w:hAnsi="Times New Roman"/>
            <w:sz w:val="24"/>
            <w:szCs w:val="24"/>
          </w:rPr>
          <w:t>25</w:t>
        </w:r>
        <w:r w:rsidR="00B6665F" w:rsidRPr="001E2C1C">
          <w:rPr>
            <w:rFonts w:ascii="Times New Roman" w:hAnsi="Times New Roman"/>
            <w:sz w:val="24"/>
            <w:szCs w:val="24"/>
          </w:rPr>
          <w:t>0701</w:t>
        </w:r>
      </w:ins>
      <w:ins w:id="600" w:author="ERCOT 111725" w:date="2025-11-03T14:57:00Z" w16du:dateUtc="2025-11-03T20:57:00Z">
        <w:r w:rsidR="00B6665F" w:rsidRPr="001E2C1C">
          <w:rPr>
            <w:rFonts w:ascii="Times New Roman" w:hAnsi="Times New Roman"/>
            <w:sz w:val="24"/>
            <w:szCs w:val="24"/>
          </w:rPr>
          <w:t>|</w:t>
        </w:r>
        <w:r w:rsidR="00B6665F">
          <w:rPr>
            <w:rFonts w:ascii="Times New Roman" w:hAnsi="Times New Roman"/>
            <w:sz w:val="24"/>
            <w:szCs w:val="24"/>
          </w:rPr>
          <w:t>1500|1800|500|100</w:t>
        </w:r>
      </w:ins>
      <w:ins w:id="601" w:author="ERCOT 111725" w:date="2025-11-03T14:42:00Z" w16du:dateUtc="2025-11-03T20:42:00Z">
        <w:r w:rsidRPr="001E2C1C">
          <w:rPr>
            <w:rFonts w:ascii="Times New Roman" w:hAnsi="Times New Roman"/>
            <w:sz w:val="24"/>
            <w:szCs w:val="24"/>
          </w:rPr>
          <w:t>|</w:t>
        </w:r>
      </w:ins>
    </w:p>
    <w:p w14:paraId="154C3580" w14:textId="284A9D7D" w:rsidR="00B6665F" w:rsidRPr="001E2C1C" w:rsidRDefault="00B6665F" w:rsidP="00E57CBB">
      <w:pPr>
        <w:ind w:left="1800"/>
        <w:contextualSpacing/>
        <w:rPr>
          <w:ins w:id="602" w:author="ERCOT 111725" w:date="2025-11-03T14:55:00Z" w16du:dateUtc="2025-11-03T20:55:00Z"/>
          <w:rFonts w:ascii="Times New Roman" w:hAnsi="Times New Roman"/>
          <w:sz w:val="24"/>
          <w:szCs w:val="24"/>
        </w:rPr>
      </w:pPr>
      <w:ins w:id="603" w:author="ERCOT 111725" w:date="2025-11-03T14:55:00Z" w16du:dateUtc="2025-11-03T20:55:00Z">
        <w:r w:rsidRPr="001E2C1C">
          <w:rPr>
            <w:rFonts w:ascii="Times New Roman" w:hAnsi="Times New Roman"/>
            <w:sz w:val="24"/>
            <w:szCs w:val="24"/>
          </w:rPr>
          <w:lastRenderedPageBreak/>
          <w:t>PR|20</w:t>
        </w:r>
        <w:r>
          <w:rPr>
            <w:rFonts w:ascii="Times New Roman" w:hAnsi="Times New Roman"/>
            <w:sz w:val="24"/>
            <w:szCs w:val="24"/>
          </w:rPr>
          <w:t>25</w:t>
        </w:r>
        <w:r w:rsidRPr="001E2C1C">
          <w:rPr>
            <w:rFonts w:ascii="Times New Roman" w:hAnsi="Times New Roman"/>
            <w:sz w:val="24"/>
            <w:szCs w:val="24"/>
          </w:rPr>
          <w:t>0701|</w:t>
        </w:r>
        <w:r>
          <w:rPr>
            <w:rFonts w:ascii="Times New Roman" w:hAnsi="Times New Roman"/>
            <w:sz w:val="24"/>
            <w:szCs w:val="24"/>
          </w:rPr>
          <w:t>1500|1600|500|100</w:t>
        </w:r>
      </w:ins>
      <w:ins w:id="604" w:author="ERCOT 111725" w:date="2025-11-07T11:14:00Z" w16du:dateUtc="2025-11-07T17:14:00Z">
        <w:r w:rsidR="00A92245">
          <w:rPr>
            <w:rFonts w:ascii="Times New Roman" w:hAnsi="Times New Roman"/>
            <w:sz w:val="24"/>
            <w:szCs w:val="24"/>
          </w:rPr>
          <w:t>|</w:t>
        </w:r>
      </w:ins>
    </w:p>
    <w:p w14:paraId="27AD1FFB" w14:textId="3387AFAF" w:rsidR="00B6665F" w:rsidRPr="001E2C1C" w:rsidDel="00032697" w:rsidRDefault="00B6665F" w:rsidP="00A04EE5">
      <w:pPr>
        <w:ind w:left="1800"/>
        <w:contextualSpacing/>
        <w:rPr>
          <w:ins w:id="605" w:author="ERCOT 111725" w:date="2025-11-03T14:55:00Z" w16du:dateUtc="2025-11-03T20:55:00Z"/>
          <w:del w:id="606" w:author="ERCOT 111725" w:date="2025-11-07T10:20:00Z" w16du:dateUtc="2025-11-07T16:20:00Z"/>
          <w:rFonts w:ascii="Times New Roman" w:hAnsi="Times New Roman"/>
          <w:sz w:val="24"/>
          <w:szCs w:val="24"/>
        </w:rPr>
      </w:pPr>
      <w:ins w:id="607" w:author="ERCOT 111725" w:date="2025-11-03T14:55:00Z" w16du:dateUtc="2025-11-03T20:55:00Z">
        <w:r>
          <w:rPr>
            <w:rFonts w:ascii="Times New Roman" w:hAnsi="Times New Roman"/>
            <w:sz w:val="24"/>
            <w:szCs w:val="24"/>
          </w:rPr>
          <w:t>OLC</w:t>
        </w:r>
        <w:r w:rsidRPr="001E2C1C">
          <w:rPr>
            <w:rFonts w:ascii="Times New Roman" w:hAnsi="Times New Roman"/>
            <w:sz w:val="24"/>
            <w:szCs w:val="24"/>
          </w:rPr>
          <w:t>|20</w:t>
        </w:r>
        <w:r>
          <w:rPr>
            <w:rFonts w:ascii="Times New Roman" w:hAnsi="Times New Roman"/>
            <w:sz w:val="24"/>
            <w:szCs w:val="24"/>
          </w:rPr>
          <w:t>25</w:t>
        </w:r>
        <w:r w:rsidRPr="001E2C1C">
          <w:rPr>
            <w:rFonts w:ascii="Times New Roman" w:hAnsi="Times New Roman"/>
            <w:sz w:val="24"/>
            <w:szCs w:val="24"/>
          </w:rPr>
          <w:t>0701|</w:t>
        </w:r>
        <w:r>
          <w:rPr>
            <w:rFonts w:ascii="Times New Roman" w:hAnsi="Times New Roman"/>
            <w:sz w:val="24"/>
            <w:szCs w:val="24"/>
          </w:rPr>
          <w:t>1500|1600|1000|0</w:t>
        </w:r>
      </w:ins>
      <w:ins w:id="608" w:author="ERCOT 111725" w:date="2025-11-03T14:56:00Z" w16du:dateUtc="2025-11-03T20:56:00Z">
        <w:r>
          <w:rPr>
            <w:rFonts w:ascii="Times New Roman" w:hAnsi="Times New Roman"/>
            <w:sz w:val="24"/>
            <w:szCs w:val="24"/>
          </w:rPr>
          <w:t>|</w:t>
        </w:r>
      </w:ins>
    </w:p>
    <w:p w14:paraId="36B78328" w14:textId="6864A732" w:rsidR="007903A6" w:rsidRPr="004B7834" w:rsidDel="00A83700" w:rsidRDefault="007903A6" w:rsidP="004B7834">
      <w:pPr>
        <w:ind w:left="1800"/>
        <w:rPr>
          <w:del w:id="609" w:author="ERCOT 111725" w:date="2025-11-03T14:16:00Z" w16du:dateUtc="2025-11-03T20:16:00Z"/>
          <w:rFonts w:ascii="Times New Roman" w:hAnsi="Times New Roman"/>
          <w:sz w:val="24"/>
          <w:szCs w:val="24"/>
        </w:rPr>
      </w:pPr>
      <w:del w:id="610" w:author="ERCOT 111725" w:date="2025-11-03T14:16:00Z" w16du:dateUtc="2025-11-03T20:16:00Z">
        <w:r w:rsidRPr="004B7834" w:rsidDel="00A83700">
          <w:rPr>
            <w:rFonts w:ascii="Times New Roman" w:hAnsi="Times New Roman"/>
            <w:b/>
            <w:sz w:val="24"/>
            <w:szCs w:val="24"/>
          </w:rPr>
          <w:delText>Excel Tab Naming Convention</w:delText>
        </w:r>
        <w:r w:rsidRPr="004B7834" w:rsidDel="00A83700">
          <w:rPr>
            <w:rFonts w:ascii="Times New Roman" w:hAnsi="Times New Roman"/>
            <w:sz w:val="24"/>
            <w:szCs w:val="24"/>
          </w:rPr>
          <w:delText xml:space="preserve">: The submitted Excel workbook must contain tabs for each of the following categories: </w:delText>
        </w:r>
        <w:r w:rsidR="00F17385" w:rsidRPr="004B7834" w:rsidDel="00A83700">
          <w:rPr>
            <w:rFonts w:ascii="Times New Roman" w:hAnsi="Times New Roman"/>
            <w:sz w:val="24"/>
            <w:szCs w:val="24"/>
          </w:rPr>
          <w:delText>4CP</w:delText>
        </w:r>
        <w:r w:rsidRPr="004B7834" w:rsidDel="00A83700">
          <w:rPr>
            <w:rFonts w:ascii="Times New Roman" w:hAnsi="Times New Roman"/>
            <w:sz w:val="24"/>
            <w:szCs w:val="24"/>
          </w:rPr>
          <w:delText xml:space="preserve"> Incentive; </w:delText>
        </w:r>
        <w:r w:rsidR="004505A2" w:rsidRPr="004B7834" w:rsidDel="00A83700">
          <w:rPr>
            <w:rFonts w:ascii="Times New Roman" w:hAnsi="Times New Roman"/>
            <w:sz w:val="24"/>
            <w:szCs w:val="24"/>
          </w:rPr>
          <w:delText>4</w:delText>
        </w:r>
        <w:r w:rsidR="00F17385" w:rsidRPr="004B7834" w:rsidDel="00A83700">
          <w:rPr>
            <w:rFonts w:ascii="Times New Roman" w:hAnsi="Times New Roman"/>
            <w:sz w:val="24"/>
            <w:szCs w:val="24"/>
          </w:rPr>
          <w:delText>CP</w:delText>
        </w:r>
        <w:r w:rsidRPr="004B7834" w:rsidDel="00A83700">
          <w:rPr>
            <w:rFonts w:ascii="Times New Roman" w:hAnsi="Times New Roman"/>
            <w:sz w:val="24"/>
            <w:szCs w:val="24"/>
          </w:rPr>
          <w:delText xml:space="preserve"> Advise-Control; CPP; CVR; IRT; IDA; IOT; OLC; OTH; PR; and TOU. Note: ERCOT will follow up if participation in ‘OTH’ is reported to obtain specifics for the program.</w:delText>
        </w:r>
      </w:del>
    </w:p>
    <w:p w14:paraId="392F7883" w14:textId="5138AC6C" w:rsidR="007903A6" w:rsidRPr="004B7834" w:rsidDel="00A83700" w:rsidRDefault="007903A6" w:rsidP="004B7834">
      <w:pPr>
        <w:ind w:left="1800"/>
        <w:rPr>
          <w:del w:id="611" w:author="ERCOT 111725" w:date="2025-11-03T14:16:00Z" w16du:dateUtc="2025-11-03T20:16:00Z"/>
          <w:rFonts w:ascii="Times New Roman" w:hAnsi="Times New Roman"/>
          <w:sz w:val="24"/>
          <w:szCs w:val="24"/>
        </w:rPr>
      </w:pPr>
      <w:del w:id="612" w:author="ERCOT 111725" w:date="2025-11-03T14:16:00Z" w16du:dateUtc="2025-11-03T20:16:00Z">
        <w:r w:rsidRPr="004B7834" w:rsidDel="00A83700">
          <w:rPr>
            <w:rFonts w:ascii="Times New Roman" w:hAnsi="Times New Roman"/>
            <w:sz w:val="24"/>
            <w:szCs w:val="24"/>
          </w:rPr>
          <w:delText>If the NOIE does not have any Customers participating in a program in the category, code zero in the ‘Total Participation’ cells. If the NOIE does have Customers participating in a program in the category, but has not deployed any of those programs, the event information should be left blank. If the NOIE has more than one program in the same category, the tab should be copied as many times as necessary to include all those programs.</w:delText>
        </w:r>
      </w:del>
    </w:p>
    <w:p w14:paraId="6D2F1167" w14:textId="79C963B3" w:rsidR="007903A6" w:rsidRPr="004B7834" w:rsidDel="00A83700" w:rsidRDefault="007903A6" w:rsidP="004B7834">
      <w:pPr>
        <w:ind w:left="1800"/>
        <w:rPr>
          <w:del w:id="613" w:author="ERCOT 111725" w:date="2025-11-03T14:16:00Z" w16du:dateUtc="2025-11-03T20:16:00Z"/>
          <w:rFonts w:ascii="Times New Roman" w:hAnsi="Times New Roman"/>
          <w:b/>
          <w:sz w:val="24"/>
          <w:szCs w:val="24"/>
        </w:rPr>
      </w:pPr>
      <w:del w:id="614" w:author="ERCOT 111725" w:date="2025-11-03T14:16:00Z" w16du:dateUtc="2025-11-03T20:16:00Z">
        <w:r w:rsidRPr="004B7834" w:rsidDel="00A83700">
          <w:rPr>
            <w:rFonts w:ascii="Times New Roman" w:hAnsi="Times New Roman"/>
            <w:sz w:val="24"/>
            <w:szCs w:val="24"/>
          </w:rPr>
          <w:delText>3.</w:delText>
        </w:r>
        <w:r w:rsidRPr="004B7834" w:rsidDel="00A83700">
          <w:rPr>
            <w:rFonts w:ascii="Times New Roman" w:hAnsi="Times New Roman"/>
            <w:sz w:val="24"/>
            <w:szCs w:val="24"/>
          </w:rPr>
          <w:tab/>
        </w:r>
        <w:r w:rsidRPr="004B7834" w:rsidDel="00A83700">
          <w:rPr>
            <w:rFonts w:ascii="Times New Roman" w:hAnsi="Times New Roman"/>
            <w:b/>
            <w:sz w:val="24"/>
            <w:szCs w:val="24"/>
          </w:rPr>
          <w:delText>Example DRDataCollectionNOIE.XLSX File</w:delText>
        </w:r>
      </w:del>
    </w:p>
    <w:p w14:paraId="41BB9820" w14:textId="3E02B117" w:rsidR="007903A6" w:rsidDel="00A83700" w:rsidRDefault="007903A6" w:rsidP="004B7834">
      <w:pPr>
        <w:ind w:left="1800"/>
        <w:rPr>
          <w:del w:id="615" w:author="ERCOT 111725" w:date="2025-11-03T14:16:00Z" w16du:dateUtc="2025-11-03T20:16:00Z"/>
        </w:rPr>
      </w:pPr>
    </w:p>
    <w:p w14:paraId="54C7D944" w14:textId="0850A689" w:rsidR="00D70DF6" w:rsidRDefault="00445B98" w:rsidP="004B7834">
      <w:pPr>
        <w:ind w:left="1800"/>
        <w:contextualSpacing/>
      </w:pPr>
      <w:del w:id="616" w:author="ERCOT 111725" w:date="2025-11-03T14:16:00Z" w16du:dateUtc="2025-11-03T20:16:00Z">
        <w:r w:rsidDel="00A83700">
          <w:rPr>
            <w:noProof/>
          </w:rPr>
          <w:drawing>
            <wp:inline distT="0" distB="0" distL="0" distR="0" wp14:anchorId="2E528E70" wp14:editId="6E5E1E93">
              <wp:extent cx="5942965" cy="44856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160" b="842"/>
                      <a:stretch>
                        <a:fillRect/>
                      </a:stretch>
                    </pic:blipFill>
                    <pic:spPr bwMode="auto">
                      <a:xfrm>
                        <a:off x="0" y="0"/>
                        <a:ext cx="5942965" cy="4485640"/>
                      </a:xfrm>
                      <a:prstGeom prst="rect">
                        <a:avLst/>
                      </a:prstGeom>
                      <a:noFill/>
                    </pic:spPr>
                  </pic:pic>
                </a:graphicData>
              </a:graphic>
            </wp:inline>
          </w:drawing>
        </w:r>
      </w:del>
    </w:p>
    <w:p w14:paraId="11E6F726" w14:textId="77777777" w:rsidR="00D70DF6" w:rsidRDefault="00D70DF6" w:rsidP="007903A6">
      <w:pPr>
        <w:ind w:left="1080" w:hanging="360"/>
        <w:rPr>
          <w:rFonts w:ascii="Times New Roman" w:hAnsi="Times New Roman"/>
          <w:sz w:val="24"/>
          <w:szCs w:val="24"/>
        </w:rPr>
      </w:pPr>
    </w:p>
    <w:p w14:paraId="64A4206E" w14:textId="77777777" w:rsidR="007903A6" w:rsidRDefault="007903A6" w:rsidP="007903A6">
      <w:pPr>
        <w:ind w:left="1080" w:hanging="360"/>
        <w:rPr>
          <w:rFonts w:ascii="Times New Roman" w:hAnsi="Times New Roman"/>
          <w:b/>
          <w:sz w:val="24"/>
          <w:szCs w:val="24"/>
        </w:rPr>
      </w:pPr>
      <w:r w:rsidRPr="006D07C6">
        <w:rPr>
          <w:rFonts w:ascii="Times New Roman" w:hAnsi="Times New Roman"/>
          <w:sz w:val="24"/>
          <w:szCs w:val="24"/>
        </w:rPr>
        <w:t>ii.</w:t>
      </w:r>
      <w:r w:rsidRPr="006D07C6">
        <w:rPr>
          <w:rFonts w:ascii="Times New Roman" w:hAnsi="Times New Roman"/>
          <w:sz w:val="24"/>
          <w:szCs w:val="24"/>
        </w:rPr>
        <w:tab/>
      </w:r>
      <w:r>
        <w:rPr>
          <w:rFonts w:ascii="Times New Roman" w:hAnsi="Times New Roman"/>
          <w:b/>
          <w:sz w:val="24"/>
          <w:szCs w:val="24"/>
        </w:rPr>
        <w:t>REP Files Sent to ERCOT</w:t>
      </w:r>
    </w:p>
    <w:p w14:paraId="077CFB93" w14:textId="34975DF9" w:rsidR="007903A6" w:rsidRPr="001E2C1C" w:rsidRDefault="007903A6" w:rsidP="007903A6">
      <w:pPr>
        <w:ind w:left="1440" w:hanging="360"/>
        <w:rPr>
          <w:rFonts w:ascii="Times New Roman" w:hAnsi="Times New Roman"/>
          <w:sz w:val="24"/>
          <w:szCs w:val="24"/>
        </w:rPr>
      </w:pPr>
      <w:r w:rsidRPr="006D07C6">
        <w:rPr>
          <w:rFonts w:ascii="Times New Roman" w:hAnsi="Times New Roman"/>
          <w:sz w:val="24"/>
          <w:szCs w:val="24"/>
        </w:rPr>
        <w:lastRenderedPageBreak/>
        <w:t>1.</w:t>
      </w:r>
      <w:r w:rsidRPr="006D07C6">
        <w:rPr>
          <w:rFonts w:ascii="Times New Roman" w:hAnsi="Times New Roman"/>
          <w:sz w:val="24"/>
          <w:szCs w:val="24"/>
        </w:rPr>
        <w:tab/>
      </w:r>
      <w:r w:rsidRPr="00252D9F">
        <w:rPr>
          <w:rFonts w:ascii="Times New Roman" w:hAnsi="Times New Roman"/>
          <w:b/>
          <w:sz w:val="24"/>
          <w:szCs w:val="24"/>
        </w:rPr>
        <w:t>REP Event Survey</w:t>
      </w:r>
      <w:r w:rsidRPr="001E2C1C">
        <w:rPr>
          <w:rFonts w:ascii="Times New Roman" w:hAnsi="Times New Roman"/>
          <w:sz w:val="24"/>
          <w:szCs w:val="24"/>
        </w:rPr>
        <w:t xml:space="preserve">: This file is used by REPs to report the details of any deployment events associated with the REP’s Demand response programs. </w:t>
      </w:r>
      <w:ins w:id="617" w:author="ERCOT 111725" w:date="2025-11-03T13:43:00Z" w16du:dateUtc="2025-11-03T19:43:00Z">
        <w:r w:rsidR="00A25FA3">
          <w:rPr>
            <w:rFonts w:ascii="Times New Roman" w:hAnsi="Times New Roman"/>
            <w:sz w:val="24"/>
            <w:szCs w:val="24"/>
          </w:rPr>
          <w:t>Deployment events between the snapshot date of the prior survey and the snapshot date of the current year survey must be reported.</w:t>
        </w:r>
      </w:ins>
      <w:ins w:id="618" w:author="ERCOT 111725" w:date="2025-11-03T13:44:00Z" w16du:dateUtc="2025-11-03T19:44:00Z">
        <w:r w:rsidR="00A25FA3">
          <w:rPr>
            <w:rFonts w:ascii="Times New Roman" w:hAnsi="Times New Roman"/>
            <w:sz w:val="24"/>
            <w:szCs w:val="24"/>
          </w:rPr>
          <w:t xml:space="preserve"> </w:t>
        </w:r>
      </w:ins>
      <w:ins w:id="619" w:author="ERCOT 111725" w:date="2025-11-03T13:52:00Z" w16du:dateUtc="2025-11-03T19:52:00Z">
        <w:r w:rsidR="003F0CB1">
          <w:rPr>
            <w:rFonts w:ascii="Times New Roman" w:hAnsi="Times New Roman"/>
            <w:sz w:val="24"/>
            <w:szCs w:val="24"/>
          </w:rPr>
          <w:t>If no deployment events occurred, the REP must send a blank</w:t>
        </w:r>
      </w:ins>
      <w:ins w:id="620" w:author="ERCOT 111725" w:date="2025-11-03T13:53:00Z" w16du:dateUtc="2025-11-03T19:53:00Z">
        <w:r w:rsidR="003F0CB1">
          <w:rPr>
            <w:rFonts w:ascii="Times New Roman" w:hAnsi="Times New Roman"/>
            <w:sz w:val="24"/>
            <w:szCs w:val="24"/>
          </w:rPr>
          <w:t xml:space="preserve"> file to ERCOT. </w:t>
        </w:r>
      </w:ins>
      <w:r w:rsidRPr="001E2C1C">
        <w:rPr>
          <w:rFonts w:ascii="Times New Roman" w:hAnsi="Times New Roman"/>
          <w:sz w:val="24"/>
          <w:szCs w:val="24"/>
        </w:rPr>
        <w:t xml:space="preserve">REPs </w:t>
      </w:r>
      <w:del w:id="621" w:author="ERCOT 111725" w:date="2025-11-03T13:39:00Z" w16du:dateUtc="2025-11-03T19:39:00Z">
        <w:r w:rsidRPr="001E2C1C" w:rsidDel="008335A7">
          <w:rPr>
            <w:rFonts w:ascii="Times New Roman" w:hAnsi="Times New Roman"/>
            <w:sz w:val="24"/>
            <w:szCs w:val="24"/>
          </w:rPr>
          <w:delText>should use the Microsoft Excel file format shown below, and</w:delText>
        </w:r>
      </w:del>
      <w:ins w:id="622" w:author="ERCOT 111725" w:date="2025-11-03T13:39:00Z" w16du:dateUtc="2025-11-03T19:39:00Z">
        <w:r w:rsidR="008335A7">
          <w:rPr>
            <w:rFonts w:ascii="Times New Roman" w:hAnsi="Times New Roman"/>
            <w:sz w:val="24"/>
            <w:szCs w:val="24"/>
          </w:rPr>
          <w:t>must</w:t>
        </w:r>
      </w:ins>
      <w:r w:rsidRPr="001E2C1C">
        <w:rPr>
          <w:rFonts w:ascii="Times New Roman" w:hAnsi="Times New Roman"/>
          <w:sz w:val="24"/>
          <w:szCs w:val="24"/>
        </w:rPr>
        <w:t xml:space="preserve"> send files to ERCOT via </w:t>
      </w:r>
      <w:ins w:id="623" w:author="ERCOT" w:date="2025-08-01T15:42:00Z">
        <w:r w:rsidR="00FF6F62">
          <w:rPr>
            <w:rFonts w:ascii="Times New Roman" w:hAnsi="Times New Roman"/>
            <w:sz w:val="24"/>
            <w:szCs w:val="24"/>
          </w:rPr>
          <w:t xml:space="preserve">the ERCOT-designated secure file sharing application </w:t>
        </w:r>
      </w:ins>
      <w:del w:id="624" w:author="ERCOT" w:date="2025-03-21T08:43:00Z">
        <w:r w:rsidRPr="001E2C1C" w:rsidDel="00693A2C">
          <w:rPr>
            <w:rFonts w:ascii="Times New Roman" w:hAnsi="Times New Roman"/>
            <w:sz w:val="24"/>
            <w:szCs w:val="24"/>
          </w:rPr>
          <w:delText>Proofpoint Secure Share</w:delText>
        </w:r>
      </w:del>
      <w:del w:id="625" w:author="ERCOT 111725" w:date="2025-11-03T13:39:00Z" w16du:dateUtc="2025-11-03T19:39:00Z">
        <w:r w:rsidRPr="001E2C1C" w:rsidDel="008335A7">
          <w:rPr>
            <w:rFonts w:ascii="Times New Roman" w:hAnsi="Times New Roman"/>
            <w:sz w:val="24"/>
            <w:szCs w:val="24"/>
          </w:rPr>
          <w:delText xml:space="preserve">. REPs should </w:delText>
        </w:r>
      </w:del>
      <w:r w:rsidRPr="001E2C1C">
        <w:rPr>
          <w:rFonts w:ascii="Times New Roman" w:hAnsi="Times New Roman"/>
          <w:sz w:val="24"/>
          <w:szCs w:val="24"/>
        </w:rPr>
        <w:t>us</w:t>
      </w:r>
      <w:ins w:id="626" w:author="ERCOT 111725" w:date="2025-11-03T13:39:00Z" w16du:dateUtc="2025-11-03T19:39:00Z">
        <w:r w:rsidR="008335A7">
          <w:rPr>
            <w:rFonts w:ascii="Times New Roman" w:hAnsi="Times New Roman"/>
            <w:sz w:val="24"/>
            <w:szCs w:val="24"/>
          </w:rPr>
          <w:t>ing</w:t>
        </w:r>
      </w:ins>
      <w:del w:id="627" w:author="ERCOT 111725" w:date="2025-11-03T13:39:00Z" w16du:dateUtc="2025-11-03T19:39:00Z">
        <w:r w:rsidRPr="001E2C1C" w:rsidDel="008335A7">
          <w:rPr>
            <w:rFonts w:ascii="Times New Roman" w:hAnsi="Times New Roman"/>
            <w:sz w:val="24"/>
            <w:szCs w:val="24"/>
          </w:rPr>
          <w:delText>e</w:delText>
        </w:r>
      </w:del>
      <w:r w:rsidRPr="001E2C1C">
        <w:rPr>
          <w:rFonts w:ascii="Times New Roman" w:hAnsi="Times New Roman"/>
          <w:sz w:val="24"/>
          <w:szCs w:val="24"/>
        </w:rPr>
        <w:t xml:space="preserve"> the file template provided below</w:t>
      </w:r>
      <w:del w:id="628" w:author="ERCOT 111725" w:date="2025-11-03T13:40:00Z" w16du:dateUtc="2025-11-03T19:40:00Z">
        <w:r w:rsidRPr="001E2C1C" w:rsidDel="008335A7">
          <w:rPr>
            <w:rFonts w:ascii="Times New Roman" w:hAnsi="Times New Roman"/>
            <w:sz w:val="24"/>
            <w:szCs w:val="24"/>
          </w:rPr>
          <w:delText xml:space="preserve"> in App</w:delText>
        </w:r>
      </w:del>
      <w:del w:id="629" w:author="ERCOT 111725" w:date="2025-11-03T13:39:00Z" w16du:dateUtc="2025-11-03T19:39:00Z">
        <w:r w:rsidRPr="001E2C1C" w:rsidDel="008335A7">
          <w:rPr>
            <w:rFonts w:ascii="Times New Roman" w:hAnsi="Times New Roman"/>
            <w:sz w:val="24"/>
            <w:szCs w:val="24"/>
          </w:rPr>
          <w:delText>endix C</w:delText>
        </w:r>
        <w:r w:rsidR="00D302B2" w:rsidDel="008335A7">
          <w:rPr>
            <w:rFonts w:ascii="Times New Roman" w:hAnsi="Times New Roman"/>
            <w:sz w:val="24"/>
            <w:szCs w:val="24"/>
          </w:rPr>
          <w:delText xml:space="preserve">, </w:delText>
        </w:r>
        <w:r w:rsidR="00D302B2" w:rsidRPr="00D302B2" w:rsidDel="008335A7">
          <w:rPr>
            <w:rFonts w:ascii="Times New Roman" w:hAnsi="Times New Roman"/>
            <w:sz w:val="24"/>
            <w:szCs w:val="24"/>
          </w:rPr>
          <w:delText>REP Event File Template</w:delText>
        </w:r>
      </w:del>
      <w:r w:rsidRPr="001E2C1C">
        <w:rPr>
          <w:rFonts w:ascii="Times New Roman" w:hAnsi="Times New Roman"/>
          <w:sz w:val="24"/>
          <w:szCs w:val="24"/>
        </w:rPr>
        <w:t>.</w:t>
      </w:r>
      <w:ins w:id="630" w:author="ERCOT 111725" w:date="2025-11-03T13:40:00Z" w16du:dateUtc="2025-11-03T19:40:00Z">
        <w:r w:rsidR="00A25FA3">
          <w:rPr>
            <w:rFonts w:ascii="Times New Roman" w:hAnsi="Times New Roman"/>
            <w:sz w:val="24"/>
            <w:szCs w:val="24"/>
          </w:rPr>
          <w:t xml:space="preserve"> </w:t>
        </w:r>
      </w:ins>
    </w:p>
    <w:p w14:paraId="60CBE12F" w14:textId="344093F1" w:rsidR="007903A6" w:rsidRPr="001E2C1C" w:rsidRDefault="007903A6" w:rsidP="007903A6">
      <w:pPr>
        <w:pStyle w:val="ListParagraph"/>
        <w:ind w:left="1800" w:hanging="360"/>
        <w:rPr>
          <w:rFonts w:ascii="Times New Roman" w:hAnsi="Times New Roman"/>
          <w:sz w:val="24"/>
          <w:szCs w:val="24"/>
        </w:rPr>
      </w:pPr>
      <w:r w:rsidRPr="006D07C6">
        <w:rPr>
          <w:rFonts w:ascii="Times New Roman" w:hAnsi="Times New Roman"/>
          <w:sz w:val="24"/>
          <w:szCs w:val="24"/>
        </w:rPr>
        <w:t>a.</w:t>
      </w:r>
      <w:r w:rsidRPr="006D07C6">
        <w:rPr>
          <w:rFonts w:ascii="Times New Roman" w:hAnsi="Times New Roman"/>
          <w:sz w:val="24"/>
          <w:szCs w:val="24"/>
        </w:rPr>
        <w:tab/>
      </w:r>
      <w:r w:rsidRPr="00252D9F">
        <w:rPr>
          <w:rFonts w:ascii="Times New Roman" w:hAnsi="Times New Roman"/>
          <w:b/>
          <w:sz w:val="24"/>
          <w:szCs w:val="24"/>
        </w:rPr>
        <w:t>File Naming Convention</w:t>
      </w:r>
      <w:r w:rsidRPr="001E2C1C">
        <w:rPr>
          <w:rFonts w:ascii="Times New Roman" w:hAnsi="Times New Roman"/>
          <w:sz w:val="24"/>
          <w:szCs w:val="24"/>
        </w:rPr>
        <w:t xml:space="preserve">: </w:t>
      </w:r>
      <w:del w:id="631" w:author="ERCOT 111725" w:date="2025-11-07T11:20:00Z" w16du:dateUtc="2025-11-07T17:20:00Z">
        <w:r w:rsidRPr="001E2C1C" w:rsidDel="00183370">
          <w:rPr>
            <w:rFonts w:ascii="Times New Roman" w:hAnsi="Times New Roman"/>
            <w:sz w:val="24"/>
            <w:szCs w:val="24"/>
          </w:rPr>
          <w:delText xml:space="preserve">DRDataREPEvents </w:delText>
        </w:r>
      </w:del>
      <w:ins w:id="632" w:author="ERCOT 111725" w:date="2025-11-07T11:20:00Z" w16du:dateUtc="2025-11-07T17:20:00Z">
        <w:r w:rsidR="00183370" w:rsidRPr="001E2C1C">
          <w:rPr>
            <w:rFonts w:ascii="Times New Roman" w:hAnsi="Times New Roman"/>
            <w:sz w:val="24"/>
            <w:szCs w:val="24"/>
          </w:rPr>
          <w:t>DRData</w:t>
        </w:r>
      </w:ins>
      <w:ins w:id="633" w:author="ERCOT 111725" w:date="2025-11-07T11:33:00Z" w16du:dateUtc="2025-11-07T17:33:00Z">
        <w:r w:rsidR="00736458">
          <w:rPr>
            <w:rFonts w:ascii="Times New Roman" w:hAnsi="Times New Roman"/>
            <w:sz w:val="24"/>
            <w:szCs w:val="24"/>
          </w:rPr>
          <w:t>REPEvents</w:t>
        </w:r>
      </w:ins>
      <w:ins w:id="634" w:author="ERCOT 111725" w:date="2025-11-07T11:20:00Z" w16du:dateUtc="2025-11-07T17:20:00Z">
        <w:r w:rsidR="00183370" w:rsidRPr="001E2C1C">
          <w:rPr>
            <w:rFonts w:ascii="Times New Roman" w:hAnsi="Times New Roman"/>
            <w:sz w:val="24"/>
            <w:szCs w:val="24"/>
          </w:rPr>
          <w:t xml:space="preserve"> </w:t>
        </w:r>
      </w:ins>
      <w:r w:rsidRPr="001E2C1C">
        <w:rPr>
          <w:rFonts w:ascii="Times New Roman" w:hAnsi="Times New Roman"/>
          <w:sz w:val="24"/>
          <w:szCs w:val="24"/>
        </w:rPr>
        <w:t>files are required to follow the naming convention shown below:</w:t>
      </w:r>
    </w:p>
    <w:p w14:paraId="088ABD6A" w14:textId="77777777" w:rsidR="007903A6" w:rsidRPr="001E2C1C" w:rsidRDefault="007903A6" w:rsidP="007903A6">
      <w:pPr>
        <w:ind w:left="1800"/>
        <w:rPr>
          <w:rFonts w:ascii="Times New Roman" w:hAnsi="Times New Roman"/>
          <w:sz w:val="24"/>
          <w:szCs w:val="24"/>
        </w:rPr>
      </w:pPr>
      <w:r w:rsidRPr="001E2C1C">
        <w:rPr>
          <w:rFonts w:ascii="Times New Roman" w:hAnsi="Times New Roman"/>
          <w:sz w:val="24"/>
          <w:szCs w:val="24"/>
        </w:rPr>
        <w:t xml:space="preserve">|        DUNs       |      Report Name     |      Date </w:t>
      </w:r>
    </w:p>
    <w:p w14:paraId="4D915037" w14:textId="415F6BC6" w:rsidR="007903A6" w:rsidRDefault="007903A6" w:rsidP="007903A6">
      <w:pPr>
        <w:ind w:left="1800"/>
      </w:pPr>
      <w:del w:id="635" w:author="ERCOT 111725" w:date="2025-11-07T11:33:00Z" w16du:dateUtc="2025-11-07T17:33:00Z">
        <w:r w:rsidRPr="001E2C1C" w:rsidDel="00736458">
          <w:rPr>
            <w:rFonts w:ascii="Times New Roman" w:hAnsi="Times New Roman"/>
            <w:sz w:val="24"/>
            <w:szCs w:val="24"/>
          </w:rPr>
          <w:delText>0000000000000DRDataEventSurvey20201023</w:delText>
        </w:r>
      </w:del>
      <w:ins w:id="636" w:author="ERCOT 111725" w:date="2025-11-07T11:33:00Z" w16du:dateUtc="2025-11-07T17:33:00Z">
        <w:r w:rsidR="00736458" w:rsidRPr="001E2C1C">
          <w:rPr>
            <w:rFonts w:ascii="Times New Roman" w:hAnsi="Times New Roman"/>
            <w:sz w:val="24"/>
            <w:szCs w:val="24"/>
          </w:rPr>
          <w:t>0000000000000DRData</w:t>
        </w:r>
        <w:r w:rsidR="00736458">
          <w:rPr>
            <w:rFonts w:ascii="Times New Roman" w:hAnsi="Times New Roman"/>
            <w:sz w:val="24"/>
            <w:szCs w:val="24"/>
          </w:rPr>
          <w:t>REPEvents</w:t>
        </w:r>
        <w:r w:rsidR="00736458" w:rsidRPr="001E2C1C">
          <w:rPr>
            <w:rFonts w:ascii="Times New Roman" w:hAnsi="Times New Roman"/>
            <w:sz w:val="24"/>
            <w:szCs w:val="24"/>
          </w:rPr>
          <w:t>20201023</w:t>
        </w:r>
        <w:r w:rsidR="00736458">
          <w:rPr>
            <w:rFonts w:ascii="Times New Roman" w:hAnsi="Times New Roman"/>
            <w:sz w:val="24"/>
            <w:szCs w:val="24"/>
          </w:rPr>
          <w:t>152515</w:t>
        </w:r>
      </w:ins>
      <w:r w:rsidRPr="001E2C1C">
        <w:rPr>
          <w:rFonts w:ascii="Times New Roman" w:hAnsi="Times New Roman"/>
          <w:sz w:val="24"/>
          <w:szCs w:val="24"/>
        </w:rPr>
        <w:t>.</w:t>
      </w:r>
      <w:del w:id="637" w:author="ERCOT 111725" w:date="2025-11-07T11:18:00Z" w16du:dateUtc="2025-11-07T17:18:00Z">
        <w:r w:rsidRPr="001E2C1C" w:rsidDel="00A04EE5">
          <w:rPr>
            <w:rFonts w:ascii="Times New Roman" w:hAnsi="Times New Roman"/>
            <w:sz w:val="24"/>
            <w:szCs w:val="24"/>
          </w:rPr>
          <w:delText>xlsx</w:delText>
        </w:r>
      </w:del>
      <w:ins w:id="638" w:author="ERCOT 111725" w:date="2025-11-07T11:18:00Z" w16du:dateUtc="2025-11-07T17:18:00Z">
        <w:r w:rsidR="00A04EE5">
          <w:rPr>
            <w:rFonts w:ascii="Times New Roman" w:hAnsi="Times New Roman"/>
            <w:sz w:val="24"/>
            <w:szCs w:val="24"/>
          </w:rPr>
          <w:t>csv</w:t>
        </w:r>
      </w:ins>
      <w:r w:rsidRPr="001E2C1C">
        <w:rPr>
          <w:rFonts w:ascii="Times New Roman" w:hAnsi="Times New Roman"/>
          <w:sz w:val="24"/>
          <w:szCs w:val="24"/>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964"/>
        <w:gridCol w:w="2664"/>
      </w:tblGrid>
      <w:tr w:rsidR="007903A6" w:rsidRPr="00166135" w14:paraId="56419D73"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5ABF3D79" w14:textId="77777777" w:rsidR="007903A6" w:rsidRPr="00F66F52" w:rsidRDefault="007903A6" w:rsidP="00FC426A">
            <w:pPr>
              <w:spacing w:after="0" w:line="240" w:lineRule="auto"/>
              <w:jc w:val="center"/>
              <w:rPr>
                <w:rFonts w:ascii="Arial" w:eastAsia="Times New Roman" w:hAnsi="Arial"/>
                <w:sz w:val="20"/>
                <w:szCs w:val="20"/>
              </w:rPr>
            </w:pPr>
            <w:r w:rsidRPr="00F66F52">
              <w:rPr>
                <w:rFonts w:ascii="Arial" w:eastAsia="Times New Roman" w:hAnsi="Arial" w:cs="Arial"/>
                <w:b/>
                <w:sz w:val="20"/>
                <w:szCs w:val="20"/>
              </w:rPr>
              <w:t>Data Element</w:t>
            </w:r>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75A62F95"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037C652A"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b/>
                <w:sz w:val="20"/>
                <w:szCs w:val="20"/>
              </w:rPr>
              <w:t>Format</w:t>
            </w:r>
          </w:p>
        </w:tc>
      </w:tr>
      <w:tr w:rsidR="007903A6" w:rsidRPr="00166135" w14:paraId="1DDC2526"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2E423087" w14:textId="77777777" w:rsidR="007903A6" w:rsidRPr="00F66F52" w:rsidRDefault="007903A6" w:rsidP="00FC426A">
            <w:pPr>
              <w:spacing w:after="0" w:line="240" w:lineRule="auto"/>
              <w:jc w:val="center"/>
              <w:rPr>
                <w:rFonts w:ascii="Arial" w:eastAsia="Times New Roman" w:hAnsi="Arial"/>
                <w:sz w:val="20"/>
                <w:szCs w:val="20"/>
              </w:rPr>
            </w:pPr>
            <w:r w:rsidRPr="00F66F52">
              <w:rPr>
                <w:rFonts w:ascii="Arial" w:eastAsia="Times New Roman" w:hAnsi="Arial" w:cs="Arial"/>
                <w:sz w:val="20"/>
                <w:szCs w:val="20"/>
              </w:rPr>
              <w:t>DUNS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3C4C6629"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Competitive Retailer (CR) DUNS Number</w:t>
            </w:r>
          </w:p>
        </w:tc>
        <w:tc>
          <w:tcPr>
            <w:tcW w:w="2664" w:type="dxa"/>
            <w:tcBorders>
              <w:top w:val="single" w:sz="6" w:space="0" w:color="auto"/>
              <w:left w:val="single" w:sz="6" w:space="0" w:color="auto"/>
              <w:bottom w:val="single" w:sz="6" w:space="0" w:color="auto"/>
              <w:right w:val="single" w:sz="6" w:space="0" w:color="auto"/>
            </w:tcBorders>
            <w:vAlign w:val="center"/>
            <w:hideMark/>
          </w:tcPr>
          <w:p w14:paraId="59F818C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Numeric (9 or 13)</w:t>
            </w:r>
          </w:p>
        </w:tc>
      </w:tr>
      <w:tr w:rsidR="007903A6" w:rsidRPr="00166135" w14:paraId="3D71E2FD" w14:textId="77777777" w:rsidTr="006623BA">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2189F0E2"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Report Name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43EACBEB" w14:textId="25D86229"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w:t>
            </w:r>
            <w:del w:id="639" w:author="ERCOT 111725" w:date="2025-11-07T11:19:00Z" w16du:dateUtc="2025-11-07T17:19:00Z">
              <w:r w:rsidRPr="00F66F52" w:rsidDel="009839CC">
                <w:rPr>
                  <w:rFonts w:ascii="Times New Roman" w:eastAsia="Times New Roman" w:hAnsi="Times New Roman"/>
                  <w:iCs/>
                  <w:sz w:val="24"/>
                  <w:szCs w:val="20"/>
                </w:rPr>
                <w:delText>DRDataREPEvents</w:delText>
              </w:r>
              <w:r w:rsidRPr="00313C9A" w:rsidDel="009839CC">
                <w:rPr>
                  <w:rFonts w:ascii="Arial" w:eastAsia="Times New Roman" w:hAnsi="Arial" w:cs="Arial"/>
                  <w:sz w:val="20"/>
                  <w:szCs w:val="20"/>
                </w:rPr>
                <w:delText>’</w:delText>
              </w:r>
            </w:del>
            <w:ins w:id="640" w:author="ERCOT 111725" w:date="2025-11-07T11:19:00Z" w16du:dateUtc="2025-11-07T17:19:00Z">
              <w:r w:rsidR="009839CC" w:rsidRPr="004B7834">
                <w:rPr>
                  <w:rFonts w:ascii="Arial" w:eastAsia="Times New Roman" w:hAnsi="Arial" w:cs="Arial"/>
                  <w:iCs/>
                  <w:sz w:val="20"/>
                  <w:szCs w:val="20"/>
                </w:rPr>
                <w:t>DRData</w:t>
              </w:r>
            </w:ins>
            <w:ins w:id="641" w:author="ERCOT 111725" w:date="2025-11-07T11:33:00Z" w16du:dateUtc="2025-11-07T17:33:00Z">
              <w:r w:rsidR="00736458">
                <w:rPr>
                  <w:rFonts w:ascii="Arial" w:eastAsia="Times New Roman" w:hAnsi="Arial" w:cs="Arial"/>
                  <w:iCs/>
                  <w:sz w:val="20"/>
                  <w:szCs w:val="20"/>
                </w:rPr>
                <w:t>REPEvents</w:t>
              </w:r>
            </w:ins>
            <w:ins w:id="642" w:author="ERCOT 111725" w:date="2025-11-07T11:19:00Z" w16du:dateUtc="2025-11-07T17:19:00Z">
              <w:r w:rsidR="009839CC" w:rsidRPr="00313C9A">
                <w:rPr>
                  <w:rFonts w:ascii="Arial" w:eastAsia="Times New Roman" w:hAnsi="Arial" w:cs="Arial"/>
                  <w:sz w:val="20"/>
                  <w:szCs w:val="20"/>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219DCA98"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Alphanumeric (15)</w:t>
            </w:r>
          </w:p>
        </w:tc>
      </w:tr>
      <w:tr w:rsidR="00A8376E" w:rsidRPr="00166135" w14:paraId="5261F1EF"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51DDF79" w14:textId="65692057" w:rsidR="00A8376E" w:rsidRPr="00F66F52" w:rsidRDefault="00A8376E" w:rsidP="00A8376E">
            <w:pPr>
              <w:spacing w:after="0" w:line="240" w:lineRule="auto"/>
              <w:jc w:val="center"/>
              <w:rPr>
                <w:rFonts w:ascii="Arial" w:eastAsia="Times New Roman" w:hAnsi="Arial" w:cs="Arial"/>
                <w:sz w:val="20"/>
                <w:szCs w:val="20"/>
              </w:rPr>
            </w:pPr>
            <w:ins w:id="643" w:author="ERCOT 111725" w:date="2025-11-03T13:20:00Z" w16du:dateUtc="2025-11-03T19:20:00Z">
              <w:r w:rsidRPr="00AB646E">
                <w:rPr>
                  <w:rFonts w:ascii="Arial" w:eastAsia="Times New Roman" w:hAnsi="Arial" w:cs="Arial"/>
                  <w:sz w:val="20"/>
                  <w:szCs w:val="20"/>
                </w:rPr>
                <w:t>Date/Time</w:t>
              </w:r>
            </w:ins>
            <w:del w:id="644" w:author="ERCOT 111725" w:date="2025-11-03T13:20:00Z" w16du:dateUtc="2025-11-03T19:20:00Z">
              <w:r w:rsidRPr="00F66F52" w:rsidDel="00AE2986">
                <w:rPr>
                  <w:rFonts w:ascii="Arial" w:eastAsia="Times New Roman" w:hAnsi="Arial" w:cs="Arial"/>
                  <w:sz w:val="20"/>
                  <w:szCs w:val="20"/>
                </w:rPr>
                <w:delText>Date</w:delText>
              </w:r>
            </w:del>
          </w:p>
        </w:tc>
        <w:tc>
          <w:tcPr>
            <w:tcW w:w="3276" w:type="dxa"/>
            <w:tcBorders>
              <w:top w:val="single" w:sz="6" w:space="0" w:color="auto"/>
              <w:left w:val="single" w:sz="6" w:space="0" w:color="auto"/>
              <w:bottom w:val="single" w:sz="6" w:space="0" w:color="auto"/>
              <w:right w:val="single" w:sz="6" w:space="0" w:color="auto"/>
            </w:tcBorders>
            <w:vAlign w:val="center"/>
            <w:hideMark/>
          </w:tcPr>
          <w:p w14:paraId="7612FD72" w14:textId="6B3891DB" w:rsidR="00A8376E" w:rsidRPr="00F66F52" w:rsidRDefault="00A8376E" w:rsidP="00A8376E">
            <w:pPr>
              <w:spacing w:after="0" w:line="240" w:lineRule="auto"/>
              <w:jc w:val="center"/>
              <w:rPr>
                <w:rFonts w:ascii="Arial" w:eastAsia="Times New Roman" w:hAnsi="Arial" w:cs="Arial"/>
                <w:sz w:val="20"/>
                <w:szCs w:val="20"/>
              </w:rPr>
            </w:pPr>
            <w:ins w:id="645" w:author="ERCOT 111725" w:date="2025-11-03T13:20:00Z" w16du:dateUtc="2025-11-03T19:20:00Z">
              <w:r w:rsidRPr="00AB646E">
                <w:rPr>
                  <w:rFonts w:ascii="Arial" w:eastAsia="Times New Roman" w:hAnsi="Arial" w:cs="Arial"/>
                  <w:sz w:val="20"/>
                  <w:szCs w:val="20"/>
                </w:rPr>
                <w:t>File transmission date/time stamp</w:t>
              </w:r>
            </w:ins>
            <w:del w:id="646" w:author="ERCOT 111725" w:date="2025-11-03T13:20:00Z" w16du:dateUtc="2025-11-03T19:20:00Z">
              <w:r w:rsidRPr="00F66F52" w:rsidDel="00AE2986">
                <w:rPr>
                  <w:rFonts w:ascii="Arial" w:eastAsia="Times New Roman" w:hAnsi="Arial" w:cs="Arial"/>
                  <w:sz w:val="20"/>
                  <w:szCs w:val="20"/>
                </w:rPr>
                <w:delText>File transmission date</w:delText>
              </w:r>
            </w:del>
          </w:p>
        </w:tc>
        <w:tc>
          <w:tcPr>
            <w:tcW w:w="2664" w:type="dxa"/>
            <w:tcBorders>
              <w:top w:val="single" w:sz="6" w:space="0" w:color="auto"/>
              <w:left w:val="single" w:sz="6" w:space="0" w:color="auto"/>
              <w:bottom w:val="single" w:sz="6" w:space="0" w:color="auto"/>
              <w:right w:val="single" w:sz="6" w:space="0" w:color="auto"/>
            </w:tcBorders>
            <w:vAlign w:val="center"/>
            <w:hideMark/>
          </w:tcPr>
          <w:p w14:paraId="1902094F" w14:textId="77777777" w:rsidR="00A8376E" w:rsidRPr="00AB646E" w:rsidRDefault="00A8376E" w:rsidP="00A8376E">
            <w:pPr>
              <w:spacing w:after="0" w:line="240" w:lineRule="auto"/>
              <w:jc w:val="center"/>
              <w:rPr>
                <w:ins w:id="647" w:author="ERCOT 111725" w:date="2025-11-03T13:20:00Z" w16du:dateUtc="2025-11-03T19:20:00Z"/>
                <w:rFonts w:ascii="Arial" w:eastAsia="Times New Roman" w:hAnsi="Arial" w:cs="Arial"/>
                <w:sz w:val="20"/>
                <w:szCs w:val="20"/>
              </w:rPr>
            </w:pPr>
            <w:ins w:id="648" w:author="ERCOT 111725" w:date="2025-11-03T13:20:00Z" w16du:dateUtc="2025-11-03T19:20:00Z">
              <w:r w:rsidRPr="00AB646E">
                <w:rPr>
                  <w:rFonts w:ascii="Arial" w:eastAsia="Times New Roman" w:hAnsi="Arial" w:cs="Arial"/>
                  <w:sz w:val="20"/>
                  <w:szCs w:val="20"/>
                </w:rPr>
                <w:t>Datetime format =</w:t>
              </w:r>
            </w:ins>
          </w:p>
          <w:p w14:paraId="5191EC1C" w14:textId="7E2BED4B" w:rsidR="00A8376E" w:rsidRPr="00F66F52" w:rsidDel="00AE2986" w:rsidRDefault="00A8376E" w:rsidP="00A8376E">
            <w:pPr>
              <w:spacing w:after="0" w:line="240" w:lineRule="auto"/>
              <w:jc w:val="center"/>
              <w:rPr>
                <w:del w:id="649" w:author="ERCOT 111725" w:date="2025-11-03T13:20:00Z" w16du:dateUtc="2025-11-03T19:20:00Z"/>
                <w:rFonts w:ascii="Arial" w:eastAsia="Times New Roman" w:hAnsi="Arial" w:cs="Arial"/>
                <w:sz w:val="20"/>
                <w:szCs w:val="20"/>
              </w:rPr>
            </w:pPr>
            <w:ins w:id="650" w:author="ERCOT 111725" w:date="2025-11-03T13:20:00Z" w16du:dateUtc="2025-11-03T19:20:00Z">
              <w:r w:rsidRPr="00AB646E">
                <w:rPr>
                  <w:rFonts w:ascii="Arial" w:eastAsia="Times New Roman" w:hAnsi="Arial" w:cs="Arial"/>
                  <w:sz w:val="20"/>
                  <w:szCs w:val="20"/>
                </w:rPr>
                <w:t>ccyymmddhhmmss</w:t>
              </w:r>
            </w:ins>
            <w:del w:id="651" w:author="ERCOT 111725" w:date="2025-11-03T13:20:00Z" w16du:dateUtc="2025-11-03T19:20:00Z">
              <w:r w:rsidRPr="00F66F52" w:rsidDel="00AE2986">
                <w:rPr>
                  <w:rFonts w:ascii="Arial" w:eastAsia="Times New Roman" w:hAnsi="Arial" w:cs="Arial"/>
                  <w:sz w:val="20"/>
                  <w:szCs w:val="20"/>
                </w:rPr>
                <w:delText>Date format =</w:delText>
              </w:r>
            </w:del>
          </w:p>
          <w:p w14:paraId="661BC503" w14:textId="32EF14E9" w:rsidR="00A8376E" w:rsidRPr="00F66F52" w:rsidRDefault="00A8376E" w:rsidP="00A8376E">
            <w:pPr>
              <w:spacing w:after="0" w:line="240" w:lineRule="auto"/>
              <w:jc w:val="center"/>
              <w:rPr>
                <w:rFonts w:ascii="Arial" w:eastAsia="Times New Roman" w:hAnsi="Arial" w:cs="Arial"/>
                <w:sz w:val="20"/>
                <w:szCs w:val="20"/>
              </w:rPr>
            </w:pPr>
            <w:del w:id="652" w:author="ERCOT 111725" w:date="2025-11-03T13:20:00Z" w16du:dateUtc="2025-11-03T19:20:00Z">
              <w:r w:rsidRPr="00F66F52" w:rsidDel="00AE2986">
                <w:rPr>
                  <w:rFonts w:ascii="Arial" w:eastAsia="Times New Roman" w:hAnsi="Arial" w:cs="Arial"/>
                  <w:sz w:val="20"/>
                  <w:szCs w:val="20"/>
                </w:rPr>
                <w:delText>ccyymmdd</w:delText>
              </w:r>
            </w:del>
          </w:p>
        </w:tc>
      </w:tr>
      <w:tr w:rsidR="007903A6" w:rsidRPr="00166135" w14:paraId="3105DF87" w14:textId="77777777" w:rsidTr="006623BA">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128B429B" w14:textId="471C1D10"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w:t>
            </w:r>
            <w:del w:id="653" w:author="ERCOT 111725" w:date="2025-11-03T13:19:00Z" w16du:dateUtc="2025-11-03T19:19:00Z">
              <w:r w:rsidRPr="00F66F52" w:rsidDel="00A8376E">
                <w:rPr>
                  <w:rFonts w:ascii="Arial" w:eastAsia="Times New Roman" w:hAnsi="Arial" w:cs="Arial"/>
                  <w:sz w:val="20"/>
                  <w:szCs w:val="20"/>
                </w:rPr>
                <w:delText>xlsx</w:delText>
              </w:r>
            </w:del>
            <w:ins w:id="654" w:author="ERCOT 111725" w:date="2025-11-03T13:19:00Z" w16du:dateUtc="2025-11-03T19:19:00Z">
              <w:r w:rsidR="00A8376E">
                <w:rPr>
                  <w:rFonts w:ascii="Arial" w:eastAsia="Times New Roman" w:hAnsi="Arial" w:cs="Arial"/>
                  <w:sz w:val="20"/>
                  <w:szCs w:val="20"/>
                </w:rPr>
                <w:t>csv</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0386F38D" w14:textId="01781598"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Value of .</w:t>
            </w:r>
            <w:del w:id="655" w:author="ERCOT 111725" w:date="2025-11-03T13:19:00Z" w16du:dateUtc="2025-11-03T19:19:00Z">
              <w:r w:rsidRPr="00F66F52" w:rsidDel="00A8376E">
                <w:rPr>
                  <w:rFonts w:ascii="Arial" w:eastAsia="Times New Roman" w:hAnsi="Arial" w:cs="Arial"/>
                  <w:sz w:val="20"/>
                  <w:szCs w:val="20"/>
                </w:rPr>
                <w:delText xml:space="preserve">xlsx </w:delText>
              </w:r>
            </w:del>
            <w:ins w:id="656" w:author="ERCOT 111725" w:date="2025-11-03T13:19:00Z" w16du:dateUtc="2025-11-03T19:19:00Z">
              <w:r w:rsidR="00A8376E">
                <w:rPr>
                  <w:rFonts w:ascii="Arial" w:eastAsia="Times New Roman" w:hAnsi="Arial" w:cs="Arial"/>
                  <w:sz w:val="20"/>
                  <w:szCs w:val="20"/>
                </w:rPr>
                <w:t>csv</w:t>
              </w:r>
              <w:r w:rsidR="00A8376E" w:rsidRPr="00F66F52">
                <w:rPr>
                  <w:rFonts w:ascii="Arial" w:eastAsia="Times New Roman" w:hAnsi="Arial" w:cs="Arial"/>
                  <w:sz w:val="20"/>
                  <w:szCs w:val="20"/>
                </w:rPr>
                <w:t xml:space="preserve"> </w:t>
              </w:r>
            </w:ins>
            <w:r w:rsidRPr="00F66F52">
              <w:rPr>
                <w:rFonts w:ascii="Arial" w:eastAsia="Times New Roman" w:hAnsi="Arial" w:cs="Arial"/>
                <w:sz w:val="20"/>
                <w:szCs w:val="20"/>
              </w:rPr>
              <w:t>mandatory in file name</w:t>
            </w:r>
          </w:p>
        </w:tc>
        <w:tc>
          <w:tcPr>
            <w:tcW w:w="2664" w:type="dxa"/>
            <w:tcBorders>
              <w:top w:val="single" w:sz="6" w:space="0" w:color="auto"/>
              <w:left w:val="single" w:sz="6" w:space="0" w:color="auto"/>
              <w:bottom w:val="single" w:sz="6" w:space="0" w:color="auto"/>
              <w:right w:val="single" w:sz="6" w:space="0" w:color="auto"/>
            </w:tcBorders>
            <w:vAlign w:val="center"/>
          </w:tcPr>
          <w:p w14:paraId="6B3A2763" w14:textId="77777777" w:rsidR="007903A6" w:rsidRPr="00F66F52" w:rsidRDefault="007903A6" w:rsidP="00FC426A">
            <w:pPr>
              <w:spacing w:after="0" w:line="240" w:lineRule="auto"/>
              <w:jc w:val="center"/>
              <w:rPr>
                <w:rFonts w:ascii="Arial" w:eastAsia="Times New Roman" w:hAnsi="Arial" w:cs="Arial"/>
                <w:sz w:val="20"/>
                <w:szCs w:val="20"/>
              </w:rPr>
            </w:pPr>
          </w:p>
        </w:tc>
      </w:tr>
    </w:tbl>
    <w:p w14:paraId="495CFA83" w14:textId="77777777" w:rsidR="007903A6" w:rsidRDefault="007903A6" w:rsidP="007903A6"/>
    <w:p w14:paraId="632D18E3" w14:textId="71D5C002" w:rsidR="00274597" w:rsidRPr="00BD23C1" w:rsidRDefault="007903A6" w:rsidP="00274597">
      <w:pPr>
        <w:pStyle w:val="ListParagraph"/>
        <w:ind w:left="1800" w:hanging="360"/>
        <w:rPr>
          <w:ins w:id="657" w:author="ERCOT 111725" w:date="2025-11-03T13:21:00Z" w16du:dateUtc="2025-11-03T19:21:00Z"/>
          <w:rFonts w:ascii="Times New Roman" w:hAnsi="Times New Roman"/>
          <w:sz w:val="24"/>
          <w:szCs w:val="24"/>
        </w:rPr>
      </w:pPr>
      <w:r w:rsidRPr="00A81C96">
        <w:rPr>
          <w:rFonts w:ascii="Times New Roman" w:hAnsi="Times New Roman"/>
          <w:sz w:val="24"/>
          <w:szCs w:val="24"/>
        </w:rPr>
        <w:t>b.</w:t>
      </w:r>
      <w:r w:rsidRPr="00A81C96">
        <w:rPr>
          <w:rFonts w:ascii="Times New Roman" w:hAnsi="Times New Roman"/>
          <w:sz w:val="24"/>
          <w:szCs w:val="24"/>
        </w:rPr>
        <w:tab/>
      </w:r>
      <w:ins w:id="658" w:author="ERCOT 111725" w:date="2025-11-03T13:21:00Z" w16du:dateUtc="2025-11-03T19:21:00Z">
        <w:r w:rsidR="00274597" w:rsidRPr="00BD23C1">
          <w:rPr>
            <w:rFonts w:ascii="Times New Roman" w:hAnsi="Times New Roman"/>
            <w:b/>
            <w:bCs/>
            <w:sz w:val="24"/>
            <w:szCs w:val="24"/>
          </w:rPr>
          <w:t>ERCOT-Designated Secure File Share</w:t>
        </w:r>
        <w:r w:rsidR="00274597" w:rsidRPr="001E2C1C">
          <w:rPr>
            <w:rFonts w:ascii="Times New Roman" w:hAnsi="Times New Roman"/>
            <w:sz w:val="24"/>
            <w:szCs w:val="24"/>
          </w:rPr>
          <w:t xml:space="preserve">: REPs </w:t>
        </w:r>
        <w:r w:rsidR="00274597">
          <w:rPr>
            <w:rFonts w:ascii="Times New Roman" w:hAnsi="Times New Roman"/>
            <w:sz w:val="24"/>
            <w:szCs w:val="24"/>
          </w:rPr>
          <w:t>must</w:t>
        </w:r>
        <w:r w:rsidR="00274597" w:rsidRPr="00BA4BFC">
          <w:rPr>
            <w:rFonts w:ascii="Times New Roman" w:hAnsi="Times New Roman"/>
            <w:sz w:val="24"/>
            <w:szCs w:val="24"/>
          </w:rPr>
          <w:t xml:space="preserve"> send </w:t>
        </w:r>
      </w:ins>
      <w:ins w:id="659" w:author="ERCOT 111725" w:date="2025-11-03T13:22:00Z" w16du:dateUtc="2025-11-03T19:22:00Z">
        <w:r w:rsidR="00274597" w:rsidRPr="001E2C1C">
          <w:rPr>
            <w:rFonts w:ascii="Times New Roman" w:hAnsi="Times New Roman"/>
            <w:sz w:val="24"/>
            <w:szCs w:val="24"/>
          </w:rPr>
          <w:t xml:space="preserve">DRDataREPEvents files </w:t>
        </w:r>
      </w:ins>
      <w:ins w:id="660" w:author="ERCOT 111725" w:date="2025-11-03T13:21:00Z" w16du:dateUtc="2025-11-03T19:21:00Z">
        <w:r w:rsidR="00274597" w:rsidRPr="00BA4BFC">
          <w:rPr>
            <w:rFonts w:ascii="Times New Roman" w:hAnsi="Times New Roman"/>
            <w:sz w:val="24"/>
            <w:szCs w:val="24"/>
          </w:rPr>
          <w:t xml:space="preserve">to ERCOT via the ERCOT-designated secure file sharing application </w:t>
        </w:r>
      </w:ins>
      <w:ins w:id="661" w:author="ERCOT 111725" w:date="2025-11-03T13:22:00Z" w16du:dateUtc="2025-11-03T19:22:00Z">
        <w:r w:rsidR="00274597">
          <w:rPr>
            <w:rFonts w:ascii="Times New Roman" w:hAnsi="Times New Roman"/>
            <w:sz w:val="24"/>
            <w:szCs w:val="24"/>
          </w:rPr>
          <w:t xml:space="preserve">and </w:t>
        </w:r>
      </w:ins>
      <w:ins w:id="662" w:author="ERCOT 111725" w:date="2025-11-03T13:21:00Z" w16du:dateUtc="2025-11-03T19:21:00Z">
        <w:r w:rsidR="00274597" w:rsidRPr="00BA4BFC">
          <w:rPr>
            <w:rFonts w:ascii="Times New Roman" w:hAnsi="Times New Roman"/>
            <w:sz w:val="24"/>
            <w:szCs w:val="24"/>
          </w:rPr>
          <w:t>are required</w:t>
        </w:r>
        <w:r w:rsidR="00274597" w:rsidRPr="001E2C1C">
          <w:rPr>
            <w:rFonts w:ascii="Times New Roman" w:hAnsi="Times New Roman"/>
            <w:sz w:val="24"/>
            <w:szCs w:val="24"/>
          </w:rPr>
          <w:t xml:space="preserve"> to follow the file format and content specifications shown in the table below. Note: data elements should be separated with pipes (‘|’) as the </w:t>
        </w:r>
        <w:r w:rsidR="00274597" w:rsidRPr="00BD23C1">
          <w:rPr>
            <w:rFonts w:ascii="Times New Roman" w:hAnsi="Times New Roman"/>
            <w:sz w:val="24"/>
            <w:szCs w:val="24"/>
          </w:rPr>
          <w:t>delimiter.</w:t>
        </w:r>
      </w:ins>
    </w:p>
    <w:p w14:paraId="0F033D79" w14:textId="5420A583" w:rsidR="007903A6" w:rsidRPr="00274597" w:rsidDel="00274597" w:rsidRDefault="007903A6" w:rsidP="004B7834">
      <w:pPr>
        <w:pStyle w:val="ListParagraph"/>
        <w:ind w:left="1800"/>
        <w:rPr>
          <w:del w:id="663" w:author="ERCOT 111725" w:date="2025-11-03T13:21:00Z" w16du:dateUtc="2025-11-03T19:21:00Z"/>
          <w:rFonts w:ascii="Times New Roman" w:hAnsi="Times New Roman"/>
          <w:strike/>
          <w:sz w:val="24"/>
          <w:szCs w:val="24"/>
          <w:rPrChange w:id="664" w:author="ERCOT 111725" w:date="2025-11-03T13:20:00Z" w16du:dateUtc="2025-11-03T19:20:00Z">
            <w:rPr>
              <w:del w:id="665" w:author="ERCOT 111725" w:date="2025-11-03T13:21:00Z" w16du:dateUtc="2025-11-03T19:21:00Z"/>
              <w:rFonts w:ascii="Times New Roman" w:hAnsi="Times New Roman"/>
              <w:sz w:val="24"/>
              <w:szCs w:val="24"/>
            </w:rPr>
          </w:rPrChange>
        </w:rPr>
      </w:pPr>
      <w:del w:id="666" w:author="ERCOT 111725" w:date="2025-11-03T13:21:00Z" w16du:dateUtc="2025-11-03T19:21:00Z">
        <w:r w:rsidRPr="00274597" w:rsidDel="00274597">
          <w:rPr>
            <w:rFonts w:ascii="Times New Roman" w:hAnsi="Times New Roman"/>
            <w:b/>
            <w:strike/>
            <w:sz w:val="24"/>
            <w:szCs w:val="24"/>
            <w:rPrChange w:id="667" w:author="ERCOT 111725" w:date="2025-11-03T13:20:00Z" w16du:dateUtc="2025-11-03T19:20:00Z">
              <w:rPr>
                <w:rFonts w:ascii="Times New Roman" w:hAnsi="Times New Roman"/>
                <w:b/>
                <w:sz w:val="24"/>
                <w:szCs w:val="24"/>
              </w:rPr>
            </w:rPrChange>
          </w:rPr>
          <w:delText>Excel Tab Naming Convention</w:delText>
        </w:r>
        <w:r w:rsidRPr="00274597" w:rsidDel="00274597">
          <w:rPr>
            <w:rFonts w:ascii="Times New Roman" w:hAnsi="Times New Roman"/>
            <w:strike/>
            <w:sz w:val="24"/>
            <w:szCs w:val="24"/>
            <w:rPrChange w:id="668" w:author="ERCOT 111725" w:date="2025-11-03T13:20:00Z" w16du:dateUtc="2025-11-03T19:20:00Z">
              <w:rPr>
                <w:rFonts w:ascii="Times New Roman" w:hAnsi="Times New Roman"/>
                <w:sz w:val="24"/>
                <w:szCs w:val="24"/>
              </w:rPr>
            </w:rPrChange>
          </w:rPr>
          <w:delText xml:space="preserve">: The submitted Excel workbook must contain tabs for each of the following categories: </w:delText>
        </w:r>
        <w:r w:rsidR="004505A2" w:rsidRPr="00274597" w:rsidDel="00274597">
          <w:rPr>
            <w:rFonts w:ascii="Times New Roman" w:hAnsi="Times New Roman"/>
            <w:strike/>
            <w:sz w:val="24"/>
            <w:szCs w:val="24"/>
            <w:rPrChange w:id="669" w:author="ERCOT 111725" w:date="2025-11-03T13:20:00Z" w16du:dateUtc="2025-11-03T19:20:00Z">
              <w:rPr>
                <w:rFonts w:ascii="Times New Roman" w:hAnsi="Times New Roman"/>
                <w:sz w:val="24"/>
                <w:szCs w:val="24"/>
              </w:rPr>
            </w:rPrChange>
          </w:rPr>
          <w:delText>4</w:delText>
        </w:r>
        <w:r w:rsidR="00F17385" w:rsidRPr="00274597" w:rsidDel="00274597">
          <w:rPr>
            <w:rFonts w:ascii="Times New Roman" w:hAnsi="Times New Roman"/>
            <w:strike/>
            <w:sz w:val="24"/>
            <w:szCs w:val="24"/>
            <w:rPrChange w:id="670" w:author="ERCOT 111725" w:date="2025-11-03T13:20:00Z" w16du:dateUtc="2025-11-03T19:20:00Z">
              <w:rPr>
                <w:rFonts w:ascii="Times New Roman" w:hAnsi="Times New Roman"/>
                <w:sz w:val="24"/>
                <w:szCs w:val="24"/>
              </w:rPr>
            </w:rPrChange>
          </w:rPr>
          <w:delText>CP</w:delText>
        </w:r>
        <w:r w:rsidR="00A019A1" w:rsidRPr="00274597" w:rsidDel="00274597">
          <w:rPr>
            <w:rFonts w:ascii="Times New Roman" w:hAnsi="Times New Roman"/>
            <w:strike/>
            <w:sz w:val="24"/>
            <w:szCs w:val="24"/>
            <w:rPrChange w:id="671" w:author="ERCOT 111725" w:date="2025-11-03T13:20:00Z" w16du:dateUtc="2025-11-03T19:20:00Z">
              <w:rPr>
                <w:rFonts w:ascii="Times New Roman" w:hAnsi="Times New Roman"/>
                <w:sz w:val="24"/>
                <w:szCs w:val="24"/>
              </w:rPr>
            </w:rPrChange>
          </w:rPr>
          <w:delText xml:space="preserve"> Advise-Control</w:delText>
        </w:r>
        <w:r w:rsidRPr="00274597" w:rsidDel="00274597">
          <w:rPr>
            <w:rFonts w:ascii="Times New Roman" w:hAnsi="Times New Roman"/>
            <w:strike/>
            <w:sz w:val="24"/>
            <w:szCs w:val="24"/>
            <w:rPrChange w:id="672" w:author="ERCOT 111725" w:date="2025-11-03T13:20:00Z" w16du:dateUtc="2025-11-03T19:20:00Z">
              <w:rPr>
                <w:rFonts w:ascii="Times New Roman" w:hAnsi="Times New Roman"/>
                <w:sz w:val="24"/>
                <w:szCs w:val="24"/>
              </w:rPr>
            </w:rPrChange>
          </w:rPr>
          <w:delText>; CPP; OLC; OTH; and PR. Note: ERCOT will follow up if participation in ‘OTH’ is reported to obtain specifics for the program.</w:delText>
        </w:r>
      </w:del>
    </w:p>
    <w:p w14:paraId="0A5A022F" w14:textId="2EA1E9F4" w:rsidR="007903A6" w:rsidRPr="00274597" w:rsidDel="00274597" w:rsidRDefault="007903A6" w:rsidP="00274597">
      <w:pPr>
        <w:pStyle w:val="ListParagraph"/>
        <w:ind w:left="1800" w:hanging="360"/>
        <w:rPr>
          <w:del w:id="673" w:author="ERCOT 111725" w:date="2025-11-03T13:21:00Z" w16du:dateUtc="2025-11-03T19:21:00Z"/>
          <w:rFonts w:ascii="Times New Roman" w:hAnsi="Times New Roman"/>
          <w:strike/>
          <w:sz w:val="24"/>
          <w:szCs w:val="24"/>
          <w:rPrChange w:id="674" w:author="ERCOT 111725" w:date="2025-11-03T13:20:00Z" w16du:dateUtc="2025-11-03T19:20:00Z">
            <w:rPr>
              <w:del w:id="675" w:author="ERCOT 111725" w:date="2025-11-03T13:21:00Z" w16du:dateUtc="2025-11-03T19:21:00Z"/>
              <w:rFonts w:ascii="Times New Roman" w:hAnsi="Times New Roman"/>
              <w:sz w:val="24"/>
              <w:szCs w:val="24"/>
            </w:rPr>
          </w:rPrChange>
        </w:rPr>
      </w:pPr>
    </w:p>
    <w:p w14:paraId="3A127388" w14:textId="05F355BE" w:rsidR="007903A6" w:rsidRPr="00274597" w:rsidDel="00274597" w:rsidRDefault="007903A6" w:rsidP="004B7834">
      <w:pPr>
        <w:pStyle w:val="ListParagraph"/>
        <w:ind w:left="1800"/>
        <w:rPr>
          <w:del w:id="676" w:author="ERCOT 111725" w:date="2025-11-03T13:21:00Z" w16du:dateUtc="2025-11-03T19:21:00Z"/>
          <w:rFonts w:ascii="Times New Roman" w:hAnsi="Times New Roman"/>
          <w:strike/>
          <w:sz w:val="24"/>
          <w:szCs w:val="24"/>
          <w:rPrChange w:id="677" w:author="ERCOT 111725" w:date="2025-11-03T13:20:00Z" w16du:dateUtc="2025-11-03T19:20:00Z">
            <w:rPr>
              <w:del w:id="678" w:author="ERCOT 111725" w:date="2025-11-03T13:21:00Z" w16du:dateUtc="2025-11-03T19:21:00Z"/>
              <w:rFonts w:ascii="Times New Roman" w:hAnsi="Times New Roman"/>
              <w:sz w:val="24"/>
              <w:szCs w:val="24"/>
            </w:rPr>
          </w:rPrChange>
        </w:rPr>
      </w:pPr>
      <w:del w:id="679" w:author="ERCOT 111725" w:date="2025-11-03T13:21:00Z" w16du:dateUtc="2025-11-03T19:21:00Z">
        <w:r w:rsidRPr="00274597" w:rsidDel="00274597">
          <w:rPr>
            <w:rFonts w:ascii="Times New Roman" w:hAnsi="Times New Roman"/>
            <w:strike/>
            <w:sz w:val="24"/>
            <w:szCs w:val="24"/>
            <w:rPrChange w:id="680" w:author="ERCOT 111725" w:date="2025-11-03T13:20:00Z" w16du:dateUtc="2025-11-03T19:20:00Z">
              <w:rPr>
                <w:rFonts w:ascii="Times New Roman" w:hAnsi="Times New Roman"/>
                <w:sz w:val="24"/>
                <w:szCs w:val="24"/>
              </w:rPr>
            </w:rPrChange>
          </w:rPr>
          <w:delText xml:space="preserve">If the REP does not have any </w:delText>
        </w:r>
        <w:r w:rsidR="005174C4" w:rsidRPr="00274597" w:rsidDel="00274597">
          <w:rPr>
            <w:rFonts w:ascii="Times New Roman" w:hAnsi="Times New Roman"/>
            <w:strike/>
            <w:sz w:val="24"/>
            <w:szCs w:val="24"/>
            <w:rPrChange w:id="681" w:author="ERCOT 111725" w:date="2025-11-03T13:20:00Z" w16du:dateUtc="2025-11-03T19:20:00Z">
              <w:rPr>
                <w:rFonts w:ascii="Times New Roman" w:hAnsi="Times New Roman"/>
                <w:sz w:val="24"/>
                <w:szCs w:val="24"/>
              </w:rPr>
            </w:rPrChange>
          </w:rPr>
          <w:delText>ESI ID</w:delText>
        </w:r>
        <w:r w:rsidRPr="00274597" w:rsidDel="00274597">
          <w:rPr>
            <w:rFonts w:ascii="Times New Roman" w:hAnsi="Times New Roman"/>
            <w:strike/>
            <w:sz w:val="24"/>
            <w:szCs w:val="24"/>
            <w:rPrChange w:id="682" w:author="ERCOT 111725" w:date="2025-11-03T13:20:00Z" w16du:dateUtc="2025-11-03T19:20:00Z">
              <w:rPr>
                <w:rFonts w:ascii="Times New Roman" w:hAnsi="Times New Roman"/>
                <w:sz w:val="24"/>
                <w:szCs w:val="24"/>
              </w:rPr>
            </w:rPrChange>
          </w:rPr>
          <w:delText xml:space="preserve">s participating in a program in the category, the first cell of the first row should be coded ‘No Participation’. If the REP does have </w:delText>
        </w:r>
        <w:r w:rsidR="005174C4" w:rsidRPr="00274597" w:rsidDel="00274597">
          <w:rPr>
            <w:rFonts w:ascii="Times New Roman" w:hAnsi="Times New Roman"/>
            <w:strike/>
            <w:sz w:val="24"/>
            <w:szCs w:val="24"/>
            <w:rPrChange w:id="683" w:author="ERCOT 111725" w:date="2025-11-03T13:20:00Z" w16du:dateUtc="2025-11-03T19:20:00Z">
              <w:rPr>
                <w:rFonts w:ascii="Times New Roman" w:hAnsi="Times New Roman"/>
                <w:sz w:val="24"/>
                <w:szCs w:val="24"/>
              </w:rPr>
            </w:rPrChange>
          </w:rPr>
          <w:delText>ESI ID</w:delText>
        </w:r>
        <w:r w:rsidRPr="00274597" w:rsidDel="00274597">
          <w:rPr>
            <w:rFonts w:ascii="Times New Roman" w:hAnsi="Times New Roman"/>
            <w:strike/>
            <w:sz w:val="24"/>
            <w:szCs w:val="24"/>
            <w:rPrChange w:id="684" w:author="ERCOT 111725" w:date="2025-11-03T13:20:00Z" w16du:dateUtc="2025-11-03T19:20:00Z">
              <w:rPr>
                <w:rFonts w:ascii="Times New Roman" w:hAnsi="Times New Roman"/>
                <w:sz w:val="24"/>
                <w:szCs w:val="24"/>
              </w:rPr>
            </w:rPrChange>
          </w:rPr>
          <w:delText>s participating in a program in the category, but has not deployed any of those programs, the first cell of the first row should be coded ‘No Deployments’.</w:delText>
        </w:r>
      </w:del>
    </w:p>
    <w:p w14:paraId="70E6F38F" w14:textId="77777777" w:rsidR="007903A6" w:rsidRPr="001E2C1C" w:rsidRDefault="007903A6" w:rsidP="00274597">
      <w:pPr>
        <w:pStyle w:val="ListParagraph"/>
        <w:ind w:left="1800" w:hanging="360"/>
        <w:rPr>
          <w:rFonts w:ascii="Times New Roman" w:hAnsi="Times New Roman"/>
          <w:sz w:val="24"/>
          <w:szCs w:val="24"/>
        </w:rPr>
      </w:pPr>
    </w:p>
    <w:p w14:paraId="671A95E8" w14:textId="41B5E309" w:rsidR="007903A6" w:rsidRPr="00252D9F" w:rsidRDefault="007903A6" w:rsidP="007903A6">
      <w:pPr>
        <w:pStyle w:val="ListParagraph"/>
        <w:ind w:left="1800" w:hanging="360"/>
        <w:rPr>
          <w:b/>
        </w:rPr>
      </w:pPr>
      <w:r w:rsidRPr="00A81C96">
        <w:rPr>
          <w:rFonts w:ascii="Times New Roman" w:hAnsi="Times New Roman"/>
          <w:sz w:val="24"/>
          <w:szCs w:val="24"/>
        </w:rPr>
        <w:t>c.</w:t>
      </w:r>
      <w:r w:rsidRPr="00A81C96">
        <w:rPr>
          <w:rFonts w:ascii="Times New Roman" w:hAnsi="Times New Roman"/>
          <w:sz w:val="24"/>
          <w:szCs w:val="24"/>
        </w:rPr>
        <w:tab/>
      </w:r>
      <w:del w:id="685" w:author="ERCOT 111725" w:date="2025-11-07T11:34:00Z" w16du:dateUtc="2025-11-07T17:34:00Z">
        <w:r w:rsidRPr="00252D9F" w:rsidDel="00AE23E3">
          <w:rPr>
            <w:rFonts w:ascii="Times New Roman" w:hAnsi="Times New Roman"/>
            <w:b/>
            <w:sz w:val="24"/>
            <w:szCs w:val="24"/>
          </w:rPr>
          <w:delText xml:space="preserve">DRDataEventSurvey </w:delText>
        </w:r>
      </w:del>
      <w:ins w:id="686" w:author="ERCOT 111725" w:date="2025-11-07T11:34:00Z" w16du:dateUtc="2025-11-07T17:34:00Z">
        <w:r w:rsidR="00AE23E3" w:rsidRPr="00252D9F">
          <w:rPr>
            <w:rFonts w:ascii="Times New Roman" w:hAnsi="Times New Roman"/>
            <w:b/>
            <w:sz w:val="24"/>
            <w:szCs w:val="24"/>
          </w:rPr>
          <w:t>DRData</w:t>
        </w:r>
        <w:r w:rsidR="00AE23E3">
          <w:rPr>
            <w:rFonts w:ascii="Times New Roman" w:hAnsi="Times New Roman"/>
            <w:b/>
            <w:sz w:val="24"/>
            <w:szCs w:val="24"/>
          </w:rPr>
          <w:t>REPEvents</w:t>
        </w:r>
        <w:r w:rsidR="00AE23E3" w:rsidRPr="00252D9F">
          <w:rPr>
            <w:rFonts w:ascii="Times New Roman" w:hAnsi="Times New Roman"/>
            <w:b/>
            <w:sz w:val="24"/>
            <w:szCs w:val="24"/>
          </w:rPr>
          <w:t xml:space="preserve"> </w:t>
        </w:r>
      </w:ins>
      <w:r w:rsidRPr="00252D9F">
        <w:rPr>
          <w:rFonts w:ascii="Times New Roman" w:hAnsi="Times New Roman"/>
          <w:b/>
          <w:sz w:val="24"/>
          <w:szCs w:val="24"/>
        </w:rPr>
        <w:t>File Specifications</w:t>
      </w:r>
      <w:r w:rsidRPr="00252D9F">
        <w:rPr>
          <w:b/>
        </w:rPr>
        <w:br/>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7903A6" w:rsidRPr="00166135" w14:paraId="26FECB14" w14:textId="77777777" w:rsidTr="006623BA">
        <w:trPr>
          <w:cantSplit/>
          <w:trHeight w:val="518"/>
          <w:jc w:val="center"/>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01F5C0EC" w14:textId="77777777" w:rsidR="007903A6" w:rsidRPr="00F66F52" w:rsidRDefault="007903A6" w:rsidP="00FC426A">
            <w:pPr>
              <w:spacing w:after="0" w:line="240" w:lineRule="auto"/>
              <w:jc w:val="center"/>
              <w:rPr>
                <w:rFonts w:ascii="Arial" w:eastAsia="Times New Roman" w:hAnsi="Arial"/>
                <w:sz w:val="20"/>
                <w:szCs w:val="20"/>
              </w:rPr>
            </w:pPr>
            <w:r w:rsidRPr="00F66F52">
              <w:rPr>
                <w:rFonts w:ascii="Arial" w:eastAsia="Times New Roman" w:hAnsi="Arial" w:cs="Arial"/>
                <w:b/>
                <w:sz w:val="20"/>
                <w:szCs w:val="20"/>
              </w:rPr>
              <w:t>Column Heading</w:t>
            </w:r>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BF6D6D4"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b/>
                <w:sz w:val="20"/>
                <w:szCs w:val="20"/>
              </w:rPr>
              <w:t>Comments</w:t>
            </w:r>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579C6C97"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b/>
                <w:sz w:val="20"/>
                <w:szCs w:val="20"/>
              </w:rPr>
              <w:t>Format</w:t>
            </w:r>
          </w:p>
        </w:tc>
      </w:tr>
      <w:tr w:rsidR="006F115C" w:rsidRPr="00166135" w14:paraId="0A75A520" w14:textId="77777777" w:rsidTr="006623BA">
        <w:trPr>
          <w:cantSplit/>
          <w:trHeight w:val="518"/>
          <w:jc w:val="center"/>
          <w:ins w:id="687" w:author="ERCOT 111725" w:date="2025-11-03T13:27: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6A9455B" w14:textId="4418517E" w:rsidR="006F115C" w:rsidRPr="00F66F52" w:rsidRDefault="006F115C" w:rsidP="006F115C">
            <w:pPr>
              <w:spacing w:after="0" w:line="240" w:lineRule="auto"/>
              <w:jc w:val="center"/>
              <w:rPr>
                <w:ins w:id="688" w:author="ERCOT 111725" w:date="2025-11-03T13:27:00Z" w16du:dateUtc="2025-11-03T19:27:00Z"/>
                <w:rFonts w:ascii="Arial" w:eastAsia="Times New Roman" w:hAnsi="Arial" w:cs="Arial"/>
                <w:sz w:val="20"/>
                <w:szCs w:val="20"/>
              </w:rPr>
            </w:pPr>
            <w:ins w:id="689" w:author="ERCOT 111725" w:date="2025-11-03T13:28:00Z" w16du:dateUtc="2025-11-03T19:28:00Z">
              <w:r w:rsidRPr="00BD23C1">
                <w:rPr>
                  <w:rFonts w:ascii="Arial" w:eastAsia="Times New Roman" w:hAnsi="Arial" w:cs="Arial"/>
                  <w:sz w:val="20"/>
                  <w:szCs w:val="20"/>
                </w:rPr>
                <w:t>Category Code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3FB24F0" w14:textId="77777777" w:rsidR="006F115C" w:rsidRPr="00BD23C1" w:rsidRDefault="006F115C" w:rsidP="006F115C">
            <w:pPr>
              <w:spacing w:after="0" w:line="240" w:lineRule="auto"/>
              <w:jc w:val="center"/>
              <w:rPr>
                <w:ins w:id="690" w:author="ERCOT 111725" w:date="2025-11-03T13:28:00Z" w16du:dateUtc="2025-11-03T19:28:00Z"/>
                <w:rFonts w:ascii="Arial" w:eastAsia="Times New Roman" w:hAnsi="Arial" w:cs="Arial"/>
                <w:sz w:val="20"/>
                <w:szCs w:val="20"/>
              </w:rPr>
            </w:pPr>
            <w:ins w:id="691" w:author="ERCOT 111725" w:date="2025-11-03T13:28:00Z" w16du:dateUtc="2025-11-03T19:28:00Z">
              <w:r w:rsidRPr="00BD23C1">
                <w:rPr>
                  <w:rFonts w:ascii="Arial" w:eastAsia="Times New Roman" w:hAnsi="Arial" w:cs="Arial"/>
                  <w:sz w:val="20"/>
                  <w:szCs w:val="20"/>
                </w:rPr>
                <w:t>Category of Demand response product in which the ESI ID is participating.</w:t>
              </w:r>
            </w:ins>
          </w:p>
          <w:p w14:paraId="26D67626" w14:textId="04C5070C" w:rsidR="006F115C" w:rsidRPr="00F66F52" w:rsidRDefault="006F115C" w:rsidP="006F115C">
            <w:pPr>
              <w:spacing w:after="0" w:line="240" w:lineRule="auto"/>
              <w:jc w:val="center"/>
              <w:rPr>
                <w:ins w:id="692" w:author="ERCOT 111725" w:date="2025-11-03T13:27:00Z" w16du:dateUtc="2025-11-03T19:27:00Z"/>
                <w:rFonts w:ascii="Arial" w:eastAsia="Times New Roman" w:hAnsi="Arial" w:cs="Arial"/>
                <w:sz w:val="20"/>
                <w:szCs w:val="20"/>
              </w:rPr>
            </w:pPr>
            <w:ins w:id="693" w:author="ERCOT 111725" w:date="2025-11-03T13:28:00Z" w16du:dateUtc="2025-11-03T19:28:00Z">
              <w:r w:rsidRPr="00BD23C1">
                <w:rPr>
                  <w:rFonts w:ascii="Arial" w:eastAsia="Times New Roman" w:hAnsi="Arial" w:cs="Arial"/>
                  <w:sz w:val="20"/>
                  <w:szCs w:val="20"/>
                </w:rPr>
                <w:t>(The acceptable codes shown below)</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C7F4B3A" w14:textId="15AC1494" w:rsidR="006F115C" w:rsidRPr="00F66F52" w:rsidRDefault="006F115C" w:rsidP="006F115C">
            <w:pPr>
              <w:spacing w:after="0" w:line="240" w:lineRule="auto"/>
              <w:jc w:val="center"/>
              <w:rPr>
                <w:ins w:id="694" w:author="ERCOT 111725" w:date="2025-11-03T13:27:00Z" w16du:dateUtc="2025-11-03T19:27:00Z"/>
                <w:rFonts w:ascii="Arial" w:eastAsia="Times New Roman" w:hAnsi="Arial" w:cs="Arial"/>
                <w:sz w:val="20"/>
                <w:szCs w:val="20"/>
              </w:rPr>
            </w:pPr>
            <w:ins w:id="695" w:author="ERCOT 111725" w:date="2025-11-03T13:28:00Z" w16du:dateUtc="2025-11-03T19:28:00Z">
              <w:r w:rsidRPr="00BD23C1">
                <w:rPr>
                  <w:rFonts w:ascii="Arial" w:eastAsia="Times New Roman" w:hAnsi="Arial" w:cs="Arial"/>
                  <w:sz w:val="20"/>
                  <w:szCs w:val="20"/>
                </w:rPr>
                <w:t>Alpha numeric (3)</w:t>
              </w:r>
            </w:ins>
          </w:p>
        </w:tc>
      </w:tr>
      <w:tr w:rsidR="007903A6" w:rsidRPr="00166135" w14:paraId="50F8E658" w14:textId="77777777" w:rsidTr="006623BA">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7C17929"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Deployment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451EAE4"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The date the program was actually deployed. If advance notice was provided on a prior date, report actual date of deployment.</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5AD143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Date format =</w:t>
            </w:r>
          </w:p>
          <w:p w14:paraId="5BEDE862" w14:textId="1386EAC8" w:rsidR="007903A6" w:rsidRPr="00F66F52" w:rsidRDefault="008335A7" w:rsidP="008335A7">
            <w:pPr>
              <w:spacing w:after="0" w:line="240" w:lineRule="auto"/>
              <w:jc w:val="center"/>
              <w:rPr>
                <w:rFonts w:ascii="Arial" w:eastAsia="Times New Roman" w:hAnsi="Arial" w:cs="Arial"/>
                <w:sz w:val="20"/>
                <w:szCs w:val="20"/>
              </w:rPr>
            </w:pPr>
            <w:ins w:id="696" w:author="ERCOT 111725" w:date="2025-11-03T13:35:00Z" w16du:dateUtc="2025-11-03T19:35:00Z">
              <w:r w:rsidRPr="00AB646E">
                <w:rPr>
                  <w:rFonts w:ascii="Arial" w:eastAsia="Times New Roman" w:hAnsi="Arial" w:cs="Arial"/>
                  <w:sz w:val="20"/>
                  <w:szCs w:val="20"/>
                </w:rPr>
                <w:t>ccyymmdd</w:t>
              </w:r>
            </w:ins>
            <w:del w:id="697" w:author="ERCOT 111725" w:date="2025-11-03T13:35:00Z" w16du:dateUtc="2025-11-03T19:35:00Z">
              <w:r w:rsidR="007903A6" w:rsidRPr="00F66F52" w:rsidDel="008335A7">
                <w:rPr>
                  <w:rFonts w:ascii="Arial" w:eastAsia="Times New Roman" w:hAnsi="Arial" w:cs="Arial"/>
                  <w:sz w:val="20"/>
                  <w:szCs w:val="20"/>
                </w:rPr>
                <w:delText>mm</w:delText>
              </w:r>
            </w:del>
            <w:del w:id="698" w:author="ERCOT 111725" w:date="2025-11-03T13:36:00Z" w16du:dateUtc="2025-11-03T19:36:00Z">
              <w:r w:rsidR="007C076B" w:rsidDel="008335A7">
                <w:rPr>
                  <w:rFonts w:ascii="Arial" w:eastAsia="Times New Roman" w:hAnsi="Arial" w:cs="Arial"/>
                  <w:sz w:val="20"/>
                  <w:szCs w:val="20"/>
                </w:rPr>
                <w:delText>/</w:delText>
              </w:r>
              <w:r w:rsidR="007903A6" w:rsidRPr="00F66F52" w:rsidDel="008335A7">
                <w:rPr>
                  <w:rFonts w:ascii="Arial" w:eastAsia="Times New Roman" w:hAnsi="Arial" w:cs="Arial"/>
                  <w:sz w:val="20"/>
                  <w:szCs w:val="20"/>
                </w:rPr>
                <w:delText>dd</w:delText>
              </w:r>
              <w:r w:rsidR="007C076B" w:rsidDel="008335A7">
                <w:rPr>
                  <w:rFonts w:ascii="Arial" w:eastAsia="Times New Roman" w:hAnsi="Arial" w:cs="Arial"/>
                  <w:sz w:val="20"/>
                  <w:szCs w:val="20"/>
                </w:rPr>
                <w:delText>/yy</w:delText>
              </w:r>
            </w:del>
          </w:p>
        </w:tc>
      </w:tr>
      <w:tr w:rsidR="007903A6" w:rsidRPr="00166135" w14:paraId="0FA67AE8" w14:textId="77777777" w:rsidTr="006623BA">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7A9A9A3"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Deployment Begin Time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2DDD317"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The time the curtailment was to begin. If advance notice was provided at a prior date/time, report time the curtailment was to begin.</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A229C72" w14:textId="59885809" w:rsidR="008335A7" w:rsidRPr="00AB646E" w:rsidRDefault="008335A7" w:rsidP="008335A7">
            <w:pPr>
              <w:spacing w:after="0" w:line="240" w:lineRule="auto"/>
              <w:jc w:val="center"/>
              <w:rPr>
                <w:ins w:id="699" w:author="ERCOT 111725" w:date="2025-11-03T13:36:00Z" w16du:dateUtc="2025-11-03T19:36:00Z"/>
                <w:rFonts w:ascii="Arial" w:eastAsia="Times New Roman" w:hAnsi="Arial" w:cs="Arial"/>
                <w:sz w:val="20"/>
                <w:szCs w:val="20"/>
              </w:rPr>
            </w:pPr>
            <w:ins w:id="700" w:author="ERCOT 111725" w:date="2025-11-03T13:36:00Z" w16du:dateUtc="2025-11-03T19:36:00Z">
              <w:r>
                <w:rPr>
                  <w:rFonts w:ascii="Arial" w:eastAsia="Times New Roman" w:hAnsi="Arial" w:cs="Arial"/>
                  <w:sz w:val="20"/>
                  <w:szCs w:val="20"/>
                </w:rPr>
                <w:t>T</w:t>
              </w:r>
              <w:r w:rsidRPr="00AB646E">
                <w:rPr>
                  <w:rFonts w:ascii="Arial" w:eastAsia="Times New Roman" w:hAnsi="Arial" w:cs="Arial"/>
                  <w:sz w:val="20"/>
                  <w:szCs w:val="20"/>
                </w:rPr>
                <w:t>ime format =</w:t>
              </w:r>
            </w:ins>
          </w:p>
          <w:p w14:paraId="52F80361" w14:textId="5B8DC42C" w:rsidR="007903A6" w:rsidRPr="00F66F52" w:rsidRDefault="008335A7" w:rsidP="008335A7">
            <w:pPr>
              <w:spacing w:after="0" w:line="240" w:lineRule="auto"/>
              <w:jc w:val="center"/>
              <w:rPr>
                <w:rFonts w:ascii="Arial" w:eastAsia="Times New Roman" w:hAnsi="Arial" w:cs="Arial"/>
                <w:sz w:val="20"/>
                <w:szCs w:val="20"/>
              </w:rPr>
            </w:pPr>
            <w:ins w:id="701" w:author="ERCOT 111725" w:date="2025-11-03T13:36:00Z" w16du:dateUtc="2025-11-03T19:36:00Z">
              <w:r w:rsidRPr="00AB646E">
                <w:rPr>
                  <w:rFonts w:ascii="Arial" w:eastAsia="Times New Roman" w:hAnsi="Arial" w:cs="Arial"/>
                  <w:sz w:val="20"/>
                  <w:szCs w:val="20"/>
                </w:rPr>
                <w:t>hhmm</w:t>
              </w:r>
            </w:ins>
            <w:del w:id="702" w:author="ERCOT 111725" w:date="2025-11-03T13:36:00Z" w16du:dateUtc="2025-11-03T19:36:00Z">
              <w:r w:rsidR="007903A6" w:rsidRPr="00F66F52" w:rsidDel="008335A7">
                <w:rPr>
                  <w:rFonts w:ascii="Arial" w:eastAsia="Times New Roman" w:hAnsi="Arial" w:cs="Arial"/>
                  <w:sz w:val="20"/>
                  <w:szCs w:val="20"/>
                </w:rPr>
                <w:delText>Military Time format = hh:mm</w:delText>
              </w:r>
            </w:del>
          </w:p>
        </w:tc>
      </w:tr>
      <w:tr w:rsidR="007903A6" w:rsidRPr="00166135" w14:paraId="47D655B4"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0C5C185"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Deployment End</w:t>
            </w:r>
          </w:p>
          <w:p w14:paraId="3D9DB760"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Time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90B038"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The time the curtailment was to end.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FF35BC3" w14:textId="77777777" w:rsidR="008335A7" w:rsidRPr="00AB646E" w:rsidRDefault="008335A7" w:rsidP="008335A7">
            <w:pPr>
              <w:spacing w:after="0" w:line="240" w:lineRule="auto"/>
              <w:jc w:val="center"/>
              <w:rPr>
                <w:ins w:id="703" w:author="ERCOT 111725" w:date="2025-11-03T13:37:00Z" w16du:dateUtc="2025-11-03T19:37:00Z"/>
                <w:rFonts w:ascii="Arial" w:eastAsia="Times New Roman" w:hAnsi="Arial" w:cs="Arial"/>
                <w:sz w:val="20"/>
                <w:szCs w:val="20"/>
              </w:rPr>
            </w:pPr>
            <w:ins w:id="704" w:author="ERCOT 111725" w:date="2025-11-03T13:37:00Z" w16du:dateUtc="2025-11-03T19:37:00Z">
              <w:r>
                <w:rPr>
                  <w:rFonts w:ascii="Arial" w:eastAsia="Times New Roman" w:hAnsi="Arial" w:cs="Arial"/>
                  <w:sz w:val="20"/>
                  <w:szCs w:val="20"/>
                </w:rPr>
                <w:t>T</w:t>
              </w:r>
              <w:r w:rsidRPr="00AB646E">
                <w:rPr>
                  <w:rFonts w:ascii="Arial" w:eastAsia="Times New Roman" w:hAnsi="Arial" w:cs="Arial"/>
                  <w:sz w:val="20"/>
                  <w:szCs w:val="20"/>
                </w:rPr>
                <w:t>ime format =</w:t>
              </w:r>
            </w:ins>
          </w:p>
          <w:p w14:paraId="57C5518C" w14:textId="36143A85" w:rsidR="007903A6" w:rsidRPr="00F66F52" w:rsidRDefault="008335A7" w:rsidP="008335A7">
            <w:pPr>
              <w:spacing w:after="0" w:line="240" w:lineRule="auto"/>
              <w:jc w:val="center"/>
              <w:rPr>
                <w:rFonts w:ascii="Arial" w:eastAsia="Times New Roman" w:hAnsi="Arial" w:cs="Arial"/>
                <w:sz w:val="20"/>
                <w:szCs w:val="20"/>
              </w:rPr>
            </w:pPr>
            <w:ins w:id="705" w:author="ERCOT 111725" w:date="2025-11-03T13:37:00Z" w16du:dateUtc="2025-11-03T19:37:00Z">
              <w:r w:rsidRPr="00AB646E">
                <w:rPr>
                  <w:rFonts w:ascii="Arial" w:eastAsia="Times New Roman" w:hAnsi="Arial" w:cs="Arial"/>
                  <w:sz w:val="20"/>
                  <w:szCs w:val="20"/>
                </w:rPr>
                <w:t>hhmm</w:t>
              </w:r>
            </w:ins>
            <w:del w:id="706" w:author="ERCOT 111725" w:date="2025-11-03T13:37:00Z" w16du:dateUtc="2025-11-03T19:37:00Z">
              <w:r w:rsidR="007903A6" w:rsidRPr="00F66F52" w:rsidDel="008335A7">
                <w:rPr>
                  <w:rFonts w:ascii="Arial" w:eastAsia="Times New Roman" w:hAnsi="Arial" w:cs="Arial"/>
                  <w:sz w:val="20"/>
                  <w:szCs w:val="20"/>
                </w:rPr>
                <w:delText>Military Time format = hh:mm</w:delText>
              </w:r>
            </w:del>
          </w:p>
        </w:tc>
      </w:tr>
      <w:tr w:rsidR="007903A6" w:rsidRPr="00166135" w14:paraId="3C4F966F"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4A2BF2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 xml:space="preserve">Residential </w:t>
            </w:r>
            <w:r w:rsidR="005174C4">
              <w:rPr>
                <w:rFonts w:ascii="Arial" w:eastAsia="Times New Roman" w:hAnsi="Arial" w:cs="Arial"/>
                <w:sz w:val="20"/>
                <w:szCs w:val="20"/>
              </w:rPr>
              <w:t>ESI ID</w:t>
            </w:r>
            <w:r w:rsidRPr="00F66F52">
              <w:rPr>
                <w:rFonts w:ascii="Arial" w:eastAsia="Times New Roman" w:hAnsi="Arial" w:cs="Arial"/>
                <w:sz w:val="20"/>
                <w:szCs w:val="20"/>
              </w:rPr>
              <w:t>s</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28CBA39"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 xml:space="preserve">The total number of residential </w:t>
            </w:r>
            <w:r w:rsidR="005174C4">
              <w:rPr>
                <w:rFonts w:ascii="Arial" w:eastAsia="Times New Roman" w:hAnsi="Arial" w:cs="Arial"/>
                <w:sz w:val="20"/>
                <w:szCs w:val="20"/>
              </w:rPr>
              <w:t>ESI ID</w:t>
            </w:r>
            <w:r w:rsidRPr="00F66F52">
              <w:rPr>
                <w:rFonts w:ascii="Arial" w:eastAsia="Times New Roman" w:hAnsi="Arial" w:cs="Arial"/>
                <w:sz w:val="20"/>
                <w:szCs w:val="20"/>
              </w:rPr>
              <w:t>s deployed even if cycling was used.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D1023D"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 xml:space="preserve">Numeric (8) </w:t>
            </w:r>
          </w:p>
        </w:tc>
      </w:tr>
      <w:tr w:rsidR="007903A6" w:rsidRPr="00166135" w14:paraId="56F8A163"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4AE39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 xml:space="preserve">Non-Residential </w:t>
            </w:r>
            <w:r w:rsidR="005174C4">
              <w:rPr>
                <w:rFonts w:ascii="Arial" w:eastAsia="Times New Roman" w:hAnsi="Arial" w:cs="Arial"/>
                <w:sz w:val="20"/>
                <w:szCs w:val="20"/>
              </w:rPr>
              <w:t>ESI ID</w:t>
            </w:r>
            <w:r w:rsidRPr="00F66F52">
              <w:rPr>
                <w:rFonts w:ascii="Arial" w:eastAsia="Times New Roman" w:hAnsi="Arial" w:cs="Arial"/>
                <w:sz w:val="20"/>
                <w:szCs w:val="20"/>
              </w:rPr>
              <w:t>s</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80AB5DB"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 xml:space="preserve">The total number of non-residential </w:t>
            </w:r>
            <w:r w:rsidR="005174C4">
              <w:rPr>
                <w:rFonts w:ascii="Arial" w:eastAsia="Times New Roman" w:hAnsi="Arial" w:cs="Arial"/>
                <w:sz w:val="20"/>
                <w:szCs w:val="20"/>
              </w:rPr>
              <w:t>ESI ID</w:t>
            </w:r>
            <w:r w:rsidRPr="00F66F52">
              <w:rPr>
                <w:rFonts w:ascii="Arial" w:eastAsia="Times New Roman" w:hAnsi="Arial" w:cs="Arial"/>
                <w:sz w:val="20"/>
                <w:szCs w:val="20"/>
              </w:rPr>
              <w:t>s deployed even if cycling was used.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DEF78C3"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Numeric (8)</w:t>
            </w:r>
          </w:p>
        </w:tc>
      </w:tr>
      <w:tr w:rsidR="007903A6" w:rsidRPr="00166135" w14:paraId="74DB56FF"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5436E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Cycling Strategy (if applicable)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CBBB0D" w14:textId="4FD382AB"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If cycling was used, provide a brief description of the strategy.</w:t>
            </w:r>
            <w:ins w:id="707" w:author="ERCOT 111725" w:date="2025-11-03T13:47:00Z" w16du:dateUtc="2025-11-03T19:47:00Z">
              <w:r w:rsidR="00A25FA3">
                <w:rPr>
                  <w:rFonts w:ascii="Arial" w:eastAsia="Times New Roman" w:hAnsi="Arial" w:cs="Arial"/>
                  <w:sz w:val="20"/>
                  <w:szCs w:val="20"/>
                </w:rPr>
                <w:t xml:space="preserve"> Otherwise specif</w:t>
              </w:r>
            </w:ins>
            <w:ins w:id="708" w:author="ERCOT 111725" w:date="2025-11-03T13:48:00Z" w16du:dateUtc="2025-11-03T19:48:00Z">
              <w:r w:rsidR="00A25FA3">
                <w:rPr>
                  <w:rFonts w:ascii="Arial" w:eastAsia="Times New Roman" w:hAnsi="Arial" w:cs="Arial"/>
                  <w:sz w:val="20"/>
                  <w:szCs w:val="20"/>
                </w:rPr>
                <w:t>y NA (not applicable)</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D3A7D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Alphanumeric (100)</w:t>
            </w:r>
          </w:p>
        </w:tc>
      </w:tr>
      <w:tr w:rsidR="007903A6" w:rsidRPr="00166135" w14:paraId="687C70DA"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A557B2"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Comments</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B22003C" w14:textId="313A3EB6"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Any clarifying comments about the program</w:t>
            </w:r>
            <w:ins w:id="709" w:author="ERCOT 111725" w:date="2025-11-03T13:48:00Z" w16du:dateUtc="2025-11-03T19:48:00Z">
              <w:r w:rsidR="00A25FA3">
                <w:rPr>
                  <w:rFonts w:ascii="Arial" w:eastAsia="Times New Roman" w:hAnsi="Arial" w:cs="Arial"/>
                  <w:sz w:val="20"/>
                  <w:szCs w:val="20"/>
                </w:rPr>
                <w:t xml:space="preserve"> Otherwise specify NA (not applicable)</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26FDCF5"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Alphanumeric (100)</w:t>
            </w:r>
          </w:p>
        </w:tc>
      </w:tr>
    </w:tbl>
    <w:p w14:paraId="090250D6" w14:textId="77777777" w:rsidR="007903A6" w:rsidRDefault="007903A6" w:rsidP="007903A6">
      <w:pPr>
        <w:pStyle w:val="ListParagraph"/>
        <w:ind w:left="3600"/>
      </w:pPr>
    </w:p>
    <w:p w14:paraId="02492660" w14:textId="77777777" w:rsidR="006F115C" w:rsidRPr="00977C2C" w:rsidRDefault="006F115C" w:rsidP="006F115C">
      <w:pPr>
        <w:jc w:val="center"/>
        <w:rPr>
          <w:ins w:id="710" w:author="ERCOT 111725" w:date="2025-11-03T13:29:00Z" w16du:dateUtc="2025-11-03T19:29:00Z"/>
          <w:rFonts w:ascii="Times New Roman" w:hAnsi="Times New Roman"/>
          <w:b/>
          <w:sz w:val="24"/>
          <w:szCs w:val="24"/>
        </w:rPr>
      </w:pPr>
      <w:ins w:id="711" w:author="ERCOT 111725" w:date="2025-11-03T13:29:00Z" w16du:dateUtc="2025-11-03T19:29:00Z">
        <w:r w:rsidRPr="00977C2C">
          <w:rPr>
            <w:rFonts w:ascii="Times New Roman" w:hAnsi="Times New Roman"/>
            <w:b/>
            <w:sz w:val="24"/>
            <w:szCs w:val="24"/>
          </w:rPr>
          <w:t>Category Code Descriptions</w:t>
        </w:r>
        <w:r w:rsidRPr="00977C2C">
          <w:rPr>
            <w:rFonts w:ascii="Times New Roman" w:hAnsi="Times New Roman"/>
            <w:b/>
            <w:sz w:val="24"/>
            <w:szCs w:val="24"/>
          </w:rPr>
          <w:br/>
          <w:t>(Detailed category descriptions are provided in Appendix A</w:t>
        </w:r>
        <w:r>
          <w:rPr>
            <w:rFonts w:ascii="Times New Roman" w:hAnsi="Times New Roman"/>
            <w:b/>
            <w:sz w:val="24"/>
            <w:szCs w:val="24"/>
          </w:rPr>
          <w:t>, Category Descriptions</w:t>
        </w:r>
        <w:r w:rsidRPr="00977C2C">
          <w:rPr>
            <w:rFonts w:ascii="Times New Roman" w:hAnsi="Times New Roman"/>
            <w:b/>
            <w:sz w:val="24"/>
            <w:szCs w:val="24"/>
          </w:rPr>
          <w:t>)</w:t>
        </w:r>
        <w:r w:rsidRPr="00977C2C">
          <w:rPr>
            <w:rFonts w:ascii="Times New Roman" w:hAnsi="Times New Roman"/>
            <w:b/>
            <w:sz w:val="24"/>
            <w:szCs w:val="24"/>
          </w:rPr>
          <w:br/>
        </w:r>
      </w:ins>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6F115C" w:rsidRPr="00166135" w14:paraId="62E7C000" w14:textId="77777777" w:rsidTr="00011B06">
        <w:trPr>
          <w:cantSplit/>
          <w:trHeight w:val="288"/>
          <w:jc w:val="center"/>
          <w:ins w:id="712" w:author="ERCOT 111725" w:date="2025-11-03T13:29:00Z"/>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4B51D703" w14:textId="77777777" w:rsidR="006F115C" w:rsidRPr="00A84E20" w:rsidRDefault="006F115C" w:rsidP="00011B06">
            <w:pPr>
              <w:spacing w:after="0" w:line="240" w:lineRule="auto"/>
              <w:jc w:val="center"/>
              <w:rPr>
                <w:ins w:id="713" w:author="ERCOT 111725" w:date="2025-11-03T13:29:00Z" w16du:dateUtc="2025-11-03T19:29:00Z"/>
                <w:rFonts w:ascii="Arial" w:eastAsia="Times New Roman" w:hAnsi="Arial"/>
                <w:b/>
                <w:sz w:val="20"/>
                <w:szCs w:val="20"/>
              </w:rPr>
            </w:pPr>
            <w:ins w:id="714" w:author="ERCOT 111725" w:date="2025-11-03T13:29:00Z" w16du:dateUtc="2025-11-03T19:29:00Z">
              <w:r w:rsidRPr="00A84E20">
                <w:rPr>
                  <w:rFonts w:ascii="Arial" w:eastAsia="Times New Roman" w:hAnsi="Arial" w:cs="Arial"/>
                  <w:b/>
                  <w:sz w:val="20"/>
                  <w:szCs w:val="20"/>
                </w:rPr>
                <w:t>Category Code</w:t>
              </w:r>
            </w:ins>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1DB27964" w14:textId="77777777" w:rsidR="006F115C" w:rsidRPr="00A84E20" w:rsidRDefault="006F115C" w:rsidP="00011B06">
            <w:pPr>
              <w:spacing w:after="0" w:line="240" w:lineRule="auto"/>
              <w:jc w:val="center"/>
              <w:rPr>
                <w:ins w:id="715" w:author="ERCOT 111725" w:date="2025-11-03T13:29:00Z" w16du:dateUtc="2025-11-03T19:29:00Z"/>
                <w:rFonts w:ascii="Arial" w:eastAsia="Times New Roman" w:hAnsi="Arial" w:cs="Arial"/>
                <w:b/>
                <w:sz w:val="20"/>
                <w:szCs w:val="20"/>
              </w:rPr>
            </w:pPr>
            <w:ins w:id="716" w:author="ERCOT 111725" w:date="2025-11-03T13:29:00Z" w16du:dateUtc="2025-11-03T19:29:00Z">
              <w:r w:rsidRPr="00A84E20">
                <w:rPr>
                  <w:rFonts w:ascii="Arial" w:eastAsia="Times New Roman" w:hAnsi="Arial" w:cs="Arial"/>
                  <w:b/>
                  <w:sz w:val="20"/>
                  <w:szCs w:val="20"/>
                </w:rPr>
                <w:t>Category Description</w:t>
              </w:r>
            </w:ins>
          </w:p>
        </w:tc>
      </w:tr>
      <w:tr w:rsidR="006F115C" w:rsidRPr="00166135" w14:paraId="68741D3A" w14:textId="77777777" w:rsidTr="00011B06">
        <w:trPr>
          <w:cantSplit/>
          <w:trHeight w:val="311"/>
          <w:jc w:val="center"/>
          <w:ins w:id="717" w:author="ERCOT 111725" w:date="2025-11-03T13:29: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FBDB58F" w14:textId="77777777" w:rsidR="006F115C" w:rsidRPr="00A84E20" w:rsidRDefault="006F115C" w:rsidP="00011B06">
            <w:pPr>
              <w:spacing w:after="0" w:line="240" w:lineRule="auto"/>
              <w:jc w:val="center"/>
              <w:rPr>
                <w:ins w:id="718" w:author="ERCOT 111725" w:date="2025-11-03T13:29:00Z" w16du:dateUtc="2025-11-03T19:29:00Z"/>
                <w:rFonts w:ascii="Arial" w:eastAsia="Times New Roman" w:hAnsi="Arial" w:cs="Arial"/>
                <w:bCs/>
                <w:iCs/>
                <w:sz w:val="20"/>
                <w:szCs w:val="20"/>
              </w:rPr>
            </w:pPr>
            <w:ins w:id="719" w:author="ERCOT 111725" w:date="2025-11-03T13:29:00Z" w16du:dateUtc="2025-11-03T19:29:00Z">
              <w:r>
                <w:rPr>
                  <w:rFonts w:ascii="Arial" w:eastAsia="Times New Roman" w:hAnsi="Arial" w:cs="Arial"/>
                  <w:bCs/>
                  <w:iCs/>
                  <w:sz w:val="20"/>
                  <w:szCs w:val="20"/>
                </w:rPr>
                <w:t>4CP</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BEB2EED" w14:textId="77777777" w:rsidR="006F115C" w:rsidRPr="00A84E20" w:rsidRDefault="006F115C" w:rsidP="00011B06">
            <w:pPr>
              <w:spacing w:after="0" w:line="240" w:lineRule="auto"/>
              <w:jc w:val="center"/>
              <w:rPr>
                <w:ins w:id="720" w:author="ERCOT 111725" w:date="2025-11-03T13:29:00Z" w16du:dateUtc="2025-11-03T19:29:00Z"/>
                <w:rFonts w:ascii="Arial" w:eastAsia="Times New Roman" w:hAnsi="Arial" w:cs="Arial"/>
                <w:bCs/>
                <w:iCs/>
                <w:sz w:val="20"/>
                <w:szCs w:val="20"/>
              </w:rPr>
            </w:pPr>
            <w:ins w:id="721" w:author="ERCOT 111725" w:date="2025-11-03T13:29:00Z" w16du:dateUtc="2025-11-03T19:29:00Z">
              <w:r>
                <w:rPr>
                  <w:rFonts w:ascii="Arial" w:eastAsia="Times New Roman" w:hAnsi="Arial" w:cs="Arial"/>
                  <w:bCs/>
                  <w:iCs/>
                  <w:sz w:val="20"/>
                  <w:szCs w:val="20"/>
                </w:rPr>
                <w:t>4-</w:t>
              </w:r>
              <w:r w:rsidRPr="00A84E20">
                <w:rPr>
                  <w:rFonts w:ascii="Arial" w:eastAsia="Times New Roman" w:hAnsi="Arial" w:cs="Arial"/>
                  <w:bCs/>
                  <w:iCs/>
                  <w:sz w:val="20"/>
                  <w:szCs w:val="20"/>
                </w:rPr>
                <w:t>Coincident Peak</w:t>
              </w:r>
              <w:r>
                <w:rPr>
                  <w:rFonts w:ascii="Arial" w:eastAsia="Times New Roman" w:hAnsi="Arial" w:cs="Arial"/>
                  <w:bCs/>
                  <w:iCs/>
                  <w:sz w:val="20"/>
                  <w:szCs w:val="20"/>
                </w:rPr>
                <w:t xml:space="preserve"> – Advise-Control</w:t>
              </w:r>
            </w:ins>
          </w:p>
        </w:tc>
      </w:tr>
      <w:tr w:rsidR="006F115C" w:rsidRPr="00166135" w14:paraId="1B87F9BF" w14:textId="77777777" w:rsidTr="00011B06">
        <w:trPr>
          <w:cantSplit/>
          <w:trHeight w:val="288"/>
          <w:jc w:val="center"/>
          <w:ins w:id="722" w:author="ERCOT 111725" w:date="2025-11-03T13:29: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8B7080" w14:textId="77777777" w:rsidR="006F115C" w:rsidRPr="00A84E20" w:rsidRDefault="006F115C" w:rsidP="00011B06">
            <w:pPr>
              <w:spacing w:after="0" w:line="240" w:lineRule="auto"/>
              <w:jc w:val="center"/>
              <w:rPr>
                <w:ins w:id="723" w:author="ERCOT 111725" w:date="2025-11-03T13:29:00Z" w16du:dateUtc="2025-11-03T19:29:00Z"/>
                <w:rFonts w:ascii="Arial" w:eastAsia="Times New Roman" w:hAnsi="Arial" w:cs="Arial"/>
                <w:color w:val="1F497D"/>
                <w:sz w:val="20"/>
                <w:szCs w:val="20"/>
              </w:rPr>
            </w:pPr>
            <w:ins w:id="724" w:author="ERCOT 111725" w:date="2025-11-03T13:29:00Z" w16du:dateUtc="2025-11-03T19:29:00Z">
              <w:r w:rsidRPr="00A84E20">
                <w:rPr>
                  <w:rFonts w:ascii="Arial" w:eastAsia="Times New Roman" w:hAnsi="Arial" w:cs="Arial"/>
                  <w:bCs/>
                  <w:iCs/>
                  <w:sz w:val="20"/>
                  <w:szCs w:val="20"/>
                </w:rPr>
                <w:t>CPP</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E67B497" w14:textId="77777777" w:rsidR="006F115C" w:rsidRPr="00A84E20" w:rsidRDefault="006F115C" w:rsidP="00011B06">
            <w:pPr>
              <w:spacing w:after="0" w:line="240" w:lineRule="auto"/>
              <w:jc w:val="center"/>
              <w:rPr>
                <w:ins w:id="725" w:author="ERCOT 111725" w:date="2025-11-03T13:29:00Z" w16du:dateUtc="2025-11-03T19:29:00Z"/>
                <w:rFonts w:ascii="Arial" w:eastAsia="Times New Roman" w:hAnsi="Arial" w:cs="Arial"/>
                <w:color w:val="1F497D"/>
                <w:sz w:val="20"/>
                <w:szCs w:val="20"/>
              </w:rPr>
            </w:pPr>
            <w:ins w:id="726" w:author="ERCOT 111725" w:date="2025-11-03T13:29:00Z" w16du:dateUtc="2025-11-03T19:29:00Z">
              <w:r w:rsidRPr="00A84E20">
                <w:rPr>
                  <w:rFonts w:ascii="Arial" w:eastAsia="Times New Roman" w:hAnsi="Arial" w:cs="Arial"/>
                  <w:bCs/>
                  <w:iCs/>
                  <w:sz w:val="20"/>
                  <w:szCs w:val="20"/>
                </w:rPr>
                <w:t>Critical Peak Pricing</w:t>
              </w:r>
            </w:ins>
          </w:p>
        </w:tc>
      </w:tr>
      <w:tr w:rsidR="006F115C" w:rsidRPr="00166135" w14:paraId="1122BE47" w14:textId="77777777" w:rsidTr="00011B06">
        <w:trPr>
          <w:cantSplit/>
          <w:trHeight w:val="288"/>
          <w:jc w:val="center"/>
          <w:ins w:id="727" w:author="ERCOT 111725" w:date="2025-11-03T13:29: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84D5A6" w14:textId="77777777" w:rsidR="006F115C" w:rsidRPr="00A84E20" w:rsidRDefault="006F115C" w:rsidP="00011B06">
            <w:pPr>
              <w:spacing w:after="0" w:line="240" w:lineRule="auto"/>
              <w:jc w:val="center"/>
              <w:rPr>
                <w:ins w:id="728" w:author="ERCOT 111725" w:date="2025-11-03T13:29:00Z" w16du:dateUtc="2025-11-03T19:29:00Z"/>
                <w:rFonts w:ascii="Arial" w:eastAsia="Times New Roman" w:hAnsi="Arial" w:cs="Arial"/>
                <w:color w:val="1F497D"/>
                <w:sz w:val="20"/>
                <w:szCs w:val="20"/>
              </w:rPr>
            </w:pPr>
            <w:ins w:id="729" w:author="ERCOT 111725" w:date="2025-11-03T13:29:00Z" w16du:dateUtc="2025-11-03T19:29:00Z">
              <w:r w:rsidRPr="00A84E20">
                <w:rPr>
                  <w:rFonts w:ascii="Arial" w:eastAsia="Times New Roman" w:hAnsi="Arial" w:cs="Arial"/>
                  <w:bCs/>
                  <w:iCs/>
                  <w:sz w:val="20"/>
                  <w:szCs w:val="20"/>
                </w:rPr>
                <w:t>PR</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5052329" w14:textId="77777777" w:rsidR="006F115C" w:rsidRPr="00A84E20" w:rsidRDefault="006F115C" w:rsidP="00011B06">
            <w:pPr>
              <w:spacing w:after="0" w:line="240" w:lineRule="auto"/>
              <w:jc w:val="center"/>
              <w:rPr>
                <w:ins w:id="730" w:author="ERCOT 111725" w:date="2025-11-03T13:29:00Z" w16du:dateUtc="2025-11-03T19:29:00Z"/>
                <w:rFonts w:ascii="Arial" w:eastAsia="Times New Roman" w:hAnsi="Arial" w:cs="Arial"/>
                <w:color w:val="1F497D"/>
                <w:sz w:val="20"/>
                <w:szCs w:val="20"/>
              </w:rPr>
            </w:pPr>
            <w:ins w:id="731" w:author="ERCOT 111725" w:date="2025-11-03T13:29:00Z" w16du:dateUtc="2025-11-03T19:29:00Z">
              <w:r w:rsidRPr="00A84E20">
                <w:rPr>
                  <w:rFonts w:ascii="Arial" w:eastAsia="Times New Roman" w:hAnsi="Arial" w:cs="Arial"/>
                  <w:bCs/>
                  <w:iCs/>
                  <w:sz w:val="20"/>
                  <w:szCs w:val="20"/>
                </w:rPr>
                <w:t>Peak Rebate</w:t>
              </w:r>
            </w:ins>
          </w:p>
        </w:tc>
      </w:tr>
      <w:tr w:rsidR="006F115C" w:rsidRPr="00166135" w14:paraId="13027FD4" w14:textId="77777777" w:rsidTr="00011B06">
        <w:trPr>
          <w:cantSplit/>
          <w:trHeight w:val="288"/>
          <w:jc w:val="center"/>
          <w:ins w:id="732" w:author="ERCOT 111725" w:date="2025-11-03T13:29: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579F26E" w14:textId="77777777" w:rsidR="006F115C" w:rsidRPr="00A84E20" w:rsidRDefault="006F115C" w:rsidP="00011B06">
            <w:pPr>
              <w:spacing w:after="0" w:line="240" w:lineRule="auto"/>
              <w:jc w:val="center"/>
              <w:rPr>
                <w:ins w:id="733" w:author="ERCOT 111725" w:date="2025-11-03T13:29:00Z" w16du:dateUtc="2025-11-03T19:29:00Z"/>
                <w:rFonts w:ascii="Arial" w:eastAsia="Times New Roman" w:hAnsi="Arial" w:cs="Arial"/>
                <w:color w:val="1F497D"/>
                <w:sz w:val="20"/>
                <w:szCs w:val="20"/>
              </w:rPr>
            </w:pPr>
            <w:ins w:id="734" w:author="ERCOT 111725" w:date="2025-11-03T13:29:00Z" w16du:dateUtc="2025-11-03T19:29:00Z">
              <w:r w:rsidRPr="00A84E20">
                <w:rPr>
                  <w:rFonts w:ascii="Arial" w:eastAsia="Times New Roman" w:hAnsi="Arial" w:cs="Arial"/>
                  <w:bCs/>
                  <w:iCs/>
                  <w:sz w:val="20"/>
                  <w:szCs w:val="20"/>
                </w:rPr>
                <w:t>OLC</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2564785" w14:textId="77777777" w:rsidR="006F115C" w:rsidRPr="00A84E20" w:rsidRDefault="006F115C" w:rsidP="00011B06">
            <w:pPr>
              <w:spacing w:after="0" w:line="240" w:lineRule="auto"/>
              <w:jc w:val="center"/>
              <w:rPr>
                <w:ins w:id="735" w:author="ERCOT 111725" w:date="2025-11-03T13:29:00Z" w16du:dateUtc="2025-11-03T19:29:00Z"/>
                <w:rFonts w:ascii="Arial" w:eastAsia="Times New Roman" w:hAnsi="Arial" w:cs="Arial"/>
                <w:color w:val="1F497D"/>
                <w:sz w:val="20"/>
                <w:szCs w:val="20"/>
              </w:rPr>
            </w:pPr>
            <w:ins w:id="736" w:author="ERCOT 111725" w:date="2025-11-03T13:29:00Z" w16du:dateUtc="2025-11-03T19:29:00Z">
              <w:r w:rsidRPr="00A84E20">
                <w:rPr>
                  <w:rFonts w:ascii="Arial" w:eastAsia="Times New Roman" w:hAnsi="Arial" w:cs="Arial"/>
                  <w:bCs/>
                  <w:iCs/>
                  <w:sz w:val="20"/>
                  <w:szCs w:val="20"/>
                </w:rPr>
                <w:t>Other Direct Load Control</w:t>
              </w:r>
            </w:ins>
          </w:p>
        </w:tc>
      </w:tr>
      <w:tr w:rsidR="006F115C" w:rsidRPr="00166135" w14:paraId="0F408712" w14:textId="77777777" w:rsidTr="00011B06">
        <w:trPr>
          <w:cantSplit/>
          <w:trHeight w:val="288"/>
          <w:jc w:val="center"/>
          <w:ins w:id="737" w:author="ERCOT 111725" w:date="2025-11-03T13:29: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1EE9891" w14:textId="77777777" w:rsidR="006F115C" w:rsidRPr="00A84E20" w:rsidRDefault="006F115C" w:rsidP="00011B06">
            <w:pPr>
              <w:spacing w:after="0" w:line="240" w:lineRule="auto"/>
              <w:jc w:val="center"/>
              <w:rPr>
                <w:ins w:id="738" w:author="ERCOT 111725" w:date="2025-11-03T13:29:00Z" w16du:dateUtc="2025-11-03T19:29:00Z"/>
                <w:rFonts w:ascii="Arial" w:eastAsia="Times New Roman" w:hAnsi="Arial" w:cs="Arial"/>
                <w:color w:val="1F497D"/>
                <w:sz w:val="20"/>
                <w:szCs w:val="20"/>
              </w:rPr>
            </w:pPr>
            <w:ins w:id="739" w:author="ERCOT 111725" w:date="2025-11-03T13:29:00Z" w16du:dateUtc="2025-11-03T19:29:00Z">
              <w:r w:rsidRPr="00A84E20">
                <w:rPr>
                  <w:rFonts w:ascii="Arial" w:eastAsia="Times New Roman" w:hAnsi="Arial" w:cs="Arial"/>
                  <w:bCs/>
                  <w:iCs/>
                  <w:sz w:val="20"/>
                  <w:szCs w:val="20"/>
                </w:rPr>
                <w:t>OTH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95FE77E" w14:textId="77777777" w:rsidR="006F115C" w:rsidRPr="00A84E20" w:rsidRDefault="006F115C" w:rsidP="00011B06">
            <w:pPr>
              <w:spacing w:after="0" w:line="240" w:lineRule="auto"/>
              <w:jc w:val="center"/>
              <w:rPr>
                <w:ins w:id="740" w:author="ERCOT 111725" w:date="2025-11-03T13:29:00Z" w16du:dateUtc="2025-11-03T19:29:00Z"/>
                <w:rFonts w:ascii="Arial" w:eastAsia="Times New Roman" w:hAnsi="Arial" w:cs="Arial"/>
                <w:color w:val="1F497D"/>
                <w:sz w:val="20"/>
                <w:szCs w:val="20"/>
              </w:rPr>
            </w:pPr>
            <w:ins w:id="741" w:author="ERCOT 111725" w:date="2025-11-03T13:29:00Z" w16du:dateUtc="2025-11-03T19:29:00Z">
              <w:r w:rsidRPr="00A84E20">
                <w:rPr>
                  <w:rFonts w:ascii="Arial" w:eastAsia="Times New Roman" w:hAnsi="Arial" w:cs="Arial"/>
                  <w:bCs/>
                  <w:iCs/>
                  <w:sz w:val="20"/>
                  <w:szCs w:val="20"/>
                </w:rPr>
                <w:t>Other Voluntary Demand Response Product</w:t>
              </w:r>
            </w:ins>
          </w:p>
        </w:tc>
      </w:tr>
    </w:tbl>
    <w:p w14:paraId="398A7D27" w14:textId="77777777" w:rsidR="006F115C" w:rsidRDefault="006F115C" w:rsidP="006F115C">
      <w:pPr>
        <w:spacing w:after="0" w:line="240" w:lineRule="auto"/>
        <w:rPr>
          <w:ins w:id="742" w:author="ERCOT 111725" w:date="2025-11-03T13:29:00Z" w16du:dateUtc="2025-11-03T19:29:00Z"/>
        </w:rPr>
      </w:pPr>
    </w:p>
    <w:p w14:paraId="32F4B151" w14:textId="77777777" w:rsidR="006F115C" w:rsidRDefault="006F115C" w:rsidP="007903A6">
      <w:pPr>
        <w:pStyle w:val="ListParagraph"/>
        <w:ind w:left="1800" w:hanging="360"/>
        <w:rPr>
          <w:ins w:id="743" w:author="ERCOT 111725" w:date="2025-11-03T13:29:00Z" w16du:dateUtc="2025-11-03T19:29:00Z"/>
          <w:rFonts w:ascii="Times New Roman" w:hAnsi="Times New Roman"/>
          <w:sz w:val="24"/>
          <w:szCs w:val="24"/>
        </w:rPr>
      </w:pPr>
    </w:p>
    <w:p w14:paraId="093DEE94" w14:textId="77777777" w:rsidR="006F115C" w:rsidRDefault="006F115C" w:rsidP="007903A6">
      <w:pPr>
        <w:pStyle w:val="ListParagraph"/>
        <w:ind w:left="1800" w:hanging="360"/>
        <w:rPr>
          <w:ins w:id="744" w:author="ERCOT 111725" w:date="2025-11-03T13:29:00Z" w16du:dateUtc="2025-11-03T19:29:00Z"/>
          <w:rFonts w:ascii="Times New Roman" w:hAnsi="Times New Roman"/>
          <w:sz w:val="24"/>
          <w:szCs w:val="24"/>
        </w:rPr>
      </w:pPr>
    </w:p>
    <w:p w14:paraId="5ECFE2C9" w14:textId="77777777" w:rsidR="006F115C" w:rsidRDefault="006F115C" w:rsidP="007903A6">
      <w:pPr>
        <w:pStyle w:val="ListParagraph"/>
        <w:ind w:left="1800" w:hanging="360"/>
        <w:rPr>
          <w:ins w:id="745" w:author="ERCOT 111725" w:date="2025-11-03T13:29:00Z" w16du:dateUtc="2025-11-03T19:29:00Z"/>
          <w:rFonts w:ascii="Times New Roman" w:hAnsi="Times New Roman"/>
          <w:sz w:val="24"/>
          <w:szCs w:val="24"/>
        </w:rPr>
      </w:pPr>
    </w:p>
    <w:p w14:paraId="7DAF9352" w14:textId="56D151B4" w:rsidR="008335A7" w:rsidRPr="00977C2C" w:rsidRDefault="007903A6" w:rsidP="008335A7">
      <w:pPr>
        <w:pStyle w:val="ListParagraph"/>
        <w:ind w:left="1800" w:hanging="360"/>
        <w:rPr>
          <w:ins w:id="746" w:author="ERCOT 111725" w:date="2025-11-03T13:33:00Z" w16du:dateUtc="2025-11-03T19:33:00Z"/>
          <w:rFonts w:ascii="Times New Roman" w:hAnsi="Times New Roman"/>
          <w:b/>
          <w:sz w:val="24"/>
          <w:szCs w:val="24"/>
        </w:rPr>
      </w:pPr>
      <w:r w:rsidRPr="00A81C96">
        <w:rPr>
          <w:rFonts w:ascii="Times New Roman" w:hAnsi="Times New Roman"/>
          <w:sz w:val="24"/>
          <w:szCs w:val="24"/>
        </w:rPr>
        <w:lastRenderedPageBreak/>
        <w:t>d.</w:t>
      </w:r>
      <w:r w:rsidRPr="00A81C96">
        <w:rPr>
          <w:rFonts w:ascii="Times New Roman" w:hAnsi="Times New Roman"/>
          <w:sz w:val="24"/>
          <w:szCs w:val="24"/>
        </w:rPr>
        <w:tab/>
      </w:r>
      <w:r w:rsidRPr="00252D9F">
        <w:rPr>
          <w:rFonts w:ascii="Times New Roman" w:hAnsi="Times New Roman"/>
          <w:b/>
          <w:sz w:val="24"/>
          <w:szCs w:val="24"/>
        </w:rPr>
        <w:t xml:space="preserve">Example </w:t>
      </w:r>
      <w:del w:id="747" w:author="ERCOT 111725" w:date="2025-11-07T11:35:00Z" w16du:dateUtc="2025-11-07T17:35:00Z">
        <w:r w:rsidRPr="00252D9F" w:rsidDel="003E25BC">
          <w:rPr>
            <w:rFonts w:ascii="Times New Roman" w:hAnsi="Times New Roman"/>
            <w:b/>
            <w:sz w:val="24"/>
            <w:szCs w:val="24"/>
          </w:rPr>
          <w:delText>DRDataEventSurvey</w:delText>
        </w:r>
      </w:del>
      <w:ins w:id="748" w:author="ERCOT 111725" w:date="2025-11-03T13:33:00Z" w16du:dateUtc="2025-11-03T19:33:00Z">
        <w:del w:id="749" w:author="ERCOT 111725" w:date="2025-11-07T11:35:00Z" w16du:dateUtc="2025-11-07T17:35:00Z">
          <w:r w:rsidR="008335A7" w:rsidRPr="00252D9F" w:rsidDel="003E25BC">
            <w:rPr>
              <w:rFonts w:ascii="Times New Roman" w:hAnsi="Times New Roman"/>
              <w:b/>
              <w:sz w:val="24"/>
              <w:szCs w:val="24"/>
            </w:rPr>
            <w:delText xml:space="preserve"> </w:delText>
          </w:r>
          <w:r w:rsidR="008335A7" w:rsidDel="003E25BC">
            <w:rPr>
              <w:rFonts w:ascii="Times New Roman" w:hAnsi="Times New Roman"/>
              <w:b/>
              <w:sz w:val="24"/>
              <w:szCs w:val="24"/>
            </w:rPr>
            <w:delText xml:space="preserve"> </w:delText>
          </w:r>
        </w:del>
      </w:ins>
      <w:ins w:id="750" w:author="ERCOT 111725" w:date="2025-11-07T11:35:00Z" w16du:dateUtc="2025-11-07T17:35:00Z">
        <w:r w:rsidR="003E25BC" w:rsidRPr="00252D9F">
          <w:rPr>
            <w:rFonts w:ascii="Times New Roman" w:hAnsi="Times New Roman"/>
            <w:b/>
            <w:sz w:val="24"/>
            <w:szCs w:val="24"/>
          </w:rPr>
          <w:t>DRData</w:t>
        </w:r>
        <w:r w:rsidR="003E25BC">
          <w:rPr>
            <w:rFonts w:ascii="Times New Roman" w:hAnsi="Times New Roman"/>
            <w:b/>
            <w:sz w:val="24"/>
            <w:szCs w:val="24"/>
          </w:rPr>
          <w:t>REPEvents</w:t>
        </w:r>
        <w:r w:rsidR="003E25BC" w:rsidRPr="00252D9F" w:rsidDel="008335A7">
          <w:rPr>
            <w:rFonts w:ascii="Times New Roman" w:hAnsi="Times New Roman"/>
            <w:b/>
            <w:sz w:val="24"/>
            <w:szCs w:val="24"/>
          </w:rPr>
          <w:t xml:space="preserve"> </w:t>
        </w:r>
        <w:r w:rsidR="003E25BC">
          <w:rPr>
            <w:rFonts w:ascii="Times New Roman" w:hAnsi="Times New Roman"/>
            <w:b/>
            <w:sz w:val="24"/>
            <w:szCs w:val="24"/>
          </w:rPr>
          <w:t xml:space="preserve"> </w:t>
        </w:r>
      </w:ins>
      <w:ins w:id="751" w:author="ERCOT 111725" w:date="2025-11-03T13:33:00Z" w16du:dateUtc="2025-11-03T19:33:00Z">
        <w:r w:rsidR="008335A7">
          <w:rPr>
            <w:rFonts w:ascii="Times New Roman" w:hAnsi="Times New Roman"/>
            <w:b/>
            <w:sz w:val="24"/>
            <w:szCs w:val="24"/>
          </w:rPr>
          <w:t>file</w:t>
        </w:r>
      </w:ins>
      <w:del w:id="752" w:author="ERCOT 111725" w:date="2025-11-03T13:33:00Z" w16du:dateUtc="2025-11-03T19:33:00Z">
        <w:r w:rsidRPr="00252D9F" w:rsidDel="008335A7">
          <w:rPr>
            <w:rFonts w:ascii="Times New Roman" w:hAnsi="Times New Roman"/>
            <w:b/>
            <w:sz w:val="24"/>
            <w:szCs w:val="24"/>
          </w:rPr>
          <w:delText>.XLSX File</w:delText>
        </w:r>
      </w:del>
      <w:r w:rsidRPr="00252D9F">
        <w:rPr>
          <w:rFonts w:ascii="Times New Roman" w:hAnsi="Times New Roman"/>
          <w:b/>
          <w:sz w:val="24"/>
          <w:szCs w:val="24"/>
        </w:rPr>
        <w:br/>
      </w:r>
    </w:p>
    <w:p w14:paraId="53B3BB2E" w14:textId="178B68C1" w:rsidR="008335A7" w:rsidRPr="001E2C1C" w:rsidRDefault="008335A7" w:rsidP="008335A7">
      <w:pPr>
        <w:ind w:left="1800"/>
        <w:contextualSpacing/>
        <w:rPr>
          <w:ins w:id="753" w:author="ERCOT 111725" w:date="2025-11-03T13:33:00Z" w16du:dateUtc="2025-11-03T19:33:00Z"/>
          <w:rFonts w:ascii="Times New Roman" w:hAnsi="Times New Roman"/>
          <w:sz w:val="24"/>
          <w:szCs w:val="24"/>
        </w:rPr>
      </w:pPr>
      <w:ins w:id="754" w:author="ERCOT 111725" w:date="2025-11-03T13:33:00Z" w16du:dateUtc="2025-11-03T19:33:00Z">
        <w:r w:rsidRPr="001E2C1C">
          <w:rPr>
            <w:rFonts w:ascii="Times New Roman" w:hAnsi="Times New Roman"/>
            <w:sz w:val="24"/>
            <w:szCs w:val="24"/>
          </w:rPr>
          <w:t>PR|20</w:t>
        </w:r>
      </w:ins>
      <w:ins w:id="755" w:author="ERCOT 111725" w:date="2025-11-03T13:46:00Z" w16du:dateUtc="2025-11-03T19:46:00Z">
        <w:r w:rsidR="00A25FA3">
          <w:rPr>
            <w:rFonts w:ascii="Times New Roman" w:hAnsi="Times New Roman"/>
            <w:sz w:val="24"/>
            <w:szCs w:val="24"/>
          </w:rPr>
          <w:t>25</w:t>
        </w:r>
      </w:ins>
      <w:ins w:id="756" w:author="ERCOT 111725" w:date="2025-11-03T13:33:00Z" w16du:dateUtc="2025-11-03T19:33:00Z">
        <w:r w:rsidRPr="001E2C1C">
          <w:rPr>
            <w:rFonts w:ascii="Times New Roman" w:hAnsi="Times New Roman"/>
            <w:sz w:val="24"/>
            <w:szCs w:val="24"/>
          </w:rPr>
          <w:t>0701|</w:t>
        </w:r>
      </w:ins>
      <w:ins w:id="757" w:author="ERCOT 111725" w:date="2025-11-03T13:46:00Z" w16du:dateUtc="2025-11-03T19:46:00Z">
        <w:r w:rsidR="00A25FA3">
          <w:rPr>
            <w:rFonts w:ascii="Times New Roman" w:hAnsi="Times New Roman"/>
            <w:sz w:val="24"/>
            <w:szCs w:val="24"/>
          </w:rPr>
          <w:t>1500|1600|</w:t>
        </w:r>
      </w:ins>
      <w:ins w:id="758" w:author="ERCOT 111725" w:date="2025-11-03T14:53:00Z" w16du:dateUtc="2025-11-03T20:53:00Z">
        <w:r w:rsidR="00B6665F">
          <w:rPr>
            <w:rFonts w:ascii="Times New Roman" w:hAnsi="Times New Roman"/>
            <w:sz w:val="24"/>
            <w:szCs w:val="24"/>
          </w:rPr>
          <w:t>500|100|</w:t>
        </w:r>
      </w:ins>
      <w:ins w:id="759" w:author="ERCOT 111725" w:date="2025-11-03T13:47:00Z" w16du:dateUtc="2025-11-03T19:47:00Z">
        <w:r w:rsidR="00A25FA3">
          <w:rPr>
            <w:rFonts w:ascii="Times New Roman" w:hAnsi="Times New Roman"/>
            <w:sz w:val="24"/>
            <w:szCs w:val="24"/>
          </w:rPr>
          <w:t>NA|NA</w:t>
        </w:r>
      </w:ins>
      <w:ins w:id="760" w:author="ERCOT 111725" w:date="2025-11-03T13:49:00Z" w16du:dateUtc="2025-11-03T19:49:00Z">
        <w:r w:rsidR="00A25FA3">
          <w:rPr>
            <w:rFonts w:ascii="Times New Roman" w:hAnsi="Times New Roman"/>
            <w:sz w:val="24"/>
            <w:szCs w:val="24"/>
          </w:rPr>
          <w:t>|</w:t>
        </w:r>
      </w:ins>
    </w:p>
    <w:p w14:paraId="2C232F65" w14:textId="00561373" w:rsidR="00A25FA3" w:rsidRPr="001E2C1C" w:rsidRDefault="00A25FA3" w:rsidP="00A25FA3">
      <w:pPr>
        <w:ind w:left="1800"/>
        <w:contextualSpacing/>
        <w:rPr>
          <w:ins w:id="761" w:author="ERCOT 111725" w:date="2025-11-03T13:50:00Z" w16du:dateUtc="2025-11-03T19:50:00Z"/>
          <w:rFonts w:ascii="Times New Roman" w:hAnsi="Times New Roman"/>
          <w:sz w:val="24"/>
          <w:szCs w:val="24"/>
        </w:rPr>
      </w:pPr>
      <w:ins w:id="762" w:author="ERCOT 111725" w:date="2025-11-03T13:50:00Z" w16du:dateUtc="2025-11-03T19:50:00Z">
        <w:r>
          <w:rPr>
            <w:rFonts w:ascii="Times New Roman" w:hAnsi="Times New Roman"/>
            <w:sz w:val="24"/>
            <w:szCs w:val="24"/>
          </w:rPr>
          <w:t>OLC</w:t>
        </w:r>
        <w:r w:rsidRPr="001E2C1C">
          <w:rPr>
            <w:rFonts w:ascii="Times New Roman" w:hAnsi="Times New Roman"/>
            <w:sz w:val="24"/>
            <w:szCs w:val="24"/>
          </w:rPr>
          <w:t>|20</w:t>
        </w:r>
        <w:r>
          <w:rPr>
            <w:rFonts w:ascii="Times New Roman" w:hAnsi="Times New Roman"/>
            <w:sz w:val="24"/>
            <w:szCs w:val="24"/>
          </w:rPr>
          <w:t>25</w:t>
        </w:r>
        <w:r w:rsidRPr="001E2C1C">
          <w:rPr>
            <w:rFonts w:ascii="Times New Roman" w:hAnsi="Times New Roman"/>
            <w:sz w:val="24"/>
            <w:szCs w:val="24"/>
          </w:rPr>
          <w:t>0701|</w:t>
        </w:r>
        <w:r>
          <w:rPr>
            <w:rFonts w:ascii="Times New Roman" w:hAnsi="Times New Roman"/>
            <w:sz w:val="24"/>
            <w:szCs w:val="24"/>
          </w:rPr>
          <w:t>1500|1600|</w:t>
        </w:r>
      </w:ins>
      <w:ins w:id="763" w:author="ERCOT 111725" w:date="2025-11-03T14:54:00Z" w16du:dateUtc="2025-11-03T20:54:00Z">
        <w:r w:rsidR="00B6665F">
          <w:rPr>
            <w:rFonts w:ascii="Times New Roman" w:hAnsi="Times New Roman"/>
            <w:sz w:val="24"/>
            <w:szCs w:val="24"/>
          </w:rPr>
          <w:t>1000|0|</w:t>
        </w:r>
      </w:ins>
      <w:ins w:id="764" w:author="ERCOT 111725" w:date="2025-11-03T13:50:00Z" w16du:dateUtc="2025-11-03T19:50:00Z">
        <w:r>
          <w:rPr>
            <w:rFonts w:ascii="Times New Roman" w:hAnsi="Times New Roman"/>
            <w:sz w:val="24"/>
            <w:szCs w:val="24"/>
          </w:rPr>
          <w:t>NA|NA|</w:t>
        </w:r>
      </w:ins>
    </w:p>
    <w:p w14:paraId="18C7DFA0" w14:textId="2EF649F2" w:rsidR="00A25FA3" w:rsidRPr="001E2C1C" w:rsidDel="00927089" w:rsidRDefault="003F0CB1" w:rsidP="00A25FA3">
      <w:pPr>
        <w:ind w:left="1800"/>
        <w:contextualSpacing/>
        <w:rPr>
          <w:ins w:id="765" w:author="ERCOT 111725" w:date="2025-11-03T13:50:00Z" w16du:dateUtc="2025-11-03T19:50:00Z"/>
          <w:del w:id="766" w:author="ERCOT 111725" w:date="2025-11-07T10:15:00Z" w16du:dateUtc="2025-11-07T16:15:00Z"/>
          <w:rFonts w:ascii="Times New Roman" w:hAnsi="Times New Roman"/>
          <w:sz w:val="24"/>
          <w:szCs w:val="24"/>
        </w:rPr>
      </w:pPr>
      <w:ins w:id="767" w:author="ERCOT 111725" w:date="2025-11-03T13:50:00Z" w16du:dateUtc="2025-11-03T19:50:00Z">
        <w:r>
          <w:rPr>
            <w:rFonts w:ascii="Times New Roman" w:hAnsi="Times New Roman"/>
            <w:sz w:val="24"/>
            <w:szCs w:val="24"/>
          </w:rPr>
          <w:t>4CP</w:t>
        </w:r>
        <w:r w:rsidR="00A25FA3" w:rsidRPr="001E2C1C">
          <w:rPr>
            <w:rFonts w:ascii="Times New Roman" w:hAnsi="Times New Roman"/>
            <w:sz w:val="24"/>
            <w:szCs w:val="24"/>
          </w:rPr>
          <w:t>|20</w:t>
        </w:r>
        <w:r w:rsidR="00A25FA3">
          <w:rPr>
            <w:rFonts w:ascii="Times New Roman" w:hAnsi="Times New Roman"/>
            <w:sz w:val="24"/>
            <w:szCs w:val="24"/>
          </w:rPr>
          <w:t>25</w:t>
        </w:r>
        <w:r w:rsidR="00A25FA3" w:rsidRPr="001E2C1C">
          <w:rPr>
            <w:rFonts w:ascii="Times New Roman" w:hAnsi="Times New Roman"/>
            <w:sz w:val="24"/>
            <w:szCs w:val="24"/>
          </w:rPr>
          <w:t>0701|</w:t>
        </w:r>
        <w:r w:rsidR="00A25FA3">
          <w:rPr>
            <w:rFonts w:ascii="Times New Roman" w:hAnsi="Times New Roman"/>
            <w:sz w:val="24"/>
            <w:szCs w:val="24"/>
          </w:rPr>
          <w:t>1500|1600|</w:t>
        </w:r>
      </w:ins>
      <w:ins w:id="768" w:author="ERCOT 111725" w:date="2025-11-03T14:54:00Z" w16du:dateUtc="2025-11-03T20:54:00Z">
        <w:r w:rsidR="00B6665F">
          <w:rPr>
            <w:rFonts w:ascii="Times New Roman" w:hAnsi="Times New Roman"/>
            <w:sz w:val="24"/>
            <w:szCs w:val="24"/>
          </w:rPr>
          <w:t>0|20|</w:t>
        </w:r>
      </w:ins>
      <w:ins w:id="769" w:author="ERCOT 111725" w:date="2025-11-03T13:50:00Z" w16du:dateUtc="2025-11-03T19:50:00Z">
        <w:r w:rsidR="00A25FA3">
          <w:rPr>
            <w:rFonts w:ascii="Times New Roman" w:hAnsi="Times New Roman"/>
            <w:sz w:val="24"/>
            <w:szCs w:val="24"/>
          </w:rPr>
          <w:t>NA|NA|</w:t>
        </w:r>
      </w:ins>
    </w:p>
    <w:p w14:paraId="26AA8801" w14:textId="75DC8F04" w:rsidR="007903A6" w:rsidRPr="004B7834" w:rsidDel="003F0CB1" w:rsidRDefault="008335A7" w:rsidP="007903A6">
      <w:pPr>
        <w:contextualSpacing/>
        <w:rPr>
          <w:del w:id="770" w:author="ERCOT 111725" w:date="2025-11-03T13:53:00Z" w16du:dateUtc="2025-11-03T19:53:00Z"/>
          <w:rFonts w:ascii="Times New Roman" w:hAnsi="Times New Roman"/>
          <w:sz w:val="24"/>
          <w:szCs w:val="24"/>
        </w:rPr>
      </w:pPr>
      <w:ins w:id="771" w:author="ERCOT 111725" w:date="2025-11-03T13:33:00Z" w16du:dateUtc="2025-11-03T19:33:00Z">
        <w:del w:id="772" w:author="ERCOT 111725" w:date="2025-11-07T10:15:00Z" w16du:dateUtc="2025-11-07T16:15:00Z">
          <w:r w:rsidDel="001E4444">
            <w:rPr>
              <w:rFonts w:ascii="Times New Roman" w:hAnsi="Times New Roman"/>
              <w:sz w:val="24"/>
              <w:szCs w:val="24"/>
            </w:rPr>
            <w:br/>
          </w:r>
        </w:del>
      </w:ins>
    </w:p>
    <w:p w14:paraId="773057F1" w14:textId="4615516C" w:rsidR="00DF6BCC" w:rsidDel="003F0CB1" w:rsidRDefault="00445B98" w:rsidP="007903A6">
      <w:pPr>
        <w:rPr>
          <w:del w:id="773" w:author="ERCOT 111725" w:date="2025-11-03T13:53:00Z" w16du:dateUtc="2025-11-03T19:53:00Z"/>
        </w:rPr>
      </w:pPr>
      <w:del w:id="774" w:author="ERCOT 111725" w:date="2025-11-03T13:53:00Z" w16du:dateUtc="2025-11-03T19:53:00Z">
        <w:r w:rsidDel="003F0CB1">
          <w:rPr>
            <w:noProof/>
          </w:rPr>
          <w:drawing>
            <wp:inline distT="0" distB="0" distL="0" distR="0" wp14:anchorId="302F1E74" wp14:editId="42C3BFE1">
              <wp:extent cx="5952490" cy="273304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52490" cy="2733040"/>
                      </a:xfrm>
                      <a:prstGeom prst="rect">
                        <a:avLst/>
                      </a:prstGeom>
                      <a:noFill/>
                    </pic:spPr>
                  </pic:pic>
                </a:graphicData>
              </a:graphic>
            </wp:inline>
          </w:drawing>
        </w:r>
      </w:del>
    </w:p>
    <w:p w14:paraId="14AAA0A1" w14:textId="77777777" w:rsidR="00DF6BCC" w:rsidRDefault="00DF6BCC" w:rsidP="007903A6"/>
    <w:p w14:paraId="70E0FF80" w14:textId="77777777" w:rsidR="007903A6" w:rsidRPr="001E2C1C" w:rsidRDefault="007903A6" w:rsidP="007903A6">
      <w:pPr>
        <w:pStyle w:val="ListParagraph"/>
        <w:ind w:left="1440" w:hanging="360"/>
        <w:rPr>
          <w:rFonts w:ascii="Times New Roman" w:hAnsi="Times New Roman"/>
          <w:sz w:val="24"/>
          <w:szCs w:val="24"/>
        </w:rPr>
      </w:pPr>
      <w:r w:rsidRPr="00A81C96">
        <w:rPr>
          <w:rFonts w:ascii="Times New Roman" w:hAnsi="Times New Roman"/>
          <w:sz w:val="24"/>
          <w:szCs w:val="24"/>
        </w:rPr>
        <w:t>2.</w:t>
      </w:r>
      <w:r w:rsidRPr="00A81C96">
        <w:rPr>
          <w:rFonts w:ascii="Times New Roman" w:hAnsi="Times New Roman"/>
          <w:sz w:val="24"/>
          <w:szCs w:val="24"/>
        </w:rPr>
        <w:tab/>
      </w:r>
      <w:r w:rsidRPr="00252D9F">
        <w:rPr>
          <w:rFonts w:ascii="Times New Roman" w:hAnsi="Times New Roman"/>
          <w:b/>
          <w:sz w:val="24"/>
          <w:szCs w:val="24"/>
        </w:rPr>
        <w:t>DRDataCollection</w:t>
      </w:r>
      <w:r w:rsidRPr="001E2C1C">
        <w:rPr>
          <w:rFonts w:ascii="Times New Roman" w:hAnsi="Times New Roman"/>
          <w:sz w:val="24"/>
          <w:szCs w:val="24"/>
        </w:rPr>
        <w:t xml:space="preserve">: REPs should use files with this report name to send information to ERCOT regarding </w:t>
      </w:r>
      <w:r w:rsidR="005174C4">
        <w:rPr>
          <w:rFonts w:ascii="Times New Roman" w:hAnsi="Times New Roman"/>
          <w:sz w:val="24"/>
          <w:szCs w:val="24"/>
        </w:rPr>
        <w:t>ESI ID</w:t>
      </w:r>
      <w:r w:rsidRPr="001E2C1C">
        <w:rPr>
          <w:rFonts w:ascii="Times New Roman" w:hAnsi="Times New Roman"/>
          <w:sz w:val="24"/>
          <w:szCs w:val="24"/>
        </w:rPr>
        <w:t xml:space="preserve"> participation in the various categories of price and Demand response. The format of the file is determined by whether the REP sends the file via NAESB or via the </w:t>
      </w:r>
      <w:ins w:id="775" w:author="ERCOT" w:date="2025-08-01T15:42:00Z">
        <w:r w:rsidR="00FF6F62">
          <w:rPr>
            <w:rFonts w:ascii="Times New Roman" w:hAnsi="Times New Roman"/>
            <w:sz w:val="24"/>
            <w:szCs w:val="24"/>
          </w:rPr>
          <w:t xml:space="preserve">ERCOT-designated secure file sharing application </w:t>
        </w:r>
      </w:ins>
      <w:del w:id="776" w:author="ERCOT" w:date="2025-03-21T08:43:00Z">
        <w:r w:rsidRPr="001E2C1C" w:rsidDel="00693A2C">
          <w:rPr>
            <w:rFonts w:ascii="Times New Roman" w:hAnsi="Times New Roman"/>
            <w:sz w:val="24"/>
            <w:szCs w:val="24"/>
          </w:rPr>
          <w:delText>Proofpoint Secure Share application</w:delText>
        </w:r>
      </w:del>
      <w:r w:rsidRPr="001E2C1C">
        <w:rPr>
          <w:rFonts w:ascii="Times New Roman" w:hAnsi="Times New Roman"/>
          <w:sz w:val="24"/>
          <w:szCs w:val="24"/>
        </w:rPr>
        <w:t>.</w:t>
      </w:r>
      <w:r w:rsidRPr="001E2C1C">
        <w:rPr>
          <w:rFonts w:ascii="Times New Roman" w:hAnsi="Times New Roman"/>
          <w:sz w:val="24"/>
          <w:szCs w:val="24"/>
        </w:rPr>
        <w:br/>
      </w:r>
    </w:p>
    <w:p w14:paraId="02B6C87D" w14:textId="77777777" w:rsidR="007903A6" w:rsidRPr="001E2C1C" w:rsidRDefault="007903A6" w:rsidP="007903A6">
      <w:pPr>
        <w:pStyle w:val="ListParagraph"/>
        <w:ind w:left="1800" w:hanging="360"/>
        <w:rPr>
          <w:rFonts w:ascii="Times New Roman" w:hAnsi="Times New Roman"/>
          <w:sz w:val="24"/>
          <w:szCs w:val="24"/>
        </w:rPr>
      </w:pPr>
      <w:r w:rsidRPr="00A81C96">
        <w:rPr>
          <w:rFonts w:ascii="Times New Roman" w:hAnsi="Times New Roman"/>
          <w:sz w:val="24"/>
          <w:szCs w:val="24"/>
        </w:rPr>
        <w:t>a.</w:t>
      </w:r>
      <w:r w:rsidRPr="00A81C96">
        <w:rPr>
          <w:rFonts w:ascii="Times New Roman" w:hAnsi="Times New Roman"/>
          <w:sz w:val="24"/>
          <w:szCs w:val="24"/>
        </w:rPr>
        <w:tab/>
      </w:r>
      <w:r w:rsidRPr="00252D9F">
        <w:rPr>
          <w:rFonts w:ascii="Times New Roman" w:hAnsi="Times New Roman"/>
          <w:b/>
          <w:sz w:val="24"/>
          <w:szCs w:val="24"/>
        </w:rPr>
        <w:t>File Naming Convention</w:t>
      </w:r>
      <w:r w:rsidRPr="001E2C1C">
        <w:rPr>
          <w:rFonts w:ascii="Times New Roman" w:hAnsi="Times New Roman"/>
          <w:sz w:val="24"/>
          <w:szCs w:val="24"/>
        </w:rPr>
        <w:t xml:space="preserve">: DRDataCollection files (both </w:t>
      </w:r>
      <w:ins w:id="777" w:author="ERCOT" w:date="2025-08-01T15:46:00Z">
        <w:r w:rsidR="00FF6F62">
          <w:rPr>
            <w:rFonts w:ascii="Times New Roman" w:hAnsi="Times New Roman"/>
            <w:sz w:val="24"/>
            <w:szCs w:val="24"/>
          </w:rPr>
          <w:t xml:space="preserve">the </w:t>
        </w:r>
      </w:ins>
      <w:ins w:id="778" w:author="ERCOT" w:date="2025-08-01T15:43:00Z">
        <w:r w:rsidR="00FF6F62">
          <w:rPr>
            <w:rFonts w:ascii="Times New Roman" w:hAnsi="Times New Roman"/>
            <w:sz w:val="24"/>
            <w:szCs w:val="24"/>
          </w:rPr>
          <w:t xml:space="preserve">ERCOT-designated secure file sharing application </w:t>
        </w:r>
      </w:ins>
      <w:del w:id="779" w:author="ERCOT" w:date="2025-03-21T08:43:00Z">
        <w:r w:rsidRPr="001E2C1C" w:rsidDel="00693A2C">
          <w:rPr>
            <w:rFonts w:ascii="Times New Roman" w:hAnsi="Times New Roman"/>
            <w:sz w:val="24"/>
            <w:szCs w:val="24"/>
          </w:rPr>
          <w:delText xml:space="preserve">Proofpoint Secure Share </w:delText>
        </w:r>
      </w:del>
      <w:r w:rsidRPr="001E2C1C">
        <w:rPr>
          <w:rFonts w:ascii="Times New Roman" w:hAnsi="Times New Roman"/>
          <w:sz w:val="24"/>
          <w:szCs w:val="24"/>
        </w:rPr>
        <w:t>and NAESB) are required to follow the naming convention shown below:</w:t>
      </w:r>
    </w:p>
    <w:p w14:paraId="393627F8" w14:textId="77777777" w:rsidR="007903A6" w:rsidRPr="001E2C1C" w:rsidRDefault="007903A6" w:rsidP="007903A6">
      <w:pPr>
        <w:ind w:left="1800"/>
        <w:rPr>
          <w:rFonts w:ascii="Times New Roman" w:hAnsi="Times New Roman"/>
          <w:sz w:val="24"/>
          <w:szCs w:val="24"/>
        </w:rPr>
      </w:pPr>
      <w:r w:rsidRPr="001E2C1C">
        <w:rPr>
          <w:rFonts w:ascii="Times New Roman" w:hAnsi="Times New Roman"/>
          <w:sz w:val="24"/>
          <w:szCs w:val="24"/>
        </w:rPr>
        <w:t>|        DUNs       |      Report Name |      Date/Time    |  Counter</w:t>
      </w:r>
    </w:p>
    <w:p w14:paraId="6DA836A6" w14:textId="77777777" w:rsidR="007903A6" w:rsidRDefault="007903A6" w:rsidP="007903A6">
      <w:pPr>
        <w:ind w:left="1800"/>
      </w:pPr>
      <w:r w:rsidRPr="001E2C1C">
        <w:rPr>
          <w:rFonts w:ascii="Times New Roman" w:hAnsi="Times New Roman"/>
          <w:sz w:val="24"/>
          <w:szCs w:val="24"/>
        </w:rPr>
        <w:t>0000000000000DRDataCollection20201023113001999.csv</w:t>
      </w:r>
      <w:r w:rsidRPr="001E2C1C">
        <w:rPr>
          <w:rFonts w:ascii="Times New Roman" w:hAnsi="Times New Roman"/>
          <w:sz w:val="24"/>
          <w:szCs w:val="24"/>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7903A6" w:rsidRPr="00166135" w14:paraId="2E1F9E14"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6945822D" w14:textId="77777777" w:rsidR="007903A6" w:rsidRPr="00AB646E" w:rsidRDefault="007903A6" w:rsidP="00FC426A">
            <w:pPr>
              <w:spacing w:after="0" w:line="240" w:lineRule="auto"/>
              <w:jc w:val="center"/>
              <w:rPr>
                <w:rFonts w:ascii="Arial" w:eastAsia="Times New Roman" w:hAnsi="Arial"/>
                <w:sz w:val="20"/>
                <w:szCs w:val="20"/>
              </w:rPr>
            </w:pPr>
            <w:r w:rsidRPr="00AB646E">
              <w:rPr>
                <w:rFonts w:ascii="Arial" w:eastAsia="Times New Roman" w:hAnsi="Arial" w:cs="Arial"/>
                <w:b/>
                <w:sz w:val="20"/>
                <w:szCs w:val="20"/>
              </w:rPr>
              <w:t>Data Element</w:t>
            </w:r>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2A9FEC90"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54431F96"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b/>
                <w:sz w:val="20"/>
                <w:szCs w:val="20"/>
              </w:rPr>
              <w:t>Format</w:t>
            </w:r>
          </w:p>
        </w:tc>
      </w:tr>
      <w:tr w:rsidR="007903A6" w:rsidRPr="00166135" w14:paraId="5FADC54D"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0E001DEA" w14:textId="77777777" w:rsidR="007903A6" w:rsidRPr="00AB646E" w:rsidRDefault="007903A6" w:rsidP="00FC426A">
            <w:pPr>
              <w:spacing w:after="0" w:line="240" w:lineRule="auto"/>
              <w:jc w:val="center"/>
              <w:rPr>
                <w:rFonts w:ascii="Arial" w:eastAsia="Times New Roman" w:hAnsi="Arial"/>
                <w:sz w:val="20"/>
                <w:szCs w:val="20"/>
              </w:rPr>
            </w:pPr>
            <w:r w:rsidRPr="00AB646E">
              <w:rPr>
                <w:rFonts w:ascii="Arial" w:eastAsia="Times New Roman" w:hAnsi="Arial" w:cs="Arial"/>
                <w:sz w:val="20"/>
                <w:szCs w:val="20"/>
              </w:rPr>
              <w:t>DUNS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358859C6"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CR DUNS Number</w:t>
            </w:r>
          </w:p>
        </w:tc>
        <w:tc>
          <w:tcPr>
            <w:tcW w:w="2664" w:type="dxa"/>
            <w:tcBorders>
              <w:top w:val="single" w:sz="6" w:space="0" w:color="auto"/>
              <w:left w:val="single" w:sz="6" w:space="0" w:color="auto"/>
              <w:bottom w:val="single" w:sz="6" w:space="0" w:color="auto"/>
              <w:right w:val="single" w:sz="6" w:space="0" w:color="auto"/>
            </w:tcBorders>
            <w:vAlign w:val="center"/>
            <w:hideMark/>
          </w:tcPr>
          <w:p w14:paraId="4AE8CA82"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Numeric (9 or 13)</w:t>
            </w:r>
          </w:p>
        </w:tc>
      </w:tr>
      <w:tr w:rsidR="007903A6" w:rsidRPr="00166135" w14:paraId="0FCE72D7" w14:textId="77777777" w:rsidTr="006623BA">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28770047"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Report Name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78526D72"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‘DRDataCollection’</w:t>
            </w:r>
          </w:p>
        </w:tc>
        <w:tc>
          <w:tcPr>
            <w:tcW w:w="2664" w:type="dxa"/>
            <w:tcBorders>
              <w:top w:val="single" w:sz="6" w:space="0" w:color="auto"/>
              <w:left w:val="single" w:sz="6" w:space="0" w:color="auto"/>
              <w:bottom w:val="single" w:sz="6" w:space="0" w:color="auto"/>
              <w:right w:val="single" w:sz="6" w:space="0" w:color="auto"/>
            </w:tcBorders>
            <w:vAlign w:val="center"/>
            <w:hideMark/>
          </w:tcPr>
          <w:p w14:paraId="0D3D9D76"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Alphanumeric (16)</w:t>
            </w:r>
          </w:p>
        </w:tc>
      </w:tr>
      <w:tr w:rsidR="007903A6" w:rsidRPr="00166135" w14:paraId="1A528203"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7E1853B4"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lastRenderedPageBreak/>
              <w:t>Date/Time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06502A0A"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File transmission date/time stamp</w:t>
            </w:r>
          </w:p>
        </w:tc>
        <w:tc>
          <w:tcPr>
            <w:tcW w:w="2664" w:type="dxa"/>
            <w:tcBorders>
              <w:top w:val="single" w:sz="6" w:space="0" w:color="auto"/>
              <w:left w:val="single" w:sz="6" w:space="0" w:color="auto"/>
              <w:bottom w:val="single" w:sz="6" w:space="0" w:color="auto"/>
              <w:right w:val="single" w:sz="6" w:space="0" w:color="auto"/>
            </w:tcBorders>
            <w:vAlign w:val="center"/>
            <w:hideMark/>
          </w:tcPr>
          <w:p w14:paraId="4C6968AC"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Datetime format =</w:t>
            </w:r>
          </w:p>
          <w:p w14:paraId="02E15A51"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ccyymmddhhmmss</w:t>
            </w:r>
          </w:p>
        </w:tc>
      </w:tr>
      <w:tr w:rsidR="007903A6" w:rsidRPr="00166135" w14:paraId="67CE9AD9" w14:textId="77777777" w:rsidTr="006623BA">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6A52637D"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counter</w:t>
            </w:r>
          </w:p>
        </w:tc>
        <w:tc>
          <w:tcPr>
            <w:tcW w:w="3276" w:type="dxa"/>
            <w:tcBorders>
              <w:top w:val="single" w:sz="6" w:space="0" w:color="auto"/>
              <w:left w:val="single" w:sz="6" w:space="0" w:color="auto"/>
              <w:bottom w:val="single" w:sz="6" w:space="0" w:color="auto"/>
              <w:right w:val="single" w:sz="6" w:space="0" w:color="auto"/>
            </w:tcBorders>
            <w:vAlign w:val="center"/>
            <w:hideMark/>
          </w:tcPr>
          <w:p w14:paraId="75BF9E4E"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Counter (optional - may be used by REP for internal tracking)</w:t>
            </w:r>
          </w:p>
        </w:tc>
        <w:tc>
          <w:tcPr>
            <w:tcW w:w="2664" w:type="dxa"/>
            <w:tcBorders>
              <w:top w:val="single" w:sz="6" w:space="0" w:color="auto"/>
              <w:left w:val="single" w:sz="6" w:space="0" w:color="auto"/>
              <w:bottom w:val="single" w:sz="6" w:space="0" w:color="auto"/>
              <w:right w:val="single" w:sz="6" w:space="0" w:color="auto"/>
            </w:tcBorders>
            <w:vAlign w:val="center"/>
            <w:hideMark/>
          </w:tcPr>
          <w:p w14:paraId="532905C1"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Numeric (3)</w:t>
            </w:r>
          </w:p>
        </w:tc>
      </w:tr>
      <w:tr w:rsidR="007903A6" w:rsidRPr="00166135" w14:paraId="0FE856F6" w14:textId="77777777" w:rsidTr="006623BA">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7C175996"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.csv</w:t>
            </w:r>
          </w:p>
        </w:tc>
        <w:tc>
          <w:tcPr>
            <w:tcW w:w="3276" w:type="dxa"/>
            <w:tcBorders>
              <w:top w:val="single" w:sz="6" w:space="0" w:color="auto"/>
              <w:left w:val="single" w:sz="6" w:space="0" w:color="auto"/>
              <w:bottom w:val="single" w:sz="6" w:space="0" w:color="auto"/>
              <w:right w:val="single" w:sz="6" w:space="0" w:color="auto"/>
            </w:tcBorders>
            <w:vAlign w:val="center"/>
            <w:hideMark/>
          </w:tcPr>
          <w:p w14:paraId="26D4B8C5"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Value of .csv mandatory in file name</w:t>
            </w:r>
          </w:p>
        </w:tc>
        <w:tc>
          <w:tcPr>
            <w:tcW w:w="2664" w:type="dxa"/>
            <w:tcBorders>
              <w:top w:val="single" w:sz="6" w:space="0" w:color="auto"/>
              <w:left w:val="single" w:sz="6" w:space="0" w:color="auto"/>
              <w:bottom w:val="single" w:sz="6" w:space="0" w:color="auto"/>
              <w:right w:val="single" w:sz="6" w:space="0" w:color="auto"/>
            </w:tcBorders>
            <w:vAlign w:val="center"/>
          </w:tcPr>
          <w:p w14:paraId="49C118FC" w14:textId="77777777" w:rsidR="007903A6" w:rsidRPr="00AB646E" w:rsidRDefault="007903A6" w:rsidP="00FC426A">
            <w:pPr>
              <w:spacing w:after="0" w:line="240" w:lineRule="auto"/>
              <w:jc w:val="center"/>
              <w:rPr>
                <w:rFonts w:ascii="Arial" w:eastAsia="Times New Roman" w:hAnsi="Arial" w:cs="Arial"/>
                <w:sz w:val="20"/>
                <w:szCs w:val="20"/>
              </w:rPr>
            </w:pPr>
          </w:p>
        </w:tc>
      </w:tr>
    </w:tbl>
    <w:p w14:paraId="5F5CE5EB" w14:textId="77777777" w:rsidR="007903A6" w:rsidRDefault="007903A6" w:rsidP="007903A6"/>
    <w:p w14:paraId="09ED5E50" w14:textId="77777777" w:rsidR="007903A6" w:rsidRPr="00BD23C1" w:rsidRDefault="007903A6" w:rsidP="007903A6">
      <w:pPr>
        <w:pStyle w:val="ListParagraph"/>
        <w:ind w:left="1800" w:hanging="360"/>
        <w:contextualSpacing w:val="0"/>
        <w:rPr>
          <w:rFonts w:ascii="Times New Roman" w:hAnsi="Times New Roman"/>
          <w:sz w:val="24"/>
          <w:szCs w:val="24"/>
        </w:rPr>
      </w:pPr>
      <w:r w:rsidRPr="00A81C96">
        <w:rPr>
          <w:rFonts w:ascii="Times New Roman" w:hAnsi="Times New Roman"/>
          <w:sz w:val="24"/>
          <w:szCs w:val="24"/>
        </w:rPr>
        <w:t>b.</w:t>
      </w:r>
      <w:r w:rsidRPr="00A81C96">
        <w:rPr>
          <w:rFonts w:ascii="Times New Roman" w:hAnsi="Times New Roman"/>
          <w:sz w:val="24"/>
          <w:szCs w:val="24"/>
        </w:rPr>
        <w:tab/>
      </w:r>
      <w:ins w:id="780" w:author="ERCOT" w:date="2025-08-01T15:43:00Z">
        <w:r w:rsidR="00FF6F62" w:rsidRPr="00BD23C1">
          <w:rPr>
            <w:rFonts w:ascii="Times New Roman" w:hAnsi="Times New Roman"/>
            <w:b/>
            <w:bCs/>
            <w:sz w:val="24"/>
            <w:szCs w:val="24"/>
          </w:rPr>
          <w:t>ERCOT-</w:t>
        </w:r>
      </w:ins>
      <w:ins w:id="781" w:author="ERCOT" w:date="2025-08-01T16:09:00Z">
        <w:r w:rsidR="00D24F1A" w:rsidRPr="00BD23C1">
          <w:rPr>
            <w:rFonts w:ascii="Times New Roman" w:hAnsi="Times New Roman"/>
            <w:b/>
            <w:bCs/>
            <w:sz w:val="24"/>
            <w:szCs w:val="24"/>
          </w:rPr>
          <w:t>D</w:t>
        </w:r>
      </w:ins>
      <w:ins w:id="782" w:author="ERCOT" w:date="2025-08-01T15:43:00Z">
        <w:r w:rsidR="00FF6F62" w:rsidRPr="00BD23C1">
          <w:rPr>
            <w:rFonts w:ascii="Times New Roman" w:hAnsi="Times New Roman"/>
            <w:b/>
            <w:bCs/>
            <w:sz w:val="24"/>
            <w:szCs w:val="24"/>
          </w:rPr>
          <w:t xml:space="preserve">esignated </w:t>
        </w:r>
      </w:ins>
      <w:ins w:id="783" w:author="ERCOT" w:date="2025-08-01T16:09:00Z">
        <w:r w:rsidR="00D24F1A" w:rsidRPr="00BD23C1">
          <w:rPr>
            <w:rFonts w:ascii="Times New Roman" w:hAnsi="Times New Roman"/>
            <w:b/>
            <w:bCs/>
            <w:sz w:val="24"/>
            <w:szCs w:val="24"/>
          </w:rPr>
          <w:t>S</w:t>
        </w:r>
      </w:ins>
      <w:ins w:id="784" w:author="ERCOT" w:date="2025-08-01T15:43:00Z">
        <w:r w:rsidR="00FF6F62" w:rsidRPr="00BD23C1">
          <w:rPr>
            <w:rFonts w:ascii="Times New Roman" w:hAnsi="Times New Roman"/>
            <w:b/>
            <w:bCs/>
            <w:sz w:val="24"/>
            <w:szCs w:val="24"/>
          </w:rPr>
          <w:t xml:space="preserve">ecure </w:t>
        </w:r>
      </w:ins>
      <w:ins w:id="785" w:author="ERCOT" w:date="2025-08-01T16:09:00Z">
        <w:r w:rsidR="00D24F1A" w:rsidRPr="00BD23C1">
          <w:rPr>
            <w:rFonts w:ascii="Times New Roman" w:hAnsi="Times New Roman"/>
            <w:b/>
            <w:bCs/>
            <w:sz w:val="24"/>
            <w:szCs w:val="24"/>
          </w:rPr>
          <w:t>F</w:t>
        </w:r>
      </w:ins>
      <w:ins w:id="786" w:author="ERCOT" w:date="2025-08-01T15:43:00Z">
        <w:r w:rsidR="00FF6F62" w:rsidRPr="00BD23C1">
          <w:rPr>
            <w:rFonts w:ascii="Times New Roman" w:hAnsi="Times New Roman"/>
            <w:b/>
            <w:bCs/>
            <w:sz w:val="24"/>
            <w:szCs w:val="24"/>
          </w:rPr>
          <w:t xml:space="preserve">ile </w:t>
        </w:r>
      </w:ins>
      <w:ins w:id="787" w:author="ERCOT" w:date="2025-08-01T16:09:00Z">
        <w:r w:rsidR="00D24F1A" w:rsidRPr="00BD23C1">
          <w:rPr>
            <w:rFonts w:ascii="Times New Roman" w:hAnsi="Times New Roman"/>
            <w:b/>
            <w:bCs/>
            <w:sz w:val="24"/>
            <w:szCs w:val="24"/>
          </w:rPr>
          <w:t>S</w:t>
        </w:r>
      </w:ins>
      <w:ins w:id="788" w:author="ERCOT" w:date="2025-08-01T15:43:00Z">
        <w:r w:rsidR="00FF6F62" w:rsidRPr="00BD23C1">
          <w:rPr>
            <w:rFonts w:ascii="Times New Roman" w:hAnsi="Times New Roman"/>
            <w:b/>
            <w:bCs/>
            <w:sz w:val="24"/>
            <w:szCs w:val="24"/>
          </w:rPr>
          <w:t>har</w:t>
        </w:r>
      </w:ins>
      <w:ins w:id="789" w:author="ERCOT" w:date="2025-08-01T16:09:00Z">
        <w:r w:rsidR="00D24F1A" w:rsidRPr="00BD23C1">
          <w:rPr>
            <w:rFonts w:ascii="Times New Roman" w:hAnsi="Times New Roman"/>
            <w:b/>
            <w:bCs/>
            <w:sz w:val="24"/>
            <w:szCs w:val="24"/>
          </w:rPr>
          <w:t>e</w:t>
        </w:r>
      </w:ins>
      <w:del w:id="790" w:author="ERCOT" w:date="2025-03-21T08:43:00Z">
        <w:r w:rsidRPr="00977C2C" w:rsidDel="00693A2C">
          <w:rPr>
            <w:rFonts w:ascii="Times New Roman" w:hAnsi="Times New Roman"/>
            <w:b/>
            <w:sz w:val="24"/>
            <w:szCs w:val="24"/>
          </w:rPr>
          <w:delText>Proofpoint Secure Share</w:delText>
        </w:r>
      </w:del>
      <w:r w:rsidRPr="001E2C1C">
        <w:rPr>
          <w:rFonts w:ascii="Times New Roman" w:hAnsi="Times New Roman"/>
          <w:sz w:val="24"/>
          <w:szCs w:val="24"/>
        </w:rPr>
        <w:t xml:space="preserve">: REPs that chose </w:t>
      </w:r>
      <w:r w:rsidRPr="00BA4BFC">
        <w:rPr>
          <w:rFonts w:ascii="Times New Roman" w:hAnsi="Times New Roman"/>
          <w:sz w:val="24"/>
          <w:szCs w:val="24"/>
        </w:rPr>
        <w:t xml:space="preserve">to send files to ERCOT via the </w:t>
      </w:r>
      <w:del w:id="791" w:author="PRS 100825" w:date="2025-10-08T09:43:00Z">
        <w:r w:rsidRPr="00BA4BFC" w:rsidDel="00772C61">
          <w:rPr>
            <w:rFonts w:ascii="Times New Roman" w:hAnsi="Times New Roman"/>
            <w:sz w:val="24"/>
            <w:szCs w:val="24"/>
          </w:rPr>
          <w:delText xml:space="preserve">Proofpoint </w:delText>
        </w:r>
      </w:del>
      <w:ins w:id="792" w:author="PRS 100825" w:date="2025-10-08T09:47:00Z">
        <w:r w:rsidR="00F722A2" w:rsidRPr="00BA4BFC">
          <w:rPr>
            <w:rFonts w:ascii="Times New Roman" w:hAnsi="Times New Roman"/>
            <w:sz w:val="24"/>
            <w:szCs w:val="24"/>
          </w:rPr>
          <w:t xml:space="preserve">ERCOT-designated </w:t>
        </w:r>
      </w:ins>
      <w:ins w:id="793" w:author="PRS 100825" w:date="2025-10-08T09:48:00Z">
        <w:r w:rsidR="00F722A2" w:rsidRPr="00BA4BFC">
          <w:rPr>
            <w:rFonts w:ascii="Times New Roman" w:hAnsi="Times New Roman"/>
            <w:sz w:val="24"/>
            <w:szCs w:val="24"/>
          </w:rPr>
          <w:t>s</w:t>
        </w:r>
      </w:ins>
      <w:del w:id="794" w:author="PRS 100825" w:date="2025-10-08T09:48:00Z">
        <w:r w:rsidRPr="00BA4BFC" w:rsidDel="00F722A2">
          <w:rPr>
            <w:rFonts w:ascii="Times New Roman" w:hAnsi="Times New Roman"/>
            <w:sz w:val="24"/>
            <w:szCs w:val="24"/>
          </w:rPr>
          <w:delText>S</w:delText>
        </w:r>
      </w:del>
      <w:r w:rsidRPr="00BA4BFC">
        <w:rPr>
          <w:rFonts w:ascii="Times New Roman" w:hAnsi="Times New Roman"/>
          <w:sz w:val="24"/>
          <w:szCs w:val="24"/>
        </w:rPr>
        <w:t xml:space="preserve">ecure </w:t>
      </w:r>
      <w:ins w:id="795" w:author="PRS 100825" w:date="2025-10-08T09:48:00Z">
        <w:r w:rsidR="00F722A2" w:rsidRPr="00BA4BFC">
          <w:rPr>
            <w:rFonts w:ascii="Times New Roman" w:hAnsi="Times New Roman"/>
            <w:sz w:val="24"/>
            <w:szCs w:val="24"/>
          </w:rPr>
          <w:t>file s</w:t>
        </w:r>
      </w:ins>
      <w:del w:id="796" w:author="PRS 100825" w:date="2025-10-08T09:48:00Z">
        <w:r w:rsidRPr="00BA4BFC" w:rsidDel="00F722A2">
          <w:rPr>
            <w:rFonts w:ascii="Times New Roman" w:hAnsi="Times New Roman"/>
            <w:sz w:val="24"/>
            <w:szCs w:val="24"/>
          </w:rPr>
          <w:delText>S</w:delText>
        </w:r>
      </w:del>
      <w:r w:rsidRPr="00BA4BFC">
        <w:rPr>
          <w:rFonts w:ascii="Times New Roman" w:hAnsi="Times New Roman"/>
          <w:sz w:val="24"/>
          <w:szCs w:val="24"/>
        </w:rPr>
        <w:t>har</w:t>
      </w:r>
      <w:ins w:id="797" w:author="PRS 100825" w:date="2025-10-08T09:48:00Z">
        <w:r w:rsidR="00F722A2" w:rsidRPr="00BA4BFC">
          <w:rPr>
            <w:rFonts w:ascii="Times New Roman" w:hAnsi="Times New Roman"/>
            <w:sz w:val="24"/>
            <w:szCs w:val="24"/>
          </w:rPr>
          <w:t>ing</w:t>
        </w:r>
      </w:ins>
      <w:del w:id="798" w:author="PRS 100825" w:date="2025-10-08T09:48:00Z">
        <w:r w:rsidRPr="00BA4BFC" w:rsidDel="00F722A2">
          <w:rPr>
            <w:rFonts w:ascii="Times New Roman" w:hAnsi="Times New Roman"/>
            <w:sz w:val="24"/>
            <w:szCs w:val="24"/>
          </w:rPr>
          <w:delText>e</w:delText>
        </w:r>
      </w:del>
      <w:r w:rsidRPr="00BA4BFC">
        <w:rPr>
          <w:rFonts w:ascii="Times New Roman" w:hAnsi="Times New Roman"/>
          <w:sz w:val="24"/>
          <w:szCs w:val="24"/>
        </w:rPr>
        <w:t xml:space="preserve"> application are required</w:t>
      </w:r>
      <w:r w:rsidRPr="001E2C1C">
        <w:rPr>
          <w:rFonts w:ascii="Times New Roman" w:hAnsi="Times New Roman"/>
          <w:sz w:val="24"/>
          <w:szCs w:val="24"/>
        </w:rPr>
        <w:t xml:space="preserve"> to follow the file format and content specifications shown in the table below. Note: data elements should be separated with pipes (‘|’) as the </w:t>
      </w:r>
      <w:r w:rsidRPr="00BD23C1">
        <w:rPr>
          <w:rFonts w:ascii="Times New Roman" w:hAnsi="Times New Roman"/>
          <w:sz w:val="24"/>
          <w:szCs w:val="24"/>
        </w:rPr>
        <w:t>delimiter.</w:t>
      </w:r>
    </w:p>
    <w:p w14:paraId="7247D2CA" w14:textId="77777777" w:rsidR="007903A6" w:rsidRPr="00BD23C1" w:rsidRDefault="00D24F1A" w:rsidP="007903A6">
      <w:pPr>
        <w:pStyle w:val="ListParagraph"/>
        <w:ind w:left="1800"/>
        <w:contextualSpacing w:val="0"/>
        <w:rPr>
          <w:b/>
        </w:rPr>
      </w:pPr>
      <w:ins w:id="799" w:author="ERCOT" w:date="2025-08-01T16:10:00Z">
        <w:r w:rsidRPr="00BD23C1">
          <w:rPr>
            <w:rFonts w:ascii="Times New Roman" w:hAnsi="Times New Roman"/>
            <w:b/>
            <w:bCs/>
            <w:sz w:val="24"/>
            <w:szCs w:val="24"/>
          </w:rPr>
          <w:t>ERCOT-Designated Secure File Share</w:t>
        </w:r>
      </w:ins>
      <w:del w:id="800" w:author="ERCOT" w:date="2025-03-21T08:44:00Z">
        <w:r w:rsidR="007903A6" w:rsidRPr="00BD23C1" w:rsidDel="00693A2C">
          <w:rPr>
            <w:rFonts w:ascii="Times New Roman" w:hAnsi="Times New Roman"/>
            <w:b/>
            <w:sz w:val="24"/>
            <w:szCs w:val="24"/>
          </w:rPr>
          <w:delText xml:space="preserve">Proofpoint </w:delText>
        </w:r>
      </w:del>
      <w:r w:rsidR="007903A6" w:rsidRPr="00BD23C1">
        <w:rPr>
          <w:rFonts w:ascii="Times New Roman" w:hAnsi="Times New Roman"/>
          <w:b/>
          <w:sz w:val="24"/>
          <w:szCs w:val="24"/>
        </w:rPr>
        <w:t>DRDataCollection File Specifications</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7903A6" w:rsidRPr="00BD23C1" w14:paraId="0F21EAEA" w14:textId="77777777" w:rsidTr="006623BA">
        <w:trPr>
          <w:cantSplit/>
          <w:trHeight w:val="518"/>
          <w:jc w:val="center"/>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86E8445" w14:textId="77777777" w:rsidR="007903A6" w:rsidRPr="00BD23C1" w:rsidRDefault="007903A6" w:rsidP="00FC426A">
            <w:pPr>
              <w:spacing w:after="0" w:line="240" w:lineRule="auto"/>
              <w:jc w:val="center"/>
              <w:rPr>
                <w:rFonts w:ascii="Arial" w:eastAsia="Times New Roman" w:hAnsi="Arial"/>
                <w:sz w:val="20"/>
                <w:szCs w:val="20"/>
              </w:rPr>
            </w:pPr>
            <w:r w:rsidRPr="00BD23C1">
              <w:rPr>
                <w:rFonts w:ascii="Arial" w:eastAsia="Times New Roman" w:hAnsi="Arial" w:cs="Arial"/>
                <w:b/>
                <w:sz w:val="20"/>
                <w:szCs w:val="20"/>
              </w:rPr>
              <w:t>Data Element</w:t>
            </w:r>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52D532B1"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b/>
                <w:sz w:val="20"/>
                <w:szCs w:val="20"/>
              </w:rPr>
              <w:t>Comments</w:t>
            </w:r>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58069228"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b/>
                <w:sz w:val="20"/>
                <w:szCs w:val="20"/>
              </w:rPr>
              <w:t>Format</w:t>
            </w:r>
          </w:p>
        </w:tc>
      </w:tr>
      <w:tr w:rsidR="007903A6" w:rsidRPr="00BD23C1" w14:paraId="74123F52" w14:textId="77777777" w:rsidTr="006623BA">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33DD971" w14:textId="77777777" w:rsidR="007903A6" w:rsidRPr="00BD23C1" w:rsidRDefault="005174C4"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ESI ID</w:t>
            </w:r>
            <w:r w:rsidR="007903A6" w:rsidRPr="00BD23C1">
              <w:rPr>
                <w:rFonts w:ascii="Arial" w:eastAsia="Times New Roman" w:hAnsi="Arial" w:cs="Arial"/>
                <w:sz w:val="20"/>
                <w:szCs w:val="20"/>
              </w:rPr>
              <w:t xml:space="preserve"> Number</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CB9401"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 xml:space="preserve">The </w:t>
            </w:r>
            <w:r w:rsidR="005174C4" w:rsidRPr="00BD23C1">
              <w:rPr>
                <w:rFonts w:ascii="Arial" w:eastAsia="Times New Roman" w:hAnsi="Arial" w:cs="Arial"/>
                <w:sz w:val="20"/>
                <w:szCs w:val="20"/>
              </w:rPr>
              <w:t>ESI ID</w:t>
            </w:r>
            <w:r w:rsidRPr="00BD23C1">
              <w:rPr>
                <w:rFonts w:ascii="Arial" w:eastAsia="Times New Roman" w:hAnsi="Arial" w:cs="Arial"/>
                <w:sz w:val="20"/>
                <w:szCs w:val="20"/>
              </w:rPr>
              <w:t xml:space="preserve"> is the basic identifier assigned to each Service Delivery Point (SDP).</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AF99693"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Alpha numeric (36)</w:t>
            </w:r>
          </w:p>
        </w:tc>
      </w:tr>
      <w:tr w:rsidR="007903A6" w:rsidRPr="00BD23C1" w14:paraId="3E8EBD27" w14:textId="77777777" w:rsidTr="006623BA">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141649"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Category Code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CA7E521"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 xml:space="preserve">Category of Demand response product in which the </w:t>
            </w:r>
            <w:r w:rsidR="005174C4" w:rsidRPr="00BD23C1">
              <w:rPr>
                <w:rFonts w:ascii="Arial" w:eastAsia="Times New Roman" w:hAnsi="Arial" w:cs="Arial"/>
                <w:sz w:val="20"/>
                <w:szCs w:val="20"/>
              </w:rPr>
              <w:t>ESI ID</w:t>
            </w:r>
            <w:r w:rsidRPr="00BD23C1">
              <w:rPr>
                <w:rFonts w:ascii="Arial" w:eastAsia="Times New Roman" w:hAnsi="Arial" w:cs="Arial"/>
                <w:sz w:val="20"/>
                <w:szCs w:val="20"/>
              </w:rPr>
              <w:t xml:space="preserve"> is participating.</w:t>
            </w:r>
          </w:p>
          <w:p w14:paraId="600E1182"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(The acceptable codes shown below)</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C27EFF"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Alpha numeric (3)</w:t>
            </w:r>
          </w:p>
        </w:tc>
      </w:tr>
      <w:tr w:rsidR="007903A6" w:rsidRPr="00BD23C1" w14:paraId="67202394"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4FB43B5"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Direct Load Control Indicator</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661359F"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 xml:space="preserve">Y or N – If the Demand response can be initiated by </w:t>
            </w:r>
            <w:r w:rsidR="00D302B2" w:rsidRPr="00BD23C1">
              <w:rPr>
                <w:rFonts w:ascii="Arial" w:eastAsia="Times New Roman" w:hAnsi="Arial" w:cs="Arial"/>
                <w:sz w:val="20"/>
                <w:szCs w:val="20"/>
              </w:rPr>
              <w:t>Load Serving Entity (</w:t>
            </w:r>
            <w:r w:rsidRPr="00BD23C1">
              <w:rPr>
                <w:rFonts w:ascii="Arial" w:eastAsia="Times New Roman" w:hAnsi="Arial" w:cs="Arial"/>
                <w:sz w:val="20"/>
                <w:szCs w:val="20"/>
              </w:rPr>
              <w:t>LSE</w:t>
            </w:r>
            <w:r w:rsidR="00D302B2" w:rsidRPr="00BD23C1">
              <w:rPr>
                <w:rFonts w:ascii="Arial" w:eastAsia="Times New Roman" w:hAnsi="Arial" w:cs="Arial"/>
                <w:sz w:val="20"/>
                <w:szCs w:val="20"/>
              </w:rPr>
              <w:t>)</w:t>
            </w:r>
            <w:r w:rsidRPr="00BD23C1">
              <w:rPr>
                <w:rFonts w:ascii="Arial" w:eastAsia="Times New Roman" w:hAnsi="Arial" w:cs="Arial"/>
                <w:sz w:val="20"/>
                <w:szCs w:val="20"/>
              </w:rPr>
              <w:t xml:space="preserve"> or 3</w:t>
            </w:r>
            <w:r w:rsidRPr="00BD23C1">
              <w:rPr>
                <w:rFonts w:ascii="Arial" w:eastAsia="Times New Roman" w:hAnsi="Arial" w:cs="Arial"/>
                <w:sz w:val="20"/>
                <w:szCs w:val="20"/>
                <w:vertAlign w:val="superscript"/>
              </w:rPr>
              <w:t>rd</w:t>
            </w:r>
            <w:r w:rsidRPr="00BD23C1">
              <w:rPr>
                <w:rFonts w:ascii="Arial" w:eastAsia="Times New Roman" w:hAnsi="Arial" w:cs="Arial"/>
                <w:sz w:val="20"/>
                <w:szCs w:val="20"/>
              </w:rPr>
              <w:t xml:space="preserve"> party (other than the Customer)</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52D773"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Alpha numeric (3)</w:t>
            </w:r>
          </w:p>
        </w:tc>
      </w:tr>
      <w:tr w:rsidR="007903A6" w:rsidRPr="00BD23C1" w14:paraId="76992FA2"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01C592"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Start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0565F3"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 xml:space="preserve">The date the </w:t>
            </w:r>
            <w:r w:rsidR="005174C4" w:rsidRPr="00BD23C1">
              <w:rPr>
                <w:rFonts w:ascii="Arial" w:eastAsia="Times New Roman" w:hAnsi="Arial" w:cs="Arial"/>
                <w:sz w:val="20"/>
                <w:szCs w:val="20"/>
              </w:rPr>
              <w:t>ESI ID</w:t>
            </w:r>
            <w:r w:rsidRPr="00BD23C1">
              <w:rPr>
                <w:rFonts w:ascii="Arial" w:eastAsia="Times New Roman" w:hAnsi="Arial" w:cs="Arial"/>
                <w:sz w:val="20"/>
                <w:szCs w:val="20"/>
              </w:rPr>
              <w:t xml:space="preserve"> commenced participation in this category</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C251B68"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Numeric (8) yyyymmdd</w:t>
            </w:r>
          </w:p>
        </w:tc>
      </w:tr>
    </w:tbl>
    <w:p w14:paraId="6DC5454C" w14:textId="77777777" w:rsidR="007903A6" w:rsidRPr="00BD23C1" w:rsidRDefault="007903A6" w:rsidP="007903A6">
      <w:pPr>
        <w:jc w:val="center"/>
      </w:pPr>
    </w:p>
    <w:p w14:paraId="440060BB" w14:textId="3A6C807F" w:rsidR="007903A6" w:rsidRPr="00977C2C" w:rsidRDefault="007903A6" w:rsidP="007903A6">
      <w:pPr>
        <w:pStyle w:val="ListParagraph"/>
        <w:ind w:left="1800" w:hanging="360"/>
        <w:rPr>
          <w:rFonts w:ascii="Times New Roman" w:hAnsi="Times New Roman"/>
          <w:b/>
          <w:sz w:val="24"/>
          <w:szCs w:val="24"/>
        </w:rPr>
      </w:pPr>
      <w:r w:rsidRPr="00BD23C1">
        <w:rPr>
          <w:rFonts w:ascii="Times New Roman" w:hAnsi="Times New Roman"/>
          <w:sz w:val="24"/>
          <w:szCs w:val="24"/>
        </w:rPr>
        <w:t>c.</w:t>
      </w:r>
      <w:r w:rsidRPr="00BD23C1">
        <w:rPr>
          <w:rFonts w:ascii="Times New Roman" w:hAnsi="Times New Roman"/>
          <w:sz w:val="24"/>
          <w:szCs w:val="24"/>
        </w:rPr>
        <w:tab/>
      </w:r>
      <w:r w:rsidRPr="00BD23C1">
        <w:rPr>
          <w:rFonts w:ascii="Times New Roman" w:hAnsi="Times New Roman"/>
          <w:b/>
          <w:sz w:val="24"/>
          <w:szCs w:val="24"/>
        </w:rPr>
        <w:t xml:space="preserve">Example </w:t>
      </w:r>
      <w:ins w:id="801" w:author="ERCOT" w:date="2025-08-01T16:10:00Z">
        <w:r w:rsidR="00D24F1A" w:rsidRPr="00BD23C1">
          <w:rPr>
            <w:rFonts w:ascii="Times New Roman" w:hAnsi="Times New Roman"/>
            <w:b/>
            <w:bCs/>
            <w:sz w:val="24"/>
            <w:szCs w:val="24"/>
          </w:rPr>
          <w:t>ERCOT-Designated Secure File Share</w:t>
        </w:r>
      </w:ins>
      <w:ins w:id="802" w:author="ERCOT 111725" w:date="2025-11-07T10:12:00Z" w16du:dateUtc="2025-11-07T16:12:00Z">
        <w:r w:rsidR="004652A8">
          <w:rPr>
            <w:rFonts w:ascii="Times New Roman" w:hAnsi="Times New Roman"/>
            <w:b/>
            <w:bCs/>
            <w:sz w:val="24"/>
            <w:szCs w:val="24"/>
          </w:rPr>
          <w:t xml:space="preserve"> </w:t>
        </w:r>
      </w:ins>
      <w:del w:id="803" w:author="ERCOT" w:date="2025-03-21T08:44:00Z">
        <w:r w:rsidRPr="00BD23C1" w:rsidDel="00693A2C">
          <w:rPr>
            <w:rFonts w:ascii="Times New Roman" w:hAnsi="Times New Roman"/>
            <w:b/>
            <w:sz w:val="24"/>
            <w:szCs w:val="24"/>
          </w:rPr>
          <w:delText xml:space="preserve">Proofpoint Secure Share </w:delText>
        </w:r>
      </w:del>
      <w:r w:rsidRPr="00BD23C1">
        <w:rPr>
          <w:rFonts w:ascii="Times New Roman" w:hAnsi="Times New Roman"/>
          <w:b/>
          <w:sz w:val="24"/>
          <w:szCs w:val="24"/>
        </w:rPr>
        <w:t>DRDataCollection file</w:t>
      </w:r>
    </w:p>
    <w:p w14:paraId="5D8BC3F8"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1001001001001|PR|Y|20120701|</w:t>
      </w:r>
    </w:p>
    <w:p w14:paraId="55E9D95C"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1001001001023|PR|Y|20120715|</w:t>
      </w:r>
    </w:p>
    <w:p w14:paraId="07447737"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1001001001045|TOU|Y|20130201|</w:t>
      </w:r>
    </w:p>
    <w:p w14:paraId="689E35D2"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1001001001045|PR|Y|20130201|</w:t>
      </w:r>
      <w:r>
        <w:rPr>
          <w:rFonts w:ascii="Times New Roman" w:hAnsi="Times New Roman"/>
          <w:sz w:val="24"/>
          <w:szCs w:val="24"/>
        </w:rPr>
        <w:br/>
      </w:r>
    </w:p>
    <w:p w14:paraId="1883A603" w14:textId="77777777" w:rsidR="007903A6" w:rsidRDefault="007903A6" w:rsidP="007903A6">
      <w:pPr>
        <w:pStyle w:val="ListParagraph"/>
        <w:ind w:left="1800" w:hanging="360"/>
        <w:rPr>
          <w:rFonts w:ascii="Times New Roman" w:hAnsi="Times New Roman"/>
          <w:sz w:val="24"/>
          <w:szCs w:val="24"/>
        </w:rPr>
      </w:pPr>
      <w:r w:rsidRPr="00A81C96">
        <w:rPr>
          <w:rFonts w:ascii="Times New Roman" w:hAnsi="Times New Roman"/>
          <w:sz w:val="24"/>
          <w:szCs w:val="24"/>
        </w:rPr>
        <w:t>d.</w:t>
      </w:r>
      <w:r w:rsidRPr="00A81C96">
        <w:rPr>
          <w:rFonts w:ascii="Times New Roman" w:hAnsi="Times New Roman"/>
          <w:sz w:val="24"/>
          <w:szCs w:val="24"/>
        </w:rPr>
        <w:tab/>
      </w:r>
      <w:r w:rsidRPr="00977C2C">
        <w:rPr>
          <w:rFonts w:ascii="Times New Roman" w:hAnsi="Times New Roman"/>
          <w:b/>
          <w:sz w:val="24"/>
          <w:szCs w:val="24"/>
        </w:rPr>
        <w:t>NAESB</w:t>
      </w:r>
      <w:r w:rsidRPr="001E2C1C">
        <w:rPr>
          <w:rFonts w:ascii="Times New Roman" w:hAnsi="Times New Roman"/>
          <w:sz w:val="24"/>
          <w:szCs w:val="24"/>
        </w:rPr>
        <w:t>: REPs that chose to send files to ERCOT via NAESB are required to follow the file format and content specifications as shown in the tables below. Note: data elements should be separated with pipes (‘|’) as the delimiter. Three record types are applicable to DRDataCollection files sent via NAESB: header record; detail record; and summary record.</w:t>
      </w:r>
      <w:r w:rsidR="00747A88">
        <w:rPr>
          <w:rFonts w:ascii="Times New Roman" w:hAnsi="Times New Roman"/>
          <w:sz w:val="24"/>
          <w:szCs w:val="24"/>
        </w:rPr>
        <w:br/>
      </w:r>
    </w:p>
    <w:p w14:paraId="0D848A13" w14:textId="77777777" w:rsidR="007903A6" w:rsidRPr="001E2C1C" w:rsidRDefault="007903A6" w:rsidP="007903A6">
      <w:pPr>
        <w:pStyle w:val="ListParagraph"/>
        <w:ind w:left="1800"/>
        <w:rPr>
          <w:rFonts w:ascii="Times New Roman" w:hAnsi="Times New Roman"/>
          <w:sz w:val="24"/>
          <w:szCs w:val="24"/>
        </w:rPr>
      </w:pPr>
      <w:r w:rsidRPr="001E2C1C">
        <w:rPr>
          <w:rFonts w:ascii="Times New Roman" w:hAnsi="Times New Roman"/>
          <w:sz w:val="24"/>
          <w:szCs w:val="24"/>
        </w:rPr>
        <w:t xml:space="preserve">At a minimum the filename must contain *.csv* after decryption otherwise the file will be rejected by ERCOT. Files will be sent with a NAESB input-format </w:t>
      </w:r>
      <w:r w:rsidRPr="001E2C1C">
        <w:rPr>
          <w:rFonts w:ascii="Times New Roman" w:hAnsi="Times New Roman"/>
          <w:sz w:val="24"/>
          <w:szCs w:val="24"/>
        </w:rPr>
        <w:lastRenderedPageBreak/>
        <w:t>of “FF”. Any file extension other than .csv, such as .xml or .x12 will fail at ERCOT.</w:t>
      </w:r>
      <w:r w:rsidRPr="001E2C1C">
        <w:rPr>
          <w:rFonts w:ascii="Times New Roman" w:hAnsi="Times New Roman"/>
          <w:sz w:val="24"/>
          <w:szCs w:val="24"/>
        </w:rPr>
        <w:br/>
      </w:r>
    </w:p>
    <w:p w14:paraId="30B1AB3B" w14:textId="77777777" w:rsidR="007903A6" w:rsidRDefault="007903A6" w:rsidP="007903A6">
      <w:pPr>
        <w:pStyle w:val="ListParagraph"/>
        <w:ind w:left="2160" w:hanging="360"/>
      </w:pPr>
      <w:r w:rsidRPr="00A81C96">
        <w:rPr>
          <w:rFonts w:ascii="Times New Roman" w:hAnsi="Times New Roman"/>
          <w:sz w:val="24"/>
          <w:szCs w:val="24"/>
        </w:rPr>
        <w:t>i.</w:t>
      </w:r>
      <w:r w:rsidRPr="00A81C96">
        <w:rPr>
          <w:rFonts w:ascii="Times New Roman" w:hAnsi="Times New Roman"/>
          <w:sz w:val="24"/>
          <w:szCs w:val="24"/>
        </w:rPr>
        <w:tab/>
      </w:r>
      <w:r w:rsidRPr="00977C2C">
        <w:rPr>
          <w:rFonts w:ascii="Times New Roman" w:hAnsi="Times New Roman"/>
          <w:b/>
          <w:sz w:val="24"/>
          <w:szCs w:val="24"/>
        </w:rPr>
        <w:t>Header Record</w:t>
      </w:r>
      <w:r w:rsidRPr="001E2C1C">
        <w:rPr>
          <w:rFonts w:ascii="Times New Roman" w:hAnsi="Times New Roman"/>
          <w:sz w:val="24"/>
          <w:szCs w:val="24"/>
        </w:rPr>
        <w:t xml:space="preserve"> – One must be present and must be the first record in the file.</w:t>
      </w: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7903A6" w:rsidRPr="00166135" w14:paraId="3410A6BC" w14:textId="77777777" w:rsidTr="006623BA">
        <w:trPr>
          <w:cantSplit/>
          <w:trHeight w:val="490"/>
          <w:tblHeader/>
          <w:jc w:val="center"/>
        </w:trPr>
        <w:tc>
          <w:tcPr>
            <w:tcW w:w="1170" w:type="dxa"/>
            <w:tcBorders>
              <w:top w:val="single" w:sz="4" w:space="0" w:color="auto"/>
              <w:left w:val="single" w:sz="4" w:space="0" w:color="auto"/>
              <w:bottom w:val="single" w:sz="4" w:space="0" w:color="auto"/>
              <w:right w:val="single" w:sz="4" w:space="0" w:color="auto"/>
            </w:tcBorders>
            <w:shd w:val="clear" w:color="auto" w:fill="D0CECE"/>
            <w:tcMar>
              <w:top w:w="43" w:type="dxa"/>
              <w:left w:w="58" w:type="dxa"/>
              <w:bottom w:w="43" w:type="dxa"/>
              <w:right w:w="58" w:type="dxa"/>
            </w:tcMar>
            <w:vAlign w:val="center"/>
            <w:hideMark/>
          </w:tcPr>
          <w:p w14:paraId="2B02D658"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Data Element</w:t>
            </w:r>
          </w:p>
        </w:tc>
        <w:tc>
          <w:tcPr>
            <w:tcW w:w="1440" w:type="dxa"/>
            <w:tcBorders>
              <w:top w:val="single" w:sz="4" w:space="0" w:color="auto"/>
              <w:left w:val="single" w:sz="4" w:space="0" w:color="auto"/>
              <w:bottom w:val="single" w:sz="4" w:space="0" w:color="auto"/>
              <w:right w:val="single" w:sz="4" w:space="0" w:color="auto"/>
            </w:tcBorders>
            <w:shd w:val="clear" w:color="auto" w:fill="D0CECE"/>
            <w:tcMar>
              <w:top w:w="43" w:type="dxa"/>
              <w:left w:w="58" w:type="dxa"/>
              <w:bottom w:w="43" w:type="dxa"/>
              <w:right w:w="58" w:type="dxa"/>
            </w:tcMar>
            <w:vAlign w:val="center"/>
            <w:hideMark/>
          </w:tcPr>
          <w:p w14:paraId="26E5B4A1"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Mandatory / Optional</w:t>
            </w:r>
          </w:p>
        </w:tc>
        <w:tc>
          <w:tcPr>
            <w:tcW w:w="5040" w:type="dxa"/>
            <w:tcBorders>
              <w:top w:val="single" w:sz="4" w:space="0" w:color="auto"/>
              <w:left w:val="single" w:sz="4" w:space="0" w:color="auto"/>
              <w:bottom w:val="single" w:sz="4" w:space="0" w:color="auto"/>
              <w:right w:val="single" w:sz="4" w:space="0" w:color="auto"/>
            </w:tcBorders>
            <w:shd w:val="clear" w:color="auto" w:fill="D0CECE"/>
            <w:tcMar>
              <w:top w:w="43" w:type="dxa"/>
              <w:left w:w="58" w:type="dxa"/>
              <w:bottom w:w="43" w:type="dxa"/>
              <w:right w:w="58" w:type="dxa"/>
            </w:tcMar>
            <w:vAlign w:val="center"/>
            <w:hideMark/>
          </w:tcPr>
          <w:p w14:paraId="554F42FA"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Comments</w:t>
            </w:r>
          </w:p>
        </w:tc>
        <w:tc>
          <w:tcPr>
            <w:tcW w:w="1525" w:type="dxa"/>
            <w:tcBorders>
              <w:top w:val="single" w:sz="4" w:space="0" w:color="auto"/>
              <w:left w:val="single" w:sz="4" w:space="0" w:color="auto"/>
              <w:bottom w:val="single" w:sz="4" w:space="0" w:color="auto"/>
              <w:right w:val="single" w:sz="4" w:space="0" w:color="auto"/>
            </w:tcBorders>
            <w:shd w:val="clear" w:color="auto" w:fill="D0CECE"/>
            <w:tcMar>
              <w:top w:w="43" w:type="dxa"/>
              <w:left w:w="58" w:type="dxa"/>
              <w:bottom w:w="43" w:type="dxa"/>
              <w:right w:w="58" w:type="dxa"/>
            </w:tcMar>
            <w:vAlign w:val="center"/>
            <w:hideMark/>
          </w:tcPr>
          <w:p w14:paraId="5CC95D64"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Format</w:t>
            </w:r>
          </w:p>
        </w:tc>
      </w:tr>
      <w:tr w:rsidR="007903A6" w:rsidRPr="00166135" w14:paraId="4DE4F386" w14:textId="77777777" w:rsidTr="006623BA">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DD9593A" w14:textId="77777777" w:rsidR="007903A6" w:rsidRPr="00A84E20" w:rsidRDefault="007903A6" w:rsidP="00FC426A">
            <w:pPr>
              <w:spacing w:after="0" w:line="240" w:lineRule="auto"/>
              <w:ind w:left="720" w:hanging="720"/>
              <w:jc w:val="center"/>
              <w:rPr>
                <w:rFonts w:ascii="Arial" w:eastAsia="Times New Roman" w:hAnsi="Arial" w:cs="Arial"/>
                <w:sz w:val="20"/>
                <w:szCs w:val="20"/>
              </w:rPr>
            </w:pPr>
            <w:r w:rsidRPr="00A84E20">
              <w:rPr>
                <w:rFonts w:ascii="Arial" w:eastAsia="Times New Roman" w:hAnsi="Arial" w:cs="Arial"/>
                <w:sz w:val="20"/>
                <w:szCs w:val="20"/>
              </w:rPr>
              <w:t>Record</w:t>
            </w:r>
          </w:p>
          <w:p w14:paraId="16410B98" w14:textId="77777777" w:rsidR="007903A6" w:rsidRPr="00A84E20" w:rsidRDefault="007903A6" w:rsidP="00FC426A">
            <w:pPr>
              <w:spacing w:after="0" w:line="240" w:lineRule="auto"/>
              <w:ind w:left="720" w:hanging="720"/>
              <w:jc w:val="center"/>
              <w:rPr>
                <w:rFonts w:ascii="Arial" w:eastAsia="Times New Roman" w:hAnsi="Arial" w:cs="Arial"/>
                <w:sz w:val="20"/>
                <w:szCs w:val="20"/>
              </w:rPr>
            </w:pPr>
            <w:r w:rsidRPr="00A84E20">
              <w:rPr>
                <w:rFonts w:ascii="Arial" w:eastAsia="Times New Roman" w:hAnsi="Arial" w:cs="Arial"/>
                <w:sz w:val="20"/>
                <w:szCs w:val="20"/>
              </w:rPr>
              <w:t>Type</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8669411"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24B45CF" w14:textId="77777777" w:rsidR="007903A6" w:rsidRPr="00A84E20" w:rsidRDefault="007903A6" w:rsidP="00FC426A">
            <w:pPr>
              <w:spacing w:after="0" w:line="240" w:lineRule="auto"/>
              <w:jc w:val="both"/>
              <w:rPr>
                <w:rFonts w:ascii="Arial" w:eastAsia="Times New Roman" w:hAnsi="Arial" w:cs="Arial"/>
                <w:sz w:val="20"/>
                <w:szCs w:val="20"/>
              </w:rPr>
            </w:pPr>
            <w:r w:rsidRPr="00A84E20">
              <w:rPr>
                <w:rFonts w:ascii="Arial" w:eastAsia="Times New Roman" w:hAnsi="Arial" w:cs="Arial"/>
                <w:sz w:val="20"/>
                <w:szCs w:val="20"/>
              </w:rPr>
              <w:t>Hard Code “HDR”</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CC21D25"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7903A6" w:rsidRPr="00166135" w14:paraId="222FB91D" w14:textId="77777777" w:rsidTr="006623BA">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35F48C6"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Report Name</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977BFC0"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2041133" w14:textId="77777777" w:rsidR="007903A6" w:rsidRPr="00A84E20" w:rsidRDefault="007903A6" w:rsidP="00FC426A">
            <w:pPr>
              <w:spacing w:after="0" w:line="240" w:lineRule="auto"/>
              <w:jc w:val="both"/>
              <w:rPr>
                <w:rFonts w:ascii="Arial" w:eastAsia="Times New Roman" w:hAnsi="Arial" w:cs="Arial"/>
                <w:sz w:val="20"/>
                <w:szCs w:val="20"/>
              </w:rPr>
            </w:pPr>
            <w:r w:rsidRPr="00A84E20">
              <w:rPr>
                <w:rFonts w:ascii="Arial" w:eastAsia="Times New Roman" w:hAnsi="Arial" w:cs="Arial"/>
                <w:sz w:val="20"/>
                <w:szCs w:val="20"/>
              </w:rPr>
              <w:t>Hard Code “DRDataCollection”</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114B34F"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(16)</w:t>
            </w:r>
          </w:p>
        </w:tc>
      </w:tr>
      <w:tr w:rsidR="007903A6" w:rsidRPr="00166135" w14:paraId="4881B4CC" w14:textId="77777777" w:rsidTr="006623BA">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BDD5817"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Report ID</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58939EF"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C80358E" w14:textId="77777777" w:rsidR="007903A6" w:rsidRPr="00A84E20" w:rsidRDefault="007903A6" w:rsidP="00FC426A">
            <w:pPr>
              <w:spacing w:after="0" w:line="240" w:lineRule="auto"/>
              <w:jc w:val="both"/>
              <w:rPr>
                <w:rFonts w:ascii="Arial" w:eastAsia="Times New Roman" w:hAnsi="Arial" w:cs="Arial"/>
                <w:sz w:val="20"/>
                <w:szCs w:val="20"/>
              </w:rPr>
            </w:pPr>
            <w:r w:rsidRPr="00A84E20">
              <w:rPr>
                <w:rFonts w:ascii="Arial" w:eastAsia="Times New Roman" w:hAnsi="Arial" w:cs="Arial"/>
                <w:sz w:val="20"/>
                <w:szCs w:val="20"/>
              </w:rPr>
              <w:t>The unique report number designated by the sender to be used in the DRDataCollectionERCOTResponse and DRDataCollectionERCOTValidation files.</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D93571C"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w:t>
            </w:r>
          </w:p>
        </w:tc>
      </w:tr>
      <w:tr w:rsidR="007903A6" w:rsidRPr="00166135" w14:paraId="000E26F2" w14:textId="77777777" w:rsidTr="006623BA">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301D80B"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REP DUNS Number</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8C9E0FB"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C8E5DC" w14:textId="77777777" w:rsidR="007903A6" w:rsidRPr="00A84E20" w:rsidRDefault="007903A6" w:rsidP="00FC426A">
            <w:pPr>
              <w:spacing w:after="0" w:line="240" w:lineRule="auto"/>
              <w:jc w:val="both"/>
              <w:rPr>
                <w:rFonts w:ascii="Arial" w:eastAsia="Times New Roman" w:hAnsi="Arial" w:cs="Arial"/>
                <w:sz w:val="20"/>
                <w:szCs w:val="20"/>
              </w:rPr>
            </w:pPr>
            <w:r w:rsidRPr="00A84E20">
              <w:rPr>
                <w:rFonts w:ascii="Arial" w:eastAsia="Times New Roman" w:hAnsi="Arial" w:cs="Arial"/>
                <w:sz w:val="20"/>
                <w:szCs w:val="20"/>
              </w:rPr>
              <w:t xml:space="preserve">REP of </w:t>
            </w:r>
            <w:r w:rsidR="00E6613E">
              <w:rPr>
                <w:rFonts w:ascii="Arial" w:eastAsia="Times New Roman" w:hAnsi="Arial" w:cs="Arial"/>
                <w:sz w:val="20"/>
                <w:szCs w:val="20"/>
              </w:rPr>
              <w:t>r</w:t>
            </w:r>
            <w:r w:rsidRPr="00A84E20">
              <w:rPr>
                <w:rFonts w:ascii="Arial" w:eastAsia="Times New Roman" w:hAnsi="Arial" w:cs="Arial"/>
                <w:sz w:val="20"/>
                <w:szCs w:val="20"/>
              </w:rPr>
              <w:t>ecord DUNS Number.  Associated with the ESI</w:t>
            </w:r>
            <w:r w:rsidR="00E6613E">
              <w:rPr>
                <w:rFonts w:ascii="Arial" w:eastAsia="Times New Roman" w:hAnsi="Arial" w:cs="Arial"/>
                <w:sz w:val="20"/>
                <w:szCs w:val="20"/>
              </w:rPr>
              <w:t xml:space="preserve"> </w:t>
            </w:r>
            <w:r w:rsidRPr="00A84E20">
              <w:rPr>
                <w:rFonts w:ascii="Arial" w:eastAsia="Times New Roman" w:hAnsi="Arial" w:cs="Arial"/>
                <w:sz w:val="20"/>
                <w:szCs w:val="20"/>
              </w:rPr>
              <w:t xml:space="preserve">IDs sent in the file.  </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D26F93E"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 xml:space="preserve">Numeric </w:t>
            </w:r>
          </w:p>
          <w:p w14:paraId="0B34B4F1"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(9 or 13)</w:t>
            </w:r>
          </w:p>
        </w:tc>
      </w:tr>
    </w:tbl>
    <w:p w14:paraId="39F8B787" w14:textId="77777777" w:rsidR="007903A6" w:rsidRDefault="007903A6" w:rsidP="00FC426A">
      <w:pPr>
        <w:spacing w:after="0" w:line="240" w:lineRule="auto"/>
      </w:pPr>
    </w:p>
    <w:p w14:paraId="15A596EE" w14:textId="77777777" w:rsidR="007903A6" w:rsidRPr="001E2C1C" w:rsidRDefault="007903A6" w:rsidP="007903A6">
      <w:pPr>
        <w:pStyle w:val="ListParagraph"/>
        <w:ind w:left="2160" w:hanging="360"/>
        <w:rPr>
          <w:rFonts w:ascii="Times New Roman" w:hAnsi="Times New Roman"/>
          <w:sz w:val="24"/>
          <w:szCs w:val="24"/>
        </w:rPr>
      </w:pPr>
      <w:r w:rsidRPr="00A81C96">
        <w:rPr>
          <w:rFonts w:ascii="Times New Roman" w:hAnsi="Times New Roman"/>
          <w:sz w:val="24"/>
          <w:szCs w:val="24"/>
        </w:rPr>
        <w:t>ii.</w:t>
      </w:r>
      <w:r w:rsidRPr="00A81C96">
        <w:rPr>
          <w:rFonts w:ascii="Times New Roman" w:hAnsi="Times New Roman"/>
          <w:sz w:val="24"/>
          <w:szCs w:val="24"/>
        </w:rPr>
        <w:tab/>
      </w:r>
      <w:r w:rsidRPr="00977C2C">
        <w:rPr>
          <w:rFonts w:ascii="Times New Roman" w:hAnsi="Times New Roman"/>
          <w:b/>
          <w:sz w:val="24"/>
          <w:szCs w:val="24"/>
        </w:rPr>
        <w:t>Detail Record</w:t>
      </w:r>
      <w:r w:rsidRPr="001E2C1C">
        <w:rPr>
          <w:rFonts w:ascii="Times New Roman" w:hAnsi="Times New Roman"/>
          <w:sz w:val="24"/>
          <w:szCs w:val="24"/>
        </w:rPr>
        <w:t xml:space="preserve"> - The DET record contains the ESI</w:t>
      </w:r>
      <w:r w:rsidR="00E6613E">
        <w:rPr>
          <w:rFonts w:ascii="Times New Roman" w:hAnsi="Times New Roman"/>
          <w:sz w:val="24"/>
          <w:szCs w:val="24"/>
        </w:rPr>
        <w:t xml:space="preserve"> </w:t>
      </w:r>
      <w:r w:rsidRPr="001E2C1C">
        <w:rPr>
          <w:rFonts w:ascii="Times New Roman" w:hAnsi="Times New Roman"/>
          <w:sz w:val="24"/>
          <w:szCs w:val="24"/>
        </w:rPr>
        <w:t>ID level Demand response information.</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7903A6" w:rsidRPr="00166135" w14:paraId="76CDCF97" w14:textId="77777777" w:rsidTr="006623BA">
        <w:trPr>
          <w:cantSplit/>
          <w:trHeight w:val="495"/>
          <w:tblHeader/>
          <w:jc w:val="center"/>
        </w:trPr>
        <w:tc>
          <w:tcPr>
            <w:tcW w:w="11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0C9BE442" w14:textId="77777777" w:rsidR="007903A6" w:rsidRPr="00A84E20" w:rsidRDefault="007903A6" w:rsidP="00FC426A">
            <w:pPr>
              <w:spacing w:after="0" w:line="240" w:lineRule="auto"/>
              <w:jc w:val="center"/>
              <w:rPr>
                <w:rFonts w:ascii="Arial" w:eastAsia="Times New Roman" w:hAnsi="Arial"/>
                <w:b/>
                <w:sz w:val="24"/>
                <w:szCs w:val="24"/>
              </w:rPr>
            </w:pPr>
            <w:r w:rsidRPr="00A84E20">
              <w:rPr>
                <w:rFonts w:ascii="Arial" w:eastAsia="Times New Roman" w:hAnsi="Arial" w:cs="Arial"/>
                <w:b/>
                <w:sz w:val="20"/>
                <w:szCs w:val="20"/>
              </w:rPr>
              <w:t>Data Element</w:t>
            </w:r>
          </w:p>
        </w:tc>
        <w:tc>
          <w:tcPr>
            <w:tcW w:w="1530"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53906981" w14:textId="77777777" w:rsidR="007903A6" w:rsidRPr="00A84E20" w:rsidRDefault="007903A6" w:rsidP="00FC426A">
            <w:pPr>
              <w:spacing w:after="0" w:line="240" w:lineRule="auto"/>
              <w:jc w:val="center"/>
              <w:rPr>
                <w:rFonts w:ascii="Arial" w:eastAsia="Times New Roman" w:hAnsi="Arial" w:cs="Arial"/>
                <w:b/>
                <w:sz w:val="20"/>
                <w:szCs w:val="20"/>
              </w:rPr>
            </w:pPr>
            <w:r w:rsidRPr="00A84E20">
              <w:rPr>
                <w:rFonts w:ascii="Arial" w:eastAsia="Times New Roman" w:hAnsi="Arial" w:cs="Arial"/>
                <w:b/>
                <w:sz w:val="20"/>
                <w:szCs w:val="20"/>
              </w:rPr>
              <w:t>Mandatory / Optional</w:t>
            </w:r>
          </w:p>
        </w:tc>
        <w:tc>
          <w:tcPr>
            <w:tcW w:w="5040"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662C562C" w14:textId="77777777" w:rsidR="007903A6" w:rsidRPr="00A84E20" w:rsidRDefault="007903A6" w:rsidP="00FC426A">
            <w:pPr>
              <w:spacing w:after="0" w:line="240" w:lineRule="auto"/>
              <w:jc w:val="center"/>
              <w:rPr>
                <w:rFonts w:ascii="Arial" w:eastAsia="Times New Roman" w:hAnsi="Arial" w:cs="Arial"/>
                <w:b/>
                <w:sz w:val="20"/>
                <w:szCs w:val="20"/>
              </w:rPr>
            </w:pPr>
            <w:r w:rsidRPr="00A84E20">
              <w:rPr>
                <w:rFonts w:ascii="Arial" w:eastAsia="Times New Roman" w:hAnsi="Arial" w:cs="Arial"/>
                <w:b/>
                <w:sz w:val="20"/>
                <w:szCs w:val="20"/>
              </w:rPr>
              <w:t>Comments</w:t>
            </w:r>
          </w:p>
        </w:tc>
        <w:tc>
          <w:tcPr>
            <w:tcW w:w="1530"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DF2CDCB" w14:textId="77777777" w:rsidR="007903A6" w:rsidRPr="00A84E20" w:rsidRDefault="007903A6" w:rsidP="00FC426A">
            <w:pPr>
              <w:spacing w:after="0" w:line="240" w:lineRule="auto"/>
              <w:jc w:val="center"/>
              <w:rPr>
                <w:rFonts w:ascii="Arial" w:eastAsia="Times New Roman" w:hAnsi="Arial" w:cs="Arial"/>
                <w:b/>
                <w:sz w:val="20"/>
                <w:szCs w:val="20"/>
              </w:rPr>
            </w:pPr>
            <w:r w:rsidRPr="00A84E20">
              <w:rPr>
                <w:rFonts w:ascii="Arial" w:eastAsia="Times New Roman" w:hAnsi="Arial" w:cs="Arial"/>
                <w:b/>
                <w:sz w:val="20"/>
                <w:szCs w:val="20"/>
              </w:rPr>
              <w:t>Format</w:t>
            </w:r>
          </w:p>
        </w:tc>
      </w:tr>
      <w:tr w:rsidR="007903A6" w:rsidRPr="00166135" w14:paraId="47B931E9" w14:textId="77777777" w:rsidTr="006623BA">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0A1D4CE"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Record Type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6DD3E7"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F67226D"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Hard Code “DET”</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A0A3CF"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7903A6" w:rsidRPr="00166135" w14:paraId="6949ED75" w14:textId="77777777" w:rsidTr="006623BA">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6BC9F33"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Record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D341C0E"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325053A"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The unique sequential record number starting with “1”</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464820"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Numeric (8)</w:t>
            </w:r>
          </w:p>
        </w:tc>
      </w:tr>
      <w:tr w:rsidR="007903A6" w:rsidRPr="00166135" w14:paraId="5A34D0B5" w14:textId="77777777" w:rsidTr="006623BA">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2788D4"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REP DUNS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BB9195E"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0ED149"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 xml:space="preserve">REP of </w:t>
            </w:r>
            <w:r w:rsidR="00E6613E">
              <w:rPr>
                <w:rFonts w:ascii="Arial" w:eastAsia="Times New Roman" w:hAnsi="Arial" w:cs="Arial"/>
                <w:sz w:val="20"/>
                <w:szCs w:val="20"/>
              </w:rPr>
              <w:t>r</w:t>
            </w:r>
            <w:r w:rsidRPr="00A84E20">
              <w:rPr>
                <w:rFonts w:ascii="Arial" w:eastAsia="Times New Roman" w:hAnsi="Arial" w:cs="Arial"/>
                <w:sz w:val="20"/>
                <w:szCs w:val="20"/>
              </w:rPr>
              <w:t>ecord DUNS Number associated with the ESI</w:t>
            </w:r>
            <w:r w:rsidR="00E6613E">
              <w:rPr>
                <w:rFonts w:ascii="Arial" w:eastAsia="Times New Roman" w:hAnsi="Arial" w:cs="Arial"/>
                <w:sz w:val="20"/>
                <w:szCs w:val="20"/>
              </w:rPr>
              <w:t xml:space="preserve"> </w:t>
            </w:r>
            <w:r w:rsidRPr="00A84E20">
              <w:rPr>
                <w:rFonts w:ascii="Arial" w:eastAsia="Times New Roman" w:hAnsi="Arial" w:cs="Arial"/>
                <w:sz w:val="20"/>
                <w:szCs w:val="20"/>
              </w:rPr>
              <w:t>IDs sent in the file.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E7FC8D0"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Numeric</w:t>
            </w:r>
          </w:p>
          <w:p w14:paraId="3747D7F6"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 xml:space="preserve"> (9 or 13)</w:t>
            </w:r>
          </w:p>
        </w:tc>
      </w:tr>
      <w:tr w:rsidR="007903A6" w:rsidRPr="00166135" w14:paraId="57AA41F1" w14:textId="77777777" w:rsidTr="006623BA">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7378F83" w14:textId="77777777" w:rsidR="007903A6" w:rsidRPr="00A84E20" w:rsidRDefault="005174C4" w:rsidP="00FC426A">
            <w:pPr>
              <w:spacing w:after="0" w:line="240" w:lineRule="auto"/>
              <w:jc w:val="center"/>
              <w:rPr>
                <w:rFonts w:ascii="Arial" w:eastAsia="Times New Roman" w:hAnsi="Arial" w:cs="Arial"/>
                <w:sz w:val="20"/>
                <w:szCs w:val="20"/>
              </w:rPr>
            </w:pPr>
            <w:r>
              <w:rPr>
                <w:rFonts w:ascii="Arial" w:eastAsia="Times New Roman" w:hAnsi="Arial" w:cs="Arial"/>
                <w:sz w:val="20"/>
                <w:szCs w:val="20"/>
              </w:rPr>
              <w:t>ESI ID</w:t>
            </w:r>
            <w:r w:rsidR="007903A6" w:rsidRPr="00A84E20">
              <w:rPr>
                <w:rFonts w:ascii="Arial" w:eastAsia="Times New Roman" w:hAnsi="Arial" w:cs="Arial"/>
                <w:sz w:val="20"/>
                <w:szCs w:val="20"/>
              </w:rPr>
              <w:t xml:space="preserve">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98973AC"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9277A94"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The ESI</w:t>
            </w:r>
            <w:r w:rsidR="00E6613E">
              <w:rPr>
                <w:rFonts w:ascii="Arial" w:eastAsia="Times New Roman" w:hAnsi="Arial" w:cs="Arial"/>
                <w:sz w:val="20"/>
                <w:szCs w:val="20"/>
              </w:rPr>
              <w:t xml:space="preserve"> </w:t>
            </w:r>
            <w:r w:rsidRPr="00A84E20">
              <w:rPr>
                <w:rFonts w:ascii="Arial" w:eastAsia="Times New Roman" w:hAnsi="Arial" w:cs="Arial"/>
                <w:sz w:val="20"/>
                <w:szCs w:val="20"/>
              </w:rPr>
              <w:t>ID is the basic identifier assigned to each SDP.</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A966B96"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(36)</w:t>
            </w:r>
          </w:p>
        </w:tc>
      </w:tr>
      <w:tr w:rsidR="007903A6" w:rsidRPr="00166135" w14:paraId="2D1E79AB" w14:textId="77777777" w:rsidTr="006623BA">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9B09C55"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Category Code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76A444B"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2CABBCD"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 xml:space="preserve">Category of Demand response product in which the </w:t>
            </w:r>
            <w:r w:rsidR="005174C4">
              <w:rPr>
                <w:rFonts w:ascii="Arial" w:eastAsia="Times New Roman" w:hAnsi="Arial" w:cs="Arial"/>
                <w:sz w:val="20"/>
                <w:szCs w:val="20"/>
              </w:rPr>
              <w:t>ESI ID</w:t>
            </w:r>
            <w:r w:rsidRPr="00A84E20">
              <w:rPr>
                <w:rFonts w:ascii="Arial" w:eastAsia="Times New Roman" w:hAnsi="Arial" w:cs="Arial"/>
                <w:sz w:val="20"/>
                <w:szCs w:val="20"/>
              </w:rPr>
              <w:t xml:space="preserve"> is participating.</w:t>
            </w:r>
          </w:p>
          <w:p w14:paraId="4693770C"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(The acceptable codes shown below)</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24ADD74"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7903A6" w:rsidRPr="00166135" w14:paraId="758DEE80" w14:textId="77777777" w:rsidTr="006623BA">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52E5663"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Direct Load Control Indicator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DB4CF75"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C879DE2"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Y or N – If the Demand response can be initiated by LSE or 3</w:t>
            </w:r>
            <w:r w:rsidRPr="00A84E20">
              <w:rPr>
                <w:rFonts w:ascii="Arial" w:eastAsia="Times New Roman" w:hAnsi="Arial" w:cs="Arial"/>
                <w:sz w:val="20"/>
                <w:szCs w:val="20"/>
                <w:vertAlign w:val="superscript"/>
              </w:rPr>
              <w:t>rd</w:t>
            </w:r>
            <w:r w:rsidRPr="00A84E20">
              <w:rPr>
                <w:rFonts w:ascii="Arial" w:eastAsia="Times New Roman" w:hAnsi="Arial" w:cs="Arial"/>
                <w:sz w:val="20"/>
                <w:szCs w:val="20"/>
              </w:rPr>
              <w:t xml:space="preserve"> party (other than the Customer)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9C0D3E5"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(1)</w:t>
            </w:r>
          </w:p>
        </w:tc>
      </w:tr>
      <w:tr w:rsidR="007903A6" w:rsidRPr="00166135" w14:paraId="230DBE6F" w14:textId="77777777" w:rsidTr="006623BA">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1039D82"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Start Date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BE6B8D"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E30EC92"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 xml:space="preserve">The date the </w:t>
            </w:r>
            <w:r w:rsidR="005174C4">
              <w:rPr>
                <w:rFonts w:ascii="Arial" w:eastAsia="Times New Roman" w:hAnsi="Arial" w:cs="Arial"/>
                <w:sz w:val="20"/>
                <w:szCs w:val="20"/>
              </w:rPr>
              <w:t>ESI ID</w:t>
            </w:r>
            <w:r w:rsidRPr="00A84E20">
              <w:rPr>
                <w:rFonts w:ascii="Arial" w:eastAsia="Times New Roman" w:hAnsi="Arial" w:cs="Arial"/>
                <w:sz w:val="20"/>
                <w:szCs w:val="20"/>
              </w:rPr>
              <w:t xml:space="preserve"> commenced service in this category</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5F0698A"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Numeric (8) yyyymmdd</w:t>
            </w:r>
          </w:p>
        </w:tc>
      </w:tr>
    </w:tbl>
    <w:p w14:paraId="614F5FFF" w14:textId="77777777" w:rsidR="007903A6" w:rsidRDefault="007903A6" w:rsidP="00FC426A">
      <w:pPr>
        <w:spacing w:after="0" w:line="240" w:lineRule="auto"/>
      </w:pPr>
    </w:p>
    <w:p w14:paraId="3D2291E7" w14:textId="77777777" w:rsidR="007903A6" w:rsidRPr="001E2C1C" w:rsidRDefault="007903A6" w:rsidP="007903A6">
      <w:pPr>
        <w:pStyle w:val="ListParagraph"/>
        <w:ind w:left="2160" w:hanging="360"/>
        <w:rPr>
          <w:rFonts w:ascii="Times New Roman" w:hAnsi="Times New Roman"/>
          <w:sz w:val="24"/>
          <w:szCs w:val="24"/>
        </w:rPr>
      </w:pPr>
      <w:r w:rsidRPr="00A81C96">
        <w:rPr>
          <w:rFonts w:ascii="Times New Roman" w:hAnsi="Times New Roman"/>
          <w:sz w:val="24"/>
          <w:szCs w:val="24"/>
        </w:rPr>
        <w:t>iii.</w:t>
      </w:r>
      <w:r w:rsidRPr="00A81C96">
        <w:rPr>
          <w:rFonts w:ascii="Times New Roman" w:hAnsi="Times New Roman"/>
          <w:sz w:val="24"/>
          <w:szCs w:val="24"/>
        </w:rPr>
        <w:tab/>
      </w:r>
      <w:r w:rsidRPr="00977C2C">
        <w:rPr>
          <w:rFonts w:ascii="Times New Roman" w:hAnsi="Times New Roman"/>
          <w:b/>
          <w:sz w:val="24"/>
          <w:szCs w:val="24"/>
        </w:rPr>
        <w:t>Summary Record</w:t>
      </w:r>
      <w:r w:rsidRPr="001E2C1C">
        <w:rPr>
          <w:rFonts w:ascii="Times New Roman" w:hAnsi="Times New Roman"/>
          <w:sz w:val="24"/>
          <w:szCs w:val="24"/>
        </w:rPr>
        <w:t xml:space="preserve"> – This record shows the number of DET records in the file.</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7903A6" w:rsidRPr="00166135" w14:paraId="213497EB" w14:textId="77777777" w:rsidTr="006623BA">
        <w:trPr>
          <w:cantSplit/>
          <w:trHeight w:val="495"/>
          <w:tblHeader/>
          <w:jc w:val="center"/>
        </w:trPr>
        <w:tc>
          <w:tcPr>
            <w:tcW w:w="107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724423B5"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lastRenderedPageBreak/>
              <w:t>Data Element</w:t>
            </w:r>
          </w:p>
        </w:tc>
        <w:tc>
          <w:tcPr>
            <w:tcW w:w="153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3B1AB9F6"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Mandatory / Optional</w:t>
            </w:r>
          </w:p>
        </w:tc>
        <w:tc>
          <w:tcPr>
            <w:tcW w:w="513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0B5CD8BA"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Comments</w:t>
            </w:r>
          </w:p>
        </w:tc>
        <w:tc>
          <w:tcPr>
            <w:tcW w:w="171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03F3208E"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Format</w:t>
            </w:r>
          </w:p>
        </w:tc>
      </w:tr>
      <w:tr w:rsidR="007903A6" w:rsidRPr="00166135" w14:paraId="3F4EB2A3" w14:textId="77777777" w:rsidTr="006623BA">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9B4CBEA"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Record Type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7FFBD08"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9039A79"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Hard Code “SUM”</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A49E122"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7903A6" w:rsidRPr="00166135" w14:paraId="488A2710" w14:textId="77777777" w:rsidTr="006623BA">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27F686"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Total Number of DET Records</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D294E52"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AE58E2"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Total number of DET records, should be equal to the Record Counter in the last DET record.  Use zero if no records sent.</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F94BFAD"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Numeric (8)</w:t>
            </w:r>
          </w:p>
        </w:tc>
      </w:tr>
    </w:tbl>
    <w:p w14:paraId="77097B22" w14:textId="77777777" w:rsidR="007903A6" w:rsidRDefault="007903A6" w:rsidP="00FC426A">
      <w:pPr>
        <w:spacing w:after="0" w:line="240" w:lineRule="auto"/>
      </w:pPr>
    </w:p>
    <w:p w14:paraId="41C5BDE3" w14:textId="77777777" w:rsidR="00D302B2" w:rsidRDefault="00D302B2" w:rsidP="00FC426A">
      <w:pPr>
        <w:spacing w:after="0" w:line="240" w:lineRule="auto"/>
      </w:pPr>
    </w:p>
    <w:p w14:paraId="5A129517" w14:textId="77777777" w:rsidR="00D302B2" w:rsidRDefault="00D302B2" w:rsidP="00FC426A">
      <w:pPr>
        <w:spacing w:after="0" w:line="240" w:lineRule="auto"/>
      </w:pPr>
    </w:p>
    <w:p w14:paraId="15EE7537" w14:textId="77777777" w:rsidR="00D302B2" w:rsidRDefault="00D302B2" w:rsidP="00FC426A">
      <w:pPr>
        <w:spacing w:after="0" w:line="240" w:lineRule="auto"/>
      </w:pPr>
    </w:p>
    <w:p w14:paraId="78137AFF" w14:textId="77777777" w:rsidR="00D302B2" w:rsidRDefault="00D302B2" w:rsidP="00FC426A">
      <w:pPr>
        <w:spacing w:after="0" w:line="240" w:lineRule="auto"/>
      </w:pPr>
    </w:p>
    <w:p w14:paraId="1E62756F" w14:textId="77777777" w:rsidR="007903A6" w:rsidRPr="00977C2C" w:rsidRDefault="007903A6" w:rsidP="007903A6">
      <w:pPr>
        <w:jc w:val="center"/>
        <w:rPr>
          <w:rFonts w:ascii="Times New Roman" w:hAnsi="Times New Roman"/>
          <w:b/>
          <w:sz w:val="24"/>
          <w:szCs w:val="24"/>
        </w:rPr>
      </w:pPr>
      <w:r w:rsidRPr="00977C2C">
        <w:rPr>
          <w:rFonts w:ascii="Times New Roman" w:hAnsi="Times New Roman"/>
          <w:b/>
          <w:sz w:val="24"/>
          <w:szCs w:val="24"/>
        </w:rPr>
        <w:t>Category Code Descriptions</w:t>
      </w:r>
      <w:r w:rsidRPr="00977C2C">
        <w:rPr>
          <w:rFonts w:ascii="Times New Roman" w:hAnsi="Times New Roman"/>
          <w:b/>
          <w:sz w:val="24"/>
          <w:szCs w:val="24"/>
        </w:rPr>
        <w:br/>
        <w:t>(Detailed category descriptions are provided in Appendix A</w:t>
      </w:r>
      <w:r w:rsidR="00D302B2">
        <w:rPr>
          <w:rFonts w:ascii="Times New Roman" w:hAnsi="Times New Roman"/>
          <w:b/>
          <w:sz w:val="24"/>
          <w:szCs w:val="24"/>
        </w:rPr>
        <w:t>, Category Descriptions</w:t>
      </w:r>
      <w:r w:rsidRPr="00977C2C">
        <w:rPr>
          <w:rFonts w:ascii="Times New Roman" w:hAnsi="Times New Roman"/>
          <w:b/>
          <w:sz w:val="24"/>
          <w:szCs w:val="24"/>
        </w:rPr>
        <w:t>)</w:t>
      </w:r>
      <w:r w:rsidRPr="00977C2C">
        <w:rPr>
          <w:rFonts w:ascii="Times New Roman" w:hAnsi="Times New Roman"/>
          <w:b/>
          <w:sz w:val="24"/>
          <w:szCs w:val="24"/>
        </w:rPr>
        <w:br/>
      </w:r>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7903A6" w:rsidRPr="00166135" w14:paraId="7001BB48"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423FF346" w14:textId="77777777" w:rsidR="007903A6" w:rsidRPr="00A84E20" w:rsidRDefault="007903A6" w:rsidP="00FC426A">
            <w:pPr>
              <w:spacing w:after="0" w:line="240" w:lineRule="auto"/>
              <w:jc w:val="center"/>
              <w:rPr>
                <w:rFonts w:ascii="Arial" w:eastAsia="Times New Roman" w:hAnsi="Arial"/>
                <w:b/>
                <w:sz w:val="20"/>
                <w:szCs w:val="20"/>
              </w:rPr>
            </w:pPr>
            <w:r w:rsidRPr="00A84E20">
              <w:rPr>
                <w:rFonts w:ascii="Arial" w:eastAsia="Times New Roman" w:hAnsi="Arial" w:cs="Arial"/>
                <w:b/>
                <w:sz w:val="20"/>
                <w:szCs w:val="20"/>
              </w:rPr>
              <w:t>Category Code</w:t>
            </w:r>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2A649701" w14:textId="77777777" w:rsidR="007903A6" w:rsidRPr="00A84E20" w:rsidRDefault="007903A6" w:rsidP="00FC426A">
            <w:pPr>
              <w:spacing w:after="0" w:line="240" w:lineRule="auto"/>
              <w:jc w:val="center"/>
              <w:rPr>
                <w:rFonts w:ascii="Arial" w:eastAsia="Times New Roman" w:hAnsi="Arial" w:cs="Arial"/>
                <w:b/>
                <w:sz w:val="20"/>
                <w:szCs w:val="20"/>
              </w:rPr>
            </w:pPr>
            <w:r w:rsidRPr="00A84E20">
              <w:rPr>
                <w:rFonts w:ascii="Arial" w:eastAsia="Times New Roman" w:hAnsi="Arial" w:cs="Arial"/>
                <w:b/>
                <w:sz w:val="20"/>
                <w:szCs w:val="20"/>
              </w:rPr>
              <w:t>Category Description</w:t>
            </w:r>
          </w:p>
        </w:tc>
      </w:tr>
      <w:tr w:rsidR="007903A6" w:rsidRPr="00166135" w14:paraId="1855AD3D" w14:textId="77777777" w:rsidTr="006623BA">
        <w:trPr>
          <w:cantSplit/>
          <w:trHeight w:val="311"/>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D7AA2A9" w14:textId="77777777" w:rsidR="007903A6" w:rsidRPr="00A84E20" w:rsidRDefault="004505A2" w:rsidP="00FC426A">
            <w:pPr>
              <w:spacing w:after="0" w:line="240" w:lineRule="auto"/>
              <w:jc w:val="center"/>
              <w:rPr>
                <w:rFonts w:ascii="Arial" w:eastAsia="Times New Roman" w:hAnsi="Arial" w:cs="Arial"/>
                <w:bCs/>
                <w:iCs/>
                <w:sz w:val="20"/>
                <w:szCs w:val="20"/>
              </w:rPr>
            </w:pPr>
            <w:r>
              <w:rPr>
                <w:rFonts w:ascii="Arial" w:eastAsia="Times New Roman" w:hAnsi="Arial" w:cs="Arial"/>
                <w:bCs/>
                <w:iCs/>
                <w:sz w:val="20"/>
                <w:szCs w:val="20"/>
              </w:rPr>
              <w:t>4</w:t>
            </w:r>
            <w:r w:rsidR="00F17385">
              <w:rPr>
                <w:rFonts w:ascii="Arial" w:eastAsia="Times New Roman" w:hAnsi="Arial" w:cs="Arial"/>
                <w:bCs/>
                <w:iCs/>
                <w:sz w:val="20"/>
                <w:szCs w:val="20"/>
              </w:rPr>
              <w:t>CP</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4BED748" w14:textId="77777777" w:rsidR="007903A6" w:rsidRPr="00A84E20" w:rsidRDefault="00F17385" w:rsidP="00FC426A">
            <w:pPr>
              <w:spacing w:after="0" w:line="240" w:lineRule="auto"/>
              <w:jc w:val="center"/>
              <w:rPr>
                <w:rFonts w:ascii="Arial" w:eastAsia="Times New Roman" w:hAnsi="Arial" w:cs="Arial"/>
                <w:bCs/>
                <w:iCs/>
                <w:sz w:val="20"/>
                <w:szCs w:val="20"/>
              </w:rPr>
            </w:pPr>
            <w:r>
              <w:rPr>
                <w:rFonts w:ascii="Arial" w:eastAsia="Times New Roman" w:hAnsi="Arial" w:cs="Arial"/>
                <w:bCs/>
                <w:iCs/>
                <w:sz w:val="20"/>
                <w:szCs w:val="20"/>
              </w:rPr>
              <w:t>4-</w:t>
            </w:r>
            <w:r w:rsidR="007903A6" w:rsidRPr="00A84E20">
              <w:rPr>
                <w:rFonts w:ascii="Arial" w:eastAsia="Times New Roman" w:hAnsi="Arial" w:cs="Arial"/>
                <w:bCs/>
                <w:iCs/>
                <w:sz w:val="20"/>
                <w:szCs w:val="20"/>
              </w:rPr>
              <w:t>Coincident Peak</w:t>
            </w:r>
            <w:r w:rsidR="00E3520E">
              <w:rPr>
                <w:rFonts w:ascii="Arial" w:eastAsia="Times New Roman" w:hAnsi="Arial" w:cs="Arial"/>
                <w:bCs/>
                <w:iCs/>
                <w:sz w:val="20"/>
                <w:szCs w:val="20"/>
              </w:rPr>
              <w:t xml:space="preserve"> – Advise-Control</w:t>
            </w:r>
          </w:p>
        </w:tc>
      </w:tr>
      <w:tr w:rsidR="007903A6" w:rsidRPr="00166135" w14:paraId="1F97EE87" w14:textId="77777777" w:rsidTr="006623BA">
        <w:trPr>
          <w:cantSplit/>
          <w:trHeight w:val="311"/>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9E3CCF6"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bCs/>
                <w:iCs/>
                <w:sz w:val="20"/>
                <w:szCs w:val="20"/>
              </w:rPr>
              <w:t>IRT</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33ABE01"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bCs/>
                <w:iCs/>
                <w:sz w:val="20"/>
                <w:szCs w:val="20"/>
              </w:rPr>
              <w:t>Indexed to Real-Time Prices</w:t>
            </w:r>
          </w:p>
        </w:tc>
      </w:tr>
      <w:tr w:rsidR="007903A6" w:rsidRPr="00166135" w14:paraId="33A6FA8B"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2A6736E"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bCs/>
                <w:iCs/>
                <w:sz w:val="20"/>
                <w:szCs w:val="20"/>
              </w:rPr>
              <w:t>IDA</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A71A40"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bCs/>
                <w:iCs/>
                <w:sz w:val="20"/>
                <w:szCs w:val="20"/>
              </w:rPr>
              <w:t>Indexed to Day-Ahead Prices</w:t>
            </w:r>
          </w:p>
        </w:tc>
      </w:tr>
      <w:tr w:rsidR="007903A6" w:rsidRPr="00166135" w14:paraId="021CB285"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7E6728D" w14:textId="77777777" w:rsidR="007903A6" w:rsidRPr="00A84E20" w:rsidRDefault="007903A6" w:rsidP="00FC426A">
            <w:pPr>
              <w:spacing w:after="0" w:line="240" w:lineRule="auto"/>
              <w:jc w:val="center"/>
              <w:rPr>
                <w:rFonts w:ascii="Arial" w:eastAsia="Times New Roman" w:hAnsi="Arial" w:cs="Arial"/>
                <w:bCs/>
                <w:iCs/>
                <w:sz w:val="20"/>
                <w:szCs w:val="20"/>
              </w:rPr>
            </w:pPr>
            <w:r w:rsidRPr="00A84E20">
              <w:rPr>
                <w:rFonts w:ascii="Arial" w:eastAsia="Times New Roman" w:hAnsi="Arial" w:cs="Arial"/>
                <w:bCs/>
                <w:iCs/>
                <w:sz w:val="20"/>
                <w:szCs w:val="20"/>
              </w:rPr>
              <w:t>IOT</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EC54CB6" w14:textId="77777777" w:rsidR="007903A6" w:rsidRPr="00A84E20" w:rsidRDefault="007903A6" w:rsidP="00FC426A">
            <w:pPr>
              <w:spacing w:after="0" w:line="240" w:lineRule="auto"/>
              <w:jc w:val="center"/>
              <w:rPr>
                <w:rFonts w:ascii="Arial" w:eastAsia="Times New Roman" w:hAnsi="Arial" w:cs="Arial"/>
                <w:bCs/>
                <w:iCs/>
                <w:sz w:val="20"/>
                <w:szCs w:val="20"/>
              </w:rPr>
            </w:pPr>
            <w:r w:rsidRPr="00A84E20">
              <w:rPr>
                <w:rFonts w:ascii="Arial" w:eastAsia="Times New Roman" w:hAnsi="Arial" w:cs="Arial"/>
                <w:bCs/>
                <w:iCs/>
                <w:sz w:val="20"/>
                <w:szCs w:val="20"/>
              </w:rPr>
              <w:t>Indexed to Other Market Price</w:t>
            </w:r>
          </w:p>
        </w:tc>
      </w:tr>
      <w:tr w:rsidR="007903A6" w:rsidRPr="00166135" w14:paraId="1AF3ECD8"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F947F9"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CPP</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34AE303"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Critical Peak Pricing</w:t>
            </w:r>
          </w:p>
        </w:tc>
      </w:tr>
      <w:tr w:rsidR="007903A6" w:rsidRPr="00166135" w14:paraId="6A3577D9"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AD1CC99"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PR</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A2D0E9"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Peak Rebate</w:t>
            </w:r>
          </w:p>
        </w:tc>
      </w:tr>
      <w:tr w:rsidR="007903A6" w:rsidRPr="00166135" w14:paraId="08670B9F"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043ADC1"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TOU</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6D8A7F"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Time of Use – All Periods with Charge</w:t>
            </w:r>
          </w:p>
        </w:tc>
      </w:tr>
      <w:tr w:rsidR="007903A6" w:rsidRPr="00166135" w14:paraId="4AC1943D"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435924C" w14:textId="77777777" w:rsidR="007903A6" w:rsidRPr="00A84E20" w:rsidRDefault="007903A6" w:rsidP="00FC426A">
            <w:pPr>
              <w:spacing w:after="0" w:line="240" w:lineRule="auto"/>
              <w:jc w:val="center"/>
              <w:rPr>
                <w:rFonts w:ascii="Arial" w:eastAsia="Times New Roman" w:hAnsi="Arial" w:cs="Arial"/>
                <w:bCs/>
                <w:iCs/>
                <w:sz w:val="20"/>
                <w:szCs w:val="20"/>
              </w:rPr>
            </w:pPr>
            <w:r w:rsidRPr="00A84E20">
              <w:rPr>
                <w:rFonts w:ascii="Arial" w:eastAsia="Times New Roman" w:hAnsi="Arial" w:cs="Arial"/>
                <w:bCs/>
                <w:iCs/>
                <w:sz w:val="20"/>
                <w:szCs w:val="20"/>
              </w:rPr>
              <w:t>FDH</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63A6F03" w14:textId="77777777" w:rsidR="007903A6" w:rsidRPr="00A84E20" w:rsidRDefault="007903A6" w:rsidP="00FC426A">
            <w:pPr>
              <w:spacing w:after="0" w:line="240" w:lineRule="auto"/>
              <w:jc w:val="center"/>
              <w:rPr>
                <w:rFonts w:ascii="Arial" w:eastAsia="Times New Roman" w:hAnsi="Arial" w:cs="Arial"/>
                <w:bCs/>
                <w:iCs/>
                <w:sz w:val="20"/>
                <w:szCs w:val="20"/>
              </w:rPr>
            </w:pPr>
            <w:r w:rsidRPr="00A84E20">
              <w:rPr>
                <w:rFonts w:ascii="Arial" w:eastAsia="Times New Roman" w:hAnsi="Arial" w:cs="Arial"/>
                <w:bCs/>
                <w:iCs/>
                <w:sz w:val="20"/>
                <w:szCs w:val="20"/>
              </w:rPr>
              <w:t>Free Days and/or Time Periods</w:t>
            </w:r>
          </w:p>
        </w:tc>
      </w:tr>
      <w:tr w:rsidR="007903A6" w:rsidRPr="00166135" w14:paraId="07906BB2"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F60D34E"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OLC</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974DCC"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Other Direct Load Control</w:t>
            </w:r>
          </w:p>
        </w:tc>
      </w:tr>
      <w:tr w:rsidR="007903A6" w:rsidRPr="00166135" w14:paraId="0BFA3E99"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80444F"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OTH</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5C970D4"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Other Voluntary Demand Response Product</w:t>
            </w:r>
          </w:p>
        </w:tc>
      </w:tr>
    </w:tbl>
    <w:p w14:paraId="1A40354C" w14:textId="77777777" w:rsidR="007903A6" w:rsidRDefault="007903A6" w:rsidP="00FC426A">
      <w:pPr>
        <w:spacing w:after="0" w:line="240" w:lineRule="auto"/>
      </w:pPr>
    </w:p>
    <w:p w14:paraId="2C49638D" w14:textId="77777777" w:rsidR="007903A6" w:rsidRPr="00977C2C" w:rsidRDefault="007903A6" w:rsidP="007903A6">
      <w:pPr>
        <w:pStyle w:val="ListParagraph"/>
        <w:ind w:left="1800" w:hanging="360"/>
        <w:rPr>
          <w:rFonts w:ascii="Times New Roman" w:hAnsi="Times New Roman"/>
          <w:b/>
          <w:sz w:val="24"/>
          <w:szCs w:val="24"/>
        </w:rPr>
      </w:pPr>
      <w:r w:rsidRPr="00A81C96">
        <w:rPr>
          <w:rFonts w:ascii="Times New Roman" w:hAnsi="Times New Roman"/>
          <w:sz w:val="24"/>
          <w:szCs w:val="24"/>
        </w:rPr>
        <w:t>e.</w:t>
      </w:r>
      <w:r w:rsidRPr="00A81C96">
        <w:rPr>
          <w:rFonts w:ascii="Times New Roman" w:hAnsi="Times New Roman"/>
          <w:sz w:val="24"/>
          <w:szCs w:val="24"/>
        </w:rPr>
        <w:tab/>
      </w:r>
      <w:r w:rsidRPr="00A81C96">
        <w:rPr>
          <w:rFonts w:ascii="Times New Roman" w:hAnsi="Times New Roman"/>
          <w:b/>
          <w:sz w:val="24"/>
          <w:szCs w:val="24"/>
        </w:rPr>
        <w:t>Example NAESB DRDa</w:t>
      </w:r>
      <w:r w:rsidRPr="00977C2C">
        <w:rPr>
          <w:rFonts w:ascii="Times New Roman" w:hAnsi="Times New Roman"/>
          <w:b/>
          <w:sz w:val="24"/>
          <w:szCs w:val="24"/>
        </w:rPr>
        <w:t>taCollection file</w:t>
      </w:r>
    </w:p>
    <w:p w14:paraId="167CE1E1"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HDR|DRDataCollection|200608300001|123456789</w:t>
      </w:r>
    </w:p>
    <w:p w14:paraId="4FF23D6B"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DET|1|123456789|1001001001001|PR|Y|20120701|</w:t>
      </w:r>
    </w:p>
    <w:p w14:paraId="1B2B130E"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DET|2|123456789|1001001001023|PR|Y|20120715|</w:t>
      </w:r>
    </w:p>
    <w:p w14:paraId="5E86CA1D"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DET|3|123456789|1001001001045|TOU|Y|20130201|</w:t>
      </w:r>
    </w:p>
    <w:p w14:paraId="7404A60E"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DET|4|123456789|1001001001045|PR|Y|20130201|</w:t>
      </w:r>
    </w:p>
    <w:p w14:paraId="71635A06" w14:textId="77777777" w:rsidR="007903A6" w:rsidRDefault="007903A6" w:rsidP="00FC426A">
      <w:pPr>
        <w:spacing w:after="0" w:line="240" w:lineRule="auto"/>
        <w:ind w:left="1800"/>
        <w:contextualSpacing/>
      </w:pPr>
      <w:r w:rsidRPr="001E2C1C">
        <w:rPr>
          <w:rFonts w:ascii="Times New Roman" w:hAnsi="Times New Roman"/>
          <w:sz w:val="24"/>
          <w:szCs w:val="24"/>
        </w:rPr>
        <w:t>SUM|4|</w:t>
      </w:r>
      <w:r>
        <w:br/>
      </w:r>
    </w:p>
    <w:p w14:paraId="0B818A99" w14:textId="77777777" w:rsidR="007903A6" w:rsidRPr="00977C2C" w:rsidRDefault="007903A6" w:rsidP="00FC426A">
      <w:pPr>
        <w:pStyle w:val="ListParagraph"/>
        <w:spacing w:after="0" w:line="240" w:lineRule="auto"/>
        <w:ind w:left="1080" w:hanging="360"/>
        <w:rPr>
          <w:rFonts w:ascii="Times New Roman" w:hAnsi="Times New Roman"/>
          <w:b/>
          <w:sz w:val="24"/>
          <w:szCs w:val="24"/>
        </w:rPr>
      </w:pPr>
      <w:r w:rsidRPr="00A81C96">
        <w:rPr>
          <w:rFonts w:ascii="Times New Roman" w:hAnsi="Times New Roman"/>
          <w:sz w:val="24"/>
          <w:szCs w:val="24"/>
        </w:rPr>
        <w:t>iii.</w:t>
      </w:r>
      <w:r w:rsidRPr="00A81C96">
        <w:rPr>
          <w:rFonts w:ascii="Times New Roman" w:hAnsi="Times New Roman"/>
          <w:sz w:val="24"/>
          <w:szCs w:val="24"/>
        </w:rPr>
        <w:tab/>
      </w:r>
      <w:r w:rsidRPr="00977C2C">
        <w:rPr>
          <w:rFonts w:ascii="Times New Roman" w:hAnsi="Times New Roman"/>
          <w:b/>
          <w:sz w:val="24"/>
          <w:szCs w:val="24"/>
        </w:rPr>
        <w:t>Files Sent from ERCOT to REPs</w:t>
      </w:r>
      <w:r w:rsidRPr="00977C2C">
        <w:rPr>
          <w:rFonts w:ascii="Times New Roman" w:hAnsi="Times New Roman"/>
          <w:b/>
          <w:sz w:val="24"/>
          <w:szCs w:val="24"/>
        </w:rPr>
        <w:br/>
      </w:r>
    </w:p>
    <w:p w14:paraId="03AED126" w14:textId="77777777" w:rsidR="007903A6" w:rsidRPr="00977C2C" w:rsidRDefault="007903A6" w:rsidP="007903A6">
      <w:pPr>
        <w:pStyle w:val="ListParagraph"/>
        <w:numPr>
          <w:ilvl w:val="3"/>
          <w:numId w:val="1"/>
        </w:numPr>
        <w:ind w:left="1440"/>
        <w:rPr>
          <w:rFonts w:ascii="Times New Roman" w:hAnsi="Times New Roman"/>
          <w:b/>
          <w:sz w:val="24"/>
          <w:szCs w:val="24"/>
        </w:rPr>
      </w:pPr>
      <w:r w:rsidRPr="00977C2C">
        <w:rPr>
          <w:rFonts w:ascii="Times New Roman" w:hAnsi="Times New Roman"/>
          <w:b/>
          <w:sz w:val="24"/>
          <w:szCs w:val="24"/>
        </w:rPr>
        <w:t>DRData_ESIID_List File:</w:t>
      </w:r>
    </w:p>
    <w:p w14:paraId="649A4FCE" w14:textId="77777777" w:rsidR="007903A6" w:rsidRPr="001E2C1C" w:rsidRDefault="007903A6" w:rsidP="007903A6">
      <w:pPr>
        <w:ind w:left="1440"/>
        <w:rPr>
          <w:rFonts w:ascii="Times New Roman" w:hAnsi="Times New Roman"/>
          <w:sz w:val="24"/>
          <w:szCs w:val="24"/>
        </w:rPr>
      </w:pPr>
      <w:r w:rsidRPr="001E2C1C">
        <w:rPr>
          <w:rFonts w:ascii="Times New Roman" w:hAnsi="Times New Roman"/>
          <w:sz w:val="24"/>
          <w:szCs w:val="24"/>
        </w:rPr>
        <w:lastRenderedPageBreak/>
        <w:t xml:space="preserve">This file </w:t>
      </w:r>
      <w:r w:rsidR="001842DB">
        <w:rPr>
          <w:rFonts w:ascii="Times New Roman" w:hAnsi="Times New Roman"/>
          <w:sz w:val="24"/>
          <w:szCs w:val="24"/>
        </w:rPr>
        <w:t>shall be provided prior to September 11 of the survey year to all</w:t>
      </w:r>
      <w:r w:rsidRPr="001E2C1C">
        <w:rPr>
          <w:rFonts w:ascii="Times New Roman" w:hAnsi="Times New Roman"/>
          <w:sz w:val="24"/>
          <w:szCs w:val="24"/>
        </w:rPr>
        <w:t xml:space="preserve"> REPs </w:t>
      </w:r>
      <w:r w:rsidR="001842DB">
        <w:rPr>
          <w:rFonts w:ascii="Times New Roman" w:hAnsi="Times New Roman"/>
          <w:sz w:val="24"/>
          <w:szCs w:val="24"/>
        </w:rPr>
        <w:t xml:space="preserve">with a reporting requirement </w:t>
      </w:r>
      <w:r w:rsidRPr="001E2C1C">
        <w:rPr>
          <w:rFonts w:ascii="Times New Roman" w:hAnsi="Times New Roman"/>
          <w:sz w:val="24"/>
          <w:szCs w:val="24"/>
        </w:rPr>
        <w:t xml:space="preserve">to assist with their capability to pre-validate the files they submit to ERCOT. The file includes all </w:t>
      </w:r>
      <w:r w:rsidR="005174C4">
        <w:rPr>
          <w:rFonts w:ascii="Times New Roman" w:hAnsi="Times New Roman"/>
          <w:sz w:val="24"/>
          <w:szCs w:val="24"/>
        </w:rPr>
        <w:t>ESI ID</w:t>
      </w:r>
      <w:r w:rsidRPr="001E2C1C">
        <w:rPr>
          <w:rFonts w:ascii="Times New Roman" w:hAnsi="Times New Roman"/>
          <w:sz w:val="24"/>
          <w:szCs w:val="24"/>
        </w:rPr>
        <w:t xml:space="preserve">s in ERCOT’s Settlement system active and owned by REP on </w:t>
      </w:r>
      <w:r w:rsidR="001842DB">
        <w:rPr>
          <w:rFonts w:ascii="Times New Roman" w:hAnsi="Times New Roman"/>
          <w:sz w:val="24"/>
          <w:szCs w:val="24"/>
        </w:rPr>
        <w:t>the Snapshot Date</w:t>
      </w:r>
      <w:r w:rsidRPr="001E2C1C">
        <w:rPr>
          <w:rFonts w:ascii="Times New Roman" w:hAnsi="Times New Roman"/>
          <w:sz w:val="24"/>
          <w:szCs w:val="24"/>
        </w:rPr>
        <w:t xml:space="preserve">; the file excludes </w:t>
      </w:r>
      <w:r w:rsidR="005174C4">
        <w:rPr>
          <w:rFonts w:ascii="Times New Roman" w:hAnsi="Times New Roman"/>
          <w:sz w:val="24"/>
          <w:szCs w:val="24"/>
        </w:rPr>
        <w:t>ESI ID</w:t>
      </w:r>
      <w:r w:rsidRPr="001E2C1C">
        <w:rPr>
          <w:rFonts w:ascii="Times New Roman" w:hAnsi="Times New Roman"/>
          <w:sz w:val="24"/>
          <w:szCs w:val="24"/>
        </w:rPr>
        <w:t>s with either an NMLIGHT or NMFLAT profile code.  The file contains additional information that may be used by the REP to pre-validate a DRDataCollection file before submitting it to ERCOT.</w:t>
      </w:r>
    </w:p>
    <w:p w14:paraId="0EF48A19" w14:textId="77777777" w:rsidR="007903A6" w:rsidRDefault="007903A6" w:rsidP="007903A6">
      <w:pPr>
        <w:ind w:left="1440"/>
      </w:pPr>
      <w:r w:rsidRPr="001E2C1C">
        <w:rPr>
          <w:rFonts w:ascii="Times New Roman" w:hAnsi="Times New Roman"/>
          <w:sz w:val="24"/>
          <w:szCs w:val="24"/>
        </w:rPr>
        <w:t xml:space="preserve">ERCOT will distribute the file using the </w:t>
      </w:r>
      <w:ins w:id="804" w:author="ERCOT" w:date="2025-08-01T15:50:00Z">
        <w:r w:rsidR="00946014">
          <w:rPr>
            <w:rFonts w:ascii="Times New Roman" w:hAnsi="Times New Roman"/>
            <w:sz w:val="24"/>
            <w:szCs w:val="24"/>
          </w:rPr>
          <w:t>ERCOT-designated secure file sharing application</w:t>
        </w:r>
      </w:ins>
      <w:del w:id="805" w:author="ERCOT" w:date="2025-03-21T08:44:00Z">
        <w:r w:rsidRPr="001E2C1C" w:rsidDel="00693A2C">
          <w:rPr>
            <w:rFonts w:ascii="Times New Roman" w:hAnsi="Times New Roman"/>
            <w:sz w:val="24"/>
            <w:szCs w:val="24"/>
          </w:rPr>
          <w:delText>Proofpoint Secure Share application</w:delText>
        </w:r>
      </w:del>
      <w:r w:rsidRPr="001E2C1C">
        <w:rPr>
          <w:rFonts w:ascii="Times New Roman" w:hAnsi="Times New Roman"/>
          <w:sz w:val="24"/>
          <w:szCs w:val="24"/>
        </w:rPr>
        <w:t xml:space="preserve">. The file will be distributed to the requester’s email address and other email addresses copied on the requesting email. For REPs with a large number of </w:t>
      </w:r>
      <w:r w:rsidR="005174C4">
        <w:rPr>
          <w:rFonts w:ascii="Times New Roman" w:hAnsi="Times New Roman"/>
          <w:sz w:val="24"/>
          <w:szCs w:val="24"/>
        </w:rPr>
        <w:t>ESI ID</w:t>
      </w:r>
      <w:r w:rsidRPr="001E2C1C">
        <w:rPr>
          <w:rFonts w:ascii="Times New Roman" w:hAnsi="Times New Roman"/>
          <w:sz w:val="24"/>
          <w:szCs w:val="24"/>
        </w:rPr>
        <w:t>s this will be posted as a .zip file and/or partitioned into smaller files. REPs with file size limitations should inform ERCOT about those limitations.</w:t>
      </w:r>
    </w:p>
    <w:tbl>
      <w:tblPr>
        <w:tblW w:w="8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45"/>
        <w:gridCol w:w="3870"/>
        <w:gridCol w:w="1980"/>
      </w:tblGrid>
      <w:tr w:rsidR="007903A6" w:rsidRPr="00166135" w14:paraId="346861C0" w14:textId="77777777" w:rsidTr="006623BA">
        <w:trPr>
          <w:cantSplit/>
          <w:trHeight w:val="518"/>
          <w:jc w:val="center"/>
        </w:trPr>
        <w:tc>
          <w:tcPr>
            <w:tcW w:w="2245" w:type="dxa"/>
            <w:shd w:val="clear" w:color="auto" w:fill="D0CECE"/>
            <w:tcMar>
              <w:top w:w="43" w:type="dxa"/>
              <w:left w:w="43" w:type="dxa"/>
              <w:bottom w:w="43" w:type="dxa"/>
              <w:right w:w="43" w:type="dxa"/>
            </w:tcMar>
            <w:vAlign w:val="center"/>
          </w:tcPr>
          <w:p w14:paraId="5662A903"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b/>
                <w:sz w:val="20"/>
                <w:szCs w:val="20"/>
              </w:rPr>
              <w:t>Data Element</w:t>
            </w:r>
          </w:p>
        </w:tc>
        <w:tc>
          <w:tcPr>
            <w:tcW w:w="3870" w:type="dxa"/>
            <w:shd w:val="clear" w:color="auto" w:fill="D0CECE"/>
            <w:tcMar>
              <w:top w:w="43" w:type="dxa"/>
              <w:left w:w="43" w:type="dxa"/>
              <w:bottom w:w="43" w:type="dxa"/>
              <w:right w:w="43" w:type="dxa"/>
            </w:tcMar>
            <w:vAlign w:val="center"/>
          </w:tcPr>
          <w:p w14:paraId="21FAC051"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b/>
                <w:sz w:val="20"/>
                <w:szCs w:val="20"/>
              </w:rPr>
              <w:t>Comments</w:t>
            </w:r>
          </w:p>
        </w:tc>
        <w:tc>
          <w:tcPr>
            <w:tcW w:w="1980" w:type="dxa"/>
            <w:shd w:val="clear" w:color="auto" w:fill="D0CECE"/>
            <w:tcMar>
              <w:top w:w="43" w:type="dxa"/>
              <w:left w:w="43" w:type="dxa"/>
              <w:bottom w:w="43" w:type="dxa"/>
              <w:right w:w="43" w:type="dxa"/>
            </w:tcMar>
            <w:vAlign w:val="center"/>
          </w:tcPr>
          <w:p w14:paraId="2BB0B04E"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b/>
                <w:sz w:val="20"/>
                <w:szCs w:val="20"/>
              </w:rPr>
              <w:t>Format</w:t>
            </w:r>
          </w:p>
        </w:tc>
      </w:tr>
      <w:tr w:rsidR="007903A6" w:rsidRPr="00166135" w14:paraId="1615E625" w14:textId="77777777" w:rsidTr="006623BA">
        <w:trPr>
          <w:cantSplit/>
          <w:trHeight w:val="518"/>
          <w:jc w:val="center"/>
        </w:trPr>
        <w:tc>
          <w:tcPr>
            <w:tcW w:w="2245" w:type="dxa"/>
            <w:tcMar>
              <w:top w:w="43" w:type="dxa"/>
              <w:left w:w="43" w:type="dxa"/>
              <w:bottom w:w="43" w:type="dxa"/>
              <w:right w:w="43" w:type="dxa"/>
            </w:tcMar>
            <w:vAlign w:val="center"/>
          </w:tcPr>
          <w:p w14:paraId="237ACC2F" w14:textId="77777777" w:rsidR="007903A6" w:rsidRPr="00DD4B58" w:rsidRDefault="005174C4" w:rsidP="00FC426A">
            <w:pPr>
              <w:spacing w:after="0" w:line="240" w:lineRule="auto"/>
              <w:jc w:val="center"/>
              <w:rPr>
                <w:rFonts w:ascii="Arial" w:eastAsia="Times New Roman" w:hAnsi="Arial" w:cs="Arial"/>
                <w:sz w:val="20"/>
                <w:szCs w:val="20"/>
              </w:rPr>
            </w:pPr>
            <w:r>
              <w:rPr>
                <w:rFonts w:ascii="Arial" w:eastAsia="Times New Roman" w:hAnsi="Arial" w:cs="Arial"/>
                <w:sz w:val="20"/>
                <w:szCs w:val="20"/>
              </w:rPr>
              <w:t>ESI ID</w:t>
            </w:r>
            <w:r w:rsidR="007903A6" w:rsidRPr="00DD4B58">
              <w:rPr>
                <w:rFonts w:ascii="Arial" w:eastAsia="Times New Roman" w:hAnsi="Arial" w:cs="Arial"/>
                <w:sz w:val="20"/>
                <w:szCs w:val="20"/>
              </w:rPr>
              <w:t xml:space="preserve"> Number</w:t>
            </w:r>
          </w:p>
        </w:tc>
        <w:tc>
          <w:tcPr>
            <w:tcW w:w="3870" w:type="dxa"/>
            <w:tcMar>
              <w:top w:w="43" w:type="dxa"/>
              <w:left w:w="72" w:type="dxa"/>
              <w:bottom w:w="43" w:type="dxa"/>
              <w:right w:w="72" w:type="dxa"/>
            </w:tcMar>
            <w:vAlign w:val="center"/>
          </w:tcPr>
          <w:p w14:paraId="38F7DADA"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The </w:t>
            </w:r>
            <w:r w:rsidR="005174C4">
              <w:rPr>
                <w:rFonts w:ascii="Arial" w:eastAsia="Times New Roman" w:hAnsi="Arial" w:cs="Arial"/>
                <w:sz w:val="20"/>
                <w:szCs w:val="20"/>
              </w:rPr>
              <w:t>ESI ID</w:t>
            </w:r>
            <w:r w:rsidRPr="00DD4B58">
              <w:rPr>
                <w:rFonts w:ascii="Arial" w:eastAsia="Times New Roman" w:hAnsi="Arial" w:cs="Arial"/>
                <w:sz w:val="20"/>
                <w:szCs w:val="20"/>
              </w:rPr>
              <w:t xml:space="preserve"> is the basic identifier assigned to each SDP.</w:t>
            </w:r>
          </w:p>
        </w:tc>
        <w:tc>
          <w:tcPr>
            <w:tcW w:w="1980" w:type="dxa"/>
            <w:tcMar>
              <w:top w:w="43" w:type="dxa"/>
              <w:left w:w="43" w:type="dxa"/>
              <w:bottom w:w="43" w:type="dxa"/>
              <w:right w:w="43" w:type="dxa"/>
            </w:tcMar>
            <w:vAlign w:val="center"/>
          </w:tcPr>
          <w:p w14:paraId="1793A461"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Alpha numeric (36)</w:t>
            </w:r>
          </w:p>
        </w:tc>
      </w:tr>
      <w:tr w:rsidR="007903A6" w:rsidRPr="00166135" w14:paraId="712DF0A1" w14:textId="77777777" w:rsidTr="006623BA">
        <w:trPr>
          <w:cantSplit/>
          <w:trHeight w:val="518"/>
          <w:jc w:val="center"/>
        </w:trPr>
        <w:tc>
          <w:tcPr>
            <w:tcW w:w="2245" w:type="dxa"/>
            <w:tcMar>
              <w:top w:w="43" w:type="dxa"/>
              <w:left w:w="43" w:type="dxa"/>
              <w:bottom w:w="43" w:type="dxa"/>
              <w:right w:w="43" w:type="dxa"/>
            </w:tcMar>
            <w:vAlign w:val="center"/>
          </w:tcPr>
          <w:p w14:paraId="612AE92A"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REP_Start</w:t>
            </w:r>
          </w:p>
        </w:tc>
        <w:tc>
          <w:tcPr>
            <w:tcW w:w="3870" w:type="dxa"/>
            <w:tcMar>
              <w:top w:w="43" w:type="dxa"/>
              <w:left w:w="72" w:type="dxa"/>
              <w:bottom w:w="43" w:type="dxa"/>
              <w:right w:w="72" w:type="dxa"/>
            </w:tcMar>
            <w:vAlign w:val="center"/>
          </w:tcPr>
          <w:p w14:paraId="463FD449"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Date the REP first took ownership of the </w:t>
            </w:r>
            <w:r w:rsidR="005174C4">
              <w:rPr>
                <w:rFonts w:ascii="Arial" w:eastAsia="Times New Roman" w:hAnsi="Arial" w:cs="Arial"/>
                <w:sz w:val="20"/>
                <w:szCs w:val="20"/>
              </w:rPr>
              <w:t>ESI ID</w:t>
            </w:r>
            <w:r w:rsidRPr="00DD4B58">
              <w:rPr>
                <w:rFonts w:ascii="Arial" w:eastAsia="Times New Roman" w:hAnsi="Arial" w:cs="Arial"/>
                <w:sz w:val="20"/>
                <w:szCs w:val="20"/>
              </w:rPr>
              <w:t xml:space="preserve"> for the period of ownership including </w:t>
            </w:r>
            <w:r w:rsidR="007C04CA">
              <w:rPr>
                <w:rFonts w:ascii="Arial" w:eastAsia="Times New Roman" w:hAnsi="Arial" w:cs="Arial"/>
                <w:sz w:val="20"/>
                <w:szCs w:val="20"/>
              </w:rPr>
              <w:t>the Snapshot Date</w:t>
            </w:r>
            <w:r w:rsidRPr="00DD4B58">
              <w:rPr>
                <w:rFonts w:ascii="Arial" w:eastAsia="Times New Roman" w:hAnsi="Arial" w:cs="Arial"/>
                <w:sz w:val="20"/>
                <w:szCs w:val="20"/>
              </w:rPr>
              <w:t>.</w:t>
            </w:r>
          </w:p>
        </w:tc>
        <w:tc>
          <w:tcPr>
            <w:tcW w:w="1980" w:type="dxa"/>
            <w:tcMar>
              <w:top w:w="43" w:type="dxa"/>
              <w:left w:w="43" w:type="dxa"/>
              <w:bottom w:w="43" w:type="dxa"/>
              <w:right w:w="43" w:type="dxa"/>
            </w:tcMar>
            <w:vAlign w:val="center"/>
          </w:tcPr>
          <w:p w14:paraId="19BFE12B"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Numeric (8) yyyymmdd</w:t>
            </w:r>
          </w:p>
        </w:tc>
      </w:tr>
      <w:tr w:rsidR="007903A6" w:rsidRPr="00166135" w14:paraId="2A4529B2" w14:textId="77777777" w:rsidTr="006623BA">
        <w:trPr>
          <w:cantSplit/>
          <w:trHeight w:val="345"/>
          <w:jc w:val="center"/>
        </w:trPr>
        <w:tc>
          <w:tcPr>
            <w:tcW w:w="2245" w:type="dxa"/>
            <w:tcMar>
              <w:top w:w="43" w:type="dxa"/>
              <w:left w:w="43" w:type="dxa"/>
              <w:bottom w:w="43" w:type="dxa"/>
              <w:right w:w="43" w:type="dxa"/>
            </w:tcMar>
            <w:vAlign w:val="center"/>
          </w:tcPr>
          <w:p w14:paraId="0A7551AB"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NIDR_Start</w:t>
            </w:r>
          </w:p>
        </w:tc>
        <w:tc>
          <w:tcPr>
            <w:tcW w:w="3870" w:type="dxa"/>
            <w:tcMar>
              <w:top w:w="43" w:type="dxa"/>
              <w:left w:w="72" w:type="dxa"/>
              <w:bottom w:w="43" w:type="dxa"/>
              <w:right w:w="72" w:type="dxa"/>
            </w:tcMar>
            <w:vAlign w:val="center"/>
          </w:tcPr>
          <w:p w14:paraId="51CAC64A"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Start date (on or after REP_Start) for the most recent period when a Non-Interval Data Recorder (NIDR) meter was in use.</w:t>
            </w:r>
          </w:p>
        </w:tc>
        <w:tc>
          <w:tcPr>
            <w:tcW w:w="1980" w:type="dxa"/>
            <w:tcMar>
              <w:top w:w="43" w:type="dxa"/>
              <w:left w:w="43" w:type="dxa"/>
              <w:bottom w:w="43" w:type="dxa"/>
              <w:right w:w="43" w:type="dxa"/>
            </w:tcMar>
            <w:vAlign w:val="center"/>
          </w:tcPr>
          <w:p w14:paraId="6B25F56C"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Numeric (8) yyyymmdd</w:t>
            </w:r>
          </w:p>
        </w:tc>
      </w:tr>
      <w:tr w:rsidR="007903A6" w:rsidRPr="00166135" w14:paraId="6E0E8320" w14:textId="77777777" w:rsidTr="006623BA">
        <w:trPr>
          <w:cantSplit/>
          <w:trHeight w:val="345"/>
          <w:jc w:val="center"/>
        </w:trPr>
        <w:tc>
          <w:tcPr>
            <w:tcW w:w="2245" w:type="dxa"/>
            <w:tcMar>
              <w:top w:w="43" w:type="dxa"/>
              <w:left w:w="43" w:type="dxa"/>
              <w:bottom w:w="43" w:type="dxa"/>
              <w:right w:w="43" w:type="dxa"/>
            </w:tcMar>
            <w:vAlign w:val="center"/>
          </w:tcPr>
          <w:p w14:paraId="3A5D5613"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IDR_Start</w:t>
            </w:r>
          </w:p>
        </w:tc>
        <w:tc>
          <w:tcPr>
            <w:tcW w:w="3870" w:type="dxa"/>
            <w:tcMar>
              <w:top w:w="43" w:type="dxa"/>
              <w:left w:w="72" w:type="dxa"/>
              <w:bottom w:w="43" w:type="dxa"/>
              <w:right w:w="72" w:type="dxa"/>
            </w:tcMar>
            <w:vAlign w:val="center"/>
          </w:tcPr>
          <w:p w14:paraId="29BBEA86"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Start date (on or after REP_Start) for the most recent period when an Interval Data Recorder (IDR) meter was in use.</w:t>
            </w:r>
          </w:p>
        </w:tc>
        <w:tc>
          <w:tcPr>
            <w:tcW w:w="1980" w:type="dxa"/>
            <w:tcMar>
              <w:top w:w="43" w:type="dxa"/>
              <w:left w:w="43" w:type="dxa"/>
              <w:bottom w:w="43" w:type="dxa"/>
              <w:right w:w="43" w:type="dxa"/>
            </w:tcMar>
            <w:vAlign w:val="center"/>
          </w:tcPr>
          <w:p w14:paraId="2920E56E"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Numeric (8) yyyymmdd</w:t>
            </w:r>
          </w:p>
        </w:tc>
      </w:tr>
      <w:tr w:rsidR="007903A6" w:rsidRPr="00166135" w14:paraId="740A07DE" w14:textId="77777777" w:rsidTr="006623BA">
        <w:trPr>
          <w:cantSplit/>
          <w:trHeight w:val="345"/>
          <w:jc w:val="center"/>
        </w:trPr>
        <w:tc>
          <w:tcPr>
            <w:tcW w:w="2245" w:type="dxa"/>
            <w:tcMar>
              <w:top w:w="43" w:type="dxa"/>
              <w:left w:w="43" w:type="dxa"/>
              <w:bottom w:w="43" w:type="dxa"/>
              <w:right w:w="43" w:type="dxa"/>
            </w:tcMar>
            <w:vAlign w:val="center"/>
          </w:tcPr>
          <w:p w14:paraId="3DC95E7B"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RES_PROF_Start</w:t>
            </w:r>
          </w:p>
        </w:tc>
        <w:tc>
          <w:tcPr>
            <w:tcW w:w="3870" w:type="dxa"/>
            <w:tcMar>
              <w:top w:w="43" w:type="dxa"/>
              <w:left w:w="72" w:type="dxa"/>
              <w:bottom w:w="43" w:type="dxa"/>
              <w:right w:w="72" w:type="dxa"/>
            </w:tcMar>
            <w:vAlign w:val="center"/>
          </w:tcPr>
          <w:p w14:paraId="713A7843"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Start date (on or after REP_Start) for the most recent period when a Residential Profile Code was assigned.</w:t>
            </w:r>
          </w:p>
        </w:tc>
        <w:tc>
          <w:tcPr>
            <w:tcW w:w="1980" w:type="dxa"/>
            <w:tcMar>
              <w:top w:w="43" w:type="dxa"/>
              <w:left w:w="43" w:type="dxa"/>
              <w:bottom w:w="43" w:type="dxa"/>
              <w:right w:w="43" w:type="dxa"/>
            </w:tcMar>
            <w:vAlign w:val="center"/>
          </w:tcPr>
          <w:p w14:paraId="6B248B89"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Numeric (8) yyyymmdd</w:t>
            </w:r>
          </w:p>
        </w:tc>
      </w:tr>
      <w:tr w:rsidR="007903A6" w:rsidRPr="00166135" w14:paraId="5A0F0181" w14:textId="77777777" w:rsidTr="006623BA">
        <w:trPr>
          <w:cantSplit/>
          <w:trHeight w:val="345"/>
          <w:jc w:val="center"/>
        </w:trPr>
        <w:tc>
          <w:tcPr>
            <w:tcW w:w="2245" w:type="dxa"/>
            <w:tcMar>
              <w:top w:w="43" w:type="dxa"/>
              <w:left w:w="43" w:type="dxa"/>
              <w:bottom w:w="43" w:type="dxa"/>
              <w:right w:w="43" w:type="dxa"/>
            </w:tcMar>
            <w:vAlign w:val="center"/>
          </w:tcPr>
          <w:p w14:paraId="3FDCCEA7"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BUS_PROF_Start</w:t>
            </w:r>
          </w:p>
        </w:tc>
        <w:tc>
          <w:tcPr>
            <w:tcW w:w="3870" w:type="dxa"/>
            <w:tcMar>
              <w:top w:w="43" w:type="dxa"/>
              <w:left w:w="72" w:type="dxa"/>
              <w:bottom w:w="43" w:type="dxa"/>
              <w:right w:w="72" w:type="dxa"/>
            </w:tcMar>
            <w:vAlign w:val="center"/>
          </w:tcPr>
          <w:p w14:paraId="14F0B204"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Start date (on or after REP_Start) for the most recent period when a Non-Residential Profile Code was assigned.</w:t>
            </w:r>
          </w:p>
        </w:tc>
        <w:tc>
          <w:tcPr>
            <w:tcW w:w="1980" w:type="dxa"/>
            <w:tcMar>
              <w:top w:w="43" w:type="dxa"/>
              <w:left w:w="43" w:type="dxa"/>
              <w:bottom w:w="43" w:type="dxa"/>
              <w:right w:w="43" w:type="dxa"/>
            </w:tcMar>
            <w:vAlign w:val="center"/>
          </w:tcPr>
          <w:p w14:paraId="70E9F2A8"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Numeric (8) yyyymmdd</w:t>
            </w:r>
          </w:p>
        </w:tc>
      </w:tr>
      <w:tr w:rsidR="007C04CA" w:rsidRPr="00166135" w14:paraId="5F97C1E0" w14:textId="77777777" w:rsidTr="006623BA">
        <w:trPr>
          <w:cantSplit/>
          <w:trHeight w:val="345"/>
          <w:jc w:val="center"/>
        </w:trPr>
        <w:tc>
          <w:tcPr>
            <w:tcW w:w="2245" w:type="dxa"/>
            <w:tcMar>
              <w:top w:w="43" w:type="dxa"/>
              <w:left w:w="43" w:type="dxa"/>
              <w:bottom w:w="43" w:type="dxa"/>
              <w:right w:w="43" w:type="dxa"/>
            </w:tcMar>
            <w:vAlign w:val="center"/>
          </w:tcPr>
          <w:p w14:paraId="0CB9900D" w14:textId="77777777" w:rsidR="007C04CA" w:rsidRPr="00DD4B58" w:rsidRDefault="007C04CA" w:rsidP="00FC426A">
            <w:pPr>
              <w:spacing w:after="0" w:line="240" w:lineRule="auto"/>
              <w:jc w:val="center"/>
              <w:rPr>
                <w:rFonts w:ascii="Arial" w:eastAsia="Times New Roman" w:hAnsi="Arial" w:cs="Arial"/>
                <w:sz w:val="20"/>
                <w:szCs w:val="20"/>
              </w:rPr>
            </w:pPr>
            <w:r>
              <w:rPr>
                <w:rFonts w:ascii="Arial" w:hAnsi="Arial" w:cs="Arial"/>
                <w:sz w:val="20"/>
                <w:szCs w:val="20"/>
              </w:rPr>
              <w:t>4CP_Start</w:t>
            </w:r>
          </w:p>
        </w:tc>
        <w:tc>
          <w:tcPr>
            <w:tcW w:w="3870" w:type="dxa"/>
            <w:tcMar>
              <w:top w:w="43" w:type="dxa"/>
              <w:left w:w="72" w:type="dxa"/>
              <w:bottom w:w="43" w:type="dxa"/>
              <w:right w:w="72" w:type="dxa"/>
            </w:tcMar>
            <w:vAlign w:val="center"/>
          </w:tcPr>
          <w:p w14:paraId="45D80290" w14:textId="77777777" w:rsidR="007C04CA" w:rsidRPr="00DD4B58" w:rsidRDefault="007C04CA" w:rsidP="00FC426A">
            <w:pPr>
              <w:spacing w:after="0" w:line="240" w:lineRule="auto"/>
              <w:jc w:val="center"/>
              <w:rPr>
                <w:rFonts w:ascii="Arial" w:eastAsia="Times New Roman" w:hAnsi="Arial" w:cs="Arial"/>
                <w:sz w:val="20"/>
                <w:szCs w:val="20"/>
              </w:rPr>
            </w:pPr>
            <w:r>
              <w:rPr>
                <w:rFonts w:ascii="Arial" w:hAnsi="Arial" w:cs="Arial"/>
                <w:sz w:val="20"/>
                <w:szCs w:val="20"/>
              </w:rPr>
              <w:t>Start date (on or after REP_Start) for the most recent period when a Customer was subject to 4CP billing.</w:t>
            </w:r>
          </w:p>
        </w:tc>
        <w:tc>
          <w:tcPr>
            <w:tcW w:w="1980" w:type="dxa"/>
            <w:tcMar>
              <w:top w:w="43" w:type="dxa"/>
              <w:left w:w="43" w:type="dxa"/>
              <w:bottom w:w="43" w:type="dxa"/>
              <w:right w:w="43" w:type="dxa"/>
            </w:tcMar>
            <w:vAlign w:val="center"/>
          </w:tcPr>
          <w:p w14:paraId="0AE71EDD" w14:textId="77777777" w:rsidR="007C04CA" w:rsidRPr="00DD4B58" w:rsidRDefault="007C04CA"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Numeric (8) yyyymmdd</w:t>
            </w:r>
          </w:p>
        </w:tc>
      </w:tr>
    </w:tbl>
    <w:p w14:paraId="5BF5940D" w14:textId="77777777" w:rsidR="007903A6" w:rsidRDefault="007903A6" w:rsidP="00FC426A">
      <w:pPr>
        <w:spacing w:after="0" w:line="240" w:lineRule="auto"/>
      </w:pPr>
    </w:p>
    <w:p w14:paraId="773DA337" w14:textId="77777777" w:rsidR="007903A6" w:rsidRDefault="007903A6" w:rsidP="00FC426A">
      <w:pPr>
        <w:pStyle w:val="ListParagraph"/>
        <w:spacing w:line="240" w:lineRule="auto"/>
        <w:ind w:left="1800" w:hanging="360"/>
        <w:contextualSpacing w:val="0"/>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1E2C1C">
        <w:rPr>
          <w:rFonts w:ascii="Times New Roman" w:hAnsi="Times New Roman"/>
          <w:sz w:val="24"/>
          <w:szCs w:val="24"/>
        </w:rPr>
        <w:t>The following validation checks should be considered by a REP prior to sending a DRDATACollection file to ERCOT:</w:t>
      </w:r>
    </w:p>
    <w:p w14:paraId="12AB75C9" w14:textId="77777777" w:rsidR="007903A6" w:rsidRDefault="007903A6" w:rsidP="00FC426A">
      <w:pPr>
        <w:pStyle w:val="ListParagraph"/>
        <w:spacing w:line="240" w:lineRule="auto"/>
        <w:ind w:left="2160" w:hanging="36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1E2C1C">
        <w:rPr>
          <w:rFonts w:ascii="Times New Roman" w:hAnsi="Times New Roman"/>
          <w:sz w:val="24"/>
          <w:szCs w:val="24"/>
        </w:rPr>
        <w:t xml:space="preserve">An </w:t>
      </w:r>
      <w:r w:rsidR="005174C4">
        <w:rPr>
          <w:rFonts w:ascii="Times New Roman" w:hAnsi="Times New Roman"/>
          <w:sz w:val="24"/>
          <w:szCs w:val="24"/>
        </w:rPr>
        <w:t>ESI ID</w:t>
      </w:r>
      <w:r w:rsidRPr="001E2C1C">
        <w:rPr>
          <w:rFonts w:ascii="Times New Roman" w:hAnsi="Times New Roman"/>
          <w:sz w:val="24"/>
          <w:szCs w:val="24"/>
        </w:rPr>
        <w:t xml:space="preserve"> submitted as participating on a program should be on the list.</w:t>
      </w:r>
    </w:p>
    <w:p w14:paraId="56D25CC9" w14:textId="77777777" w:rsidR="007903A6" w:rsidRDefault="007903A6" w:rsidP="00FC426A">
      <w:pPr>
        <w:pStyle w:val="ListParagraph"/>
        <w:spacing w:line="240" w:lineRule="auto"/>
        <w:ind w:left="2160" w:hanging="360"/>
        <w:contextualSpacing w:val="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sidRPr="001E2C1C">
        <w:rPr>
          <w:rFonts w:ascii="Times New Roman" w:hAnsi="Times New Roman"/>
          <w:sz w:val="24"/>
          <w:szCs w:val="24"/>
        </w:rPr>
        <w:t xml:space="preserve">The program start date in the DRDATACollection file for an </w:t>
      </w:r>
      <w:r w:rsidR="005174C4">
        <w:rPr>
          <w:rFonts w:ascii="Times New Roman" w:hAnsi="Times New Roman"/>
          <w:sz w:val="24"/>
          <w:szCs w:val="24"/>
        </w:rPr>
        <w:t>ESI ID</w:t>
      </w:r>
      <w:r w:rsidRPr="001E2C1C">
        <w:rPr>
          <w:rFonts w:ascii="Times New Roman" w:hAnsi="Times New Roman"/>
          <w:sz w:val="24"/>
          <w:szCs w:val="24"/>
        </w:rPr>
        <w:t xml:space="preserve"> should not precede the </w:t>
      </w:r>
      <w:r>
        <w:rPr>
          <w:rFonts w:ascii="Times New Roman" w:hAnsi="Times New Roman"/>
          <w:sz w:val="24"/>
          <w:szCs w:val="24"/>
        </w:rPr>
        <w:t xml:space="preserve">REP_START date for that </w:t>
      </w:r>
      <w:r w:rsidR="005174C4">
        <w:rPr>
          <w:rFonts w:ascii="Times New Roman" w:hAnsi="Times New Roman"/>
          <w:sz w:val="24"/>
          <w:szCs w:val="24"/>
        </w:rPr>
        <w:t>ESI ID</w:t>
      </w:r>
      <w:r>
        <w:rPr>
          <w:rFonts w:ascii="Times New Roman" w:hAnsi="Times New Roman"/>
          <w:sz w:val="24"/>
          <w:szCs w:val="24"/>
        </w:rPr>
        <w:t>.</w:t>
      </w:r>
    </w:p>
    <w:p w14:paraId="5F3E70C5" w14:textId="77777777" w:rsidR="007903A6" w:rsidRDefault="007903A6" w:rsidP="00FC426A">
      <w:pPr>
        <w:pStyle w:val="ListParagraph"/>
        <w:spacing w:line="240" w:lineRule="auto"/>
        <w:ind w:left="2160" w:hanging="360"/>
        <w:contextualSpacing w:val="0"/>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r>
      <w:r w:rsidRPr="001E2C1C">
        <w:rPr>
          <w:rFonts w:ascii="Times New Roman" w:hAnsi="Times New Roman"/>
          <w:sz w:val="24"/>
          <w:szCs w:val="24"/>
        </w:rPr>
        <w:t xml:space="preserve">For programs requiring the use of interval data (Indexed – Real Time; Indexed – Day Ahead; Critical Peak Pricing; Peak Rebate) the program </w:t>
      </w:r>
      <w:r w:rsidRPr="001E2C1C">
        <w:rPr>
          <w:rFonts w:ascii="Times New Roman" w:hAnsi="Times New Roman"/>
          <w:sz w:val="24"/>
          <w:szCs w:val="24"/>
        </w:rPr>
        <w:lastRenderedPageBreak/>
        <w:t>start date should not precede the IDR_START and the IDR_START shou</w:t>
      </w:r>
      <w:r>
        <w:rPr>
          <w:rFonts w:ascii="Times New Roman" w:hAnsi="Times New Roman"/>
          <w:sz w:val="24"/>
          <w:szCs w:val="24"/>
        </w:rPr>
        <w:t>ld not precede the NIDR_START.</w:t>
      </w:r>
    </w:p>
    <w:p w14:paraId="79792907" w14:textId="77777777" w:rsidR="007903A6" w:rsidRPr="001E2C1C" w:rsidRDefault="007903A6" w:rsidP="00FC426A">
      <w:pPr>
        <w:pStyle w:val="ListParagraph"/>
        <w:spacing w:line="240" w:lineRule="auto"/>
        <w:ind w:left="2160" w:hanging="360"/>
        <w:contextualSpacing w:val="0"/>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r>
      <w:r w:rsidR="005174C4">
        <w:rPr>
          <w:rFonts w:ascii="Times New Roman" w:hAnsi="Times New Roman"/>
          <w:sz w:val="24"/>
          <w:szCs w:val="24"/>
        </w:rPr>
        <w:t>ESI ID</w:t>
      </w:r>
      <w:r w:rsidRPr="001E2C1C">
        <w:rPr>
          <w:rFonts w:ascii="Times New Roman" w:hAnsi="Times New Roman"/>
          <w:sz w:val="24"/>
          <w:szCs w:val="24"/>
        </w:rPr>
        <w:t xml:space="preserve">s submitted as participating on a </w:t>
      </w:r>
      <w:r w:rsidR="004505A2">
        <w:rPr>
          <w:rFonts w:ascii="Times New Roman" w:hAnsi="Times New Roman"/>
          <w:sz w:val="24"/>
          <w:szCs w:val="24"/>
        </w:rPr>
        <w:t>4</w:t>
      </w:r>
      <w:r w:rsidR="00F17385">
        <w:rPr>
          <w:rFonts w:ascii="Times New Roman" w:hAnsi="Times New Roman"/>
          <w:sz w:val="24"/>
          <w:szCs w:val="24"/>
        </w:rPr>
        <w:t>CP</w:t>
      </w:r>
      <w:r w:rsidRPr="001E2C1C">
        <w:rPr>
          <w:rFonts w:ascii="Times New Roman" w:hAnsi="Times New Roman"/>
          <w:sz w:val="24"/>
          <w:szCs w:val="24"/>
        </w:rPr>
        <w:t xml:space="preserve"> program should have:</w:t>
      </w:r>
    </w:p>
    <w:p w14:paraId="3827EE39" w14:textId="77777777" w:rsidR="007903A6" w:rsidRPr="001E2C1C" w:rsidRDefault="007903A6" w:rsidP="00FC426A">
      <w:pPr>
        <w:pStyle w:val="ListParagraph"/>
        <w:spacing w:line="240" w:lineRule="auto"/>
        <w:ind w:left="2520" w:hanging="36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1E2C1C">
        <w:rPr>
          <w:rFonts w:ascii="Times New Roman" w:hAnsi="Times New Roman"/>
          <w:sz w:val="24"/>
          <w:szCs w:val="24"/>
        </w:rPr>
        <w:t>A non-blank BUS_PROF_START;</w:t>
      </w:r>
      <w:r w:rsidRPr="001E2C1C">
        <w:rPr>
          <w:rFonts w:ascii="Times New Roman" w:hAnsi="Times New Roman"/>
          <w:sz w:val="24"/>
          <w:szCs w:val="24"/>
        </w:rPr>
        <w:br/>
      </w:r>
    </w:p>
    <w:p w14:paraId="6EEAE422" w14:textId="77777777" w:rsidR="007903A6" w:rsidRPr="001E2C1C" w:rsidRDefault="007903A6" w:rsidP="00FC426A">
      <w:pPr>
        <w:pStyle w:val="ListParagraph"/>
        <w:spacing w:line="240" w:lineRule="auto"/>
        <w:ind w:left="2520" w:hanging="36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1E2C1C">
        <w:rPr>
          <w:rFonts w:ascii="Times New Roman" w:hAnsi="Times New Roman"/>
          <w:sz w:val="24"/>
          <w:szCs w:val="24"/>
        </w:rPr>
        <w:t>The BUS_PROF_START should not precede the RES_PROF_START; and</w:t>
      </w:r>
      <w:r w:rsidRPr="001E2C1C">
        <w:rPr>
          <w:rFonts w:ascii="Times New Roman" w:hAnsi="Times New Roman"/>
          <w:sz w:val="24"/>
          <w:szCs w:val="24"/>
        </w:rPr>
        <w:br/>
      </w:r>
    </w:p>
    <w:p w14:paraId="443EEDFA" w14:textId="77777777" w:rsidR="007903A6" w:rsidRPr="001E2C1C" w:rsidRDefault="007903A6" w:rsidP="00FC426A">
      <w:pPr>
        <w:pStyle w:val="ListParagraph"/>
        <w:spacing w:line="240" w:lineRule="auto"/>
        <w:ind w:left="2520" w:hanging="36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1E2C1C">
        <w:rPr>
          <w:rFonts w:ascii="Times New Roman" w:hAnsi="Times New Roman"/>
          <w:sz w:val="24"/>
          <w:szCs w:val="24"/>
        </w:rPr>
        <w:t>The program start date should not precede BUS_PROF_START.</w:t>
      </w:r>
      <w:r w:rsidRPr="001E2C1C">
        <w:rPr>
          <w:rFonts w:ascii="Times New Roman" w:hAnsi="Times New Roman"/>
          <w:sz w:val="24"/>
          <w:szCs w:val="24"/>
        </w:rPr>
        <w:br/>
      </w:r>
    </w:p>
    <w:p w14:paraId="3D3C72F3" w14:textId="77777777" w:rsidR="007903A6" w:rsidRPr="00977C2C" w:rsidRDefault="007903A6" w:rsidP="007903A6">
      <w:pPr>
        <w:pStyle w:val="ListParagraph"/>
        <w:ind w:left="1800" w:hanging="360"/>
        <w:rPr>
          <w:rFonts w:ascii="Times New Roman" w:hAnsi="Times New Roman"/>
          <w:b/>
          <w:sz w:val="24"/>
          <w:szCs w:val="24"/>
        </w:rPr>
      </w:pPr>
      <w:r w:rsidRPr="004F6FAD">
        <w:rPr>
          <w:rFonts w:ascii="Times New Roman" w:hAnsi="Times New Roman"/>
          <w:sz w:val="24"/>
          <w:szCs w:val="24"/>
        </w:rPr>
        <w:t>b.</w:t>
      </w:r>
      <w:r w:rsidRPr="004F6FAD">
        <w:rPr>
          <w:rFonts w:ascii="Times New Roman" w:hAnsi="Times New Roman"/>
          <w:sz w:val="24"/>
          <w:szCs w:val="24"/>
        </w:rPr>
        <w:tab/>
      </w:r>
      <w:r w:rsidRPr="00977C2C">
        <w:rPr>
          <w:rFonts w:ascii="Times New Roman" w:hAnsi="Times New Roman"/>
          <w:b/>
          <w:sz w:val="24"/>
          <w:szCs w:val="24"/>
        </w:rPr>
        <w:t>Example DRData_ESIID_List File:</w:t>
      </w:r>
      <w:r w:rsidRPr="00977C2C">
        <w:rPr>
          <w:rFonts w:ascii="Times New Roman" w:hAnsi="Times New Roman"/>
          <w:b/>
          <w:sz w:val="24"/>
          <w:szCs w:val="24"/>
        </w:rPr>
        <w:br/>
      </w:r>
    </w:p>
    <w:p w14:paraId="5312BA07" w14:textId="77777777" w:rsidR="007903A6" w:rsidRPr="001E2C1C" w:rsidRDefault="007903A6" w:rsidP="007903A6">
      <w:pPr>
        <w:contextualSpacing/>
        <w:rPr>
          <w:rFonts w:ascii="Times New Roman" w:hAnsi="Times New Roman"/>
          <w:sz w:val="24"/>
          <w:szCs w:val="24"/>
        </w:rPr>
      </w:pPr>
      <w:r w:rsidRPr="001E2C1C">
        <w:rPr>
          <w:rFonts w:ascii="Times New Roman" w:hAnsi="Times New Roman"/>
          <w:sz w:val="24"/>
          <w:szCs w:val="24"/>
        </w:rPr>
        <w:t>ESIID|REP_START|NIDR_START|IDT_START|RES_PROF_START|BUS_PROF_START</w:t>
      </w:r>
    </w:p>
    <w:p w14:paraId="10779203" w14:textId="77777777" w:rsidR="007903A6" w:rsidRPr="001E2C1C" w:rsidRDefault="007903A6" w:rsidP="007903A6">
      <w:pPr>
        <w:contextualSpacing/>
        <w:rPr>
          <w:rFonts w:ascii="Times New Roman" w:hAnsi="Times New Roman"/>
          <w:sz w:val="24"/>
          <w:szCs w:val="24"/>
        </w:rPr>
      </w:pPr>
      <w:r w:rsidRPr="001E2C1C">
        <w:rPr>
          <w:rFonts w:ascii="Times New Roman" w:hAnsi="Times New Roman"/>
          <w:sz w:val="24"/>
          <w:szCs w:val="24"/>
        </w:rPr>
        <w:t>1001001001001|19JAN2019|---------|19JAN2019|19JAN2019|---------</w:t>
      </w:r>
    </w:p>
    <w:p w14:paraId="56292D0B" w14:textId="77777777" w:rsidR="007903A6" w:rsidRPr="001E2C1C" w:rsidRDefault="007903A6" w:rsidP="007903A6">
      <w:pPr>
        <w:contextualSpacing/>
        <w:rPr>
          <w:rFonts w:ascii="Times New Roman" w:hAnsi="Times New Roman"/>
          <w:sz w:val="24"/>
          <w:szCs w:val="24"/>
        </w:rPr>
      </w:pPr>
      <w:r w:rsidRPr="001E2C1C">
        <w:rPr>
          <w:rFonts w:ascii="Times New Roman" w:hAnsi="Times New Roman"/>
          <w:sz w:val="24"/>
          <w:szCs w:val="24"/>
        </w:rPr>
        <w:t>1001001001023|09APR2010|09APR2010|05NOV2010|09APR2010|---------</w:t>
      </w:r>
    </w:p>
    <w:p w14:paraId="04B1E26E" w14:textId="77777777" w:rsidR="007903A6" w:rsidRPr="001E2C1C" w:rsidRDefault="007903A6" w:rsidP="007903A6">
      <w:pPr>
        <w:ind w:left="1440"/>
        <w:rPr>
          <w:rFonts w:ascii="Times New Roman" w:hAnsi="Times New Roman"/>
          <w:sz w:val="24"/>
          <w:szCs w:val="24"/>
        </w:rPr>
      </w:pPr>
    </w:p>
    <w:p w14:paraId="37484ADC" w14:textId="77777777" w:rsidR="007903A6" w:rsidRPr="00977C2C" w:rsidRDefault="007903A6" w:rsidP="007903A6">
      <w:pPr>
        <w:pStyle w:val="ListParagraph"/>
        <w:ind w:left="1440" w:hanging="360"/>
        <w:rPr>
          <w:rFonts w:ascii="Times New Roman" w:hAnsi="Times New Roman"/>
          <w:b/>
          <w:sz w:val="24"/>
          <w:szCs w:val="24"/>
        </w:rPr>
      </w:pPr>
      <w:r w:rsidRPr="004F6FAD">
        <w:rPr>
          <w:rFonts w:ascii="Times New Roman" w:hAnsi="Times New Roman"/>
          <w:sz w:val="24"/>
          <w:szCs w:val="24"/>
        </w:rPr>
        <w:t>2.</w:t>
      </w:r>
      <w:r w:rsidRPr="004F6FAD">
        <w:rPr>
          <w:rFonts w:ascii="Times New Roman" w:hAnsi="Times New Roman"/>
          <w:sz w:val="24"/>
          <w:szCs w:val="24"/>
        </w:rPr>
        <w:tab/>
      </w:r>
      <w:r w:rsidRPr="00977C2C">
        <w:rPr>
          <w:rFonts w:ascii="Times New Roman" w:hAnsi="Times New Roman"/>
          <w:b/>
          <w:sz w:val="24"/>
          <w:szCs w:val="24"/>
        </w:rPr>
        <w:t>DRDataCollectionERCOTResponse&lt;counter&gt; File:</w:t>
      </w:r>
    </w:p>
    <w:p w14:paraId="6B6CBCE6" w14:textId="77777777" w:rsidR="007903A6" w:rsidRPr="001E2C1C" w:rsidRDefault="007903A6" w:rsidP="007903A6">
      <w:pPr>
        <w:ind w:left="1440"/>
        <w:rPr>
          <w:rFonts w:ascii="Times New Roman" w:hAnsi="Times New Roman"/>
          <w:sz w:val="24"/>
          <w:szCs w:val="24"/>
        </w:rPr>
      </w:pPr>
      <w:r w:rsidRPr="001E2C1C">
        <w:rPr>
          <w:rFonts w:ascii="Times New Roman" w:hAnsi="Times New Roman"/>
          <w:sz w:val="24"/>
          <w:szCs w:val="24"/>
        </w:rPr>
        <w:t>This file is the initial response from ERCOT back to a REP upon receipt of a ‘DRDataCollection’ file from that REP. The file contains information as to the status of the data submitted including any file format or mandatory data element errors. If the submitted file name has a counter appended by the REP, the response file will use the same counter. The file formats and field descriptions are as described below.</w:t>
      </w:r>
    </w:p>
    <w:p w14:paraId="4597C1BC" w14:textId="77777777" w:rsidR="007903A6" w:rsidRDefault="007903A6" w:rsidP="00FC426A">
      <w:pPr>
        <w:pStyle w:val="ListParagraph"/>
        <w:spacing w:after="0" w:line="240" w:lineRule="auto"/>
        <w:ind w:left="1800" w:hanging="360"/>
      </w:pPr>
      <w:r w:rsidRPr="004F6FAD">
        <w:rPr>
          <w:rFonts w:ascii="Times New Roman" w:hAnsi="Times New Roman"/>
          <w:sz w:val="24"/>
          <w:szCs w:val="24"/>
        </w:rPr>
        <w:t>a.</w:t>
      </w:r>
      <w:r w:rsidRPr="004F6FAD">
        <w:rPr>
          <w:rFonts w:ascii="Times New Roman" w:hAnsi="Times New Roman"/>
          <w:sz w:val="24"/>
          <w:szCs w:val="24"/>
        </w:rPr>
        <w:tab/>
      </w:r>
      <w:r w:rsidRPr="00977C2C">
        <w:rPr>
          <w:rFonts w:ascii="Times New Roman" w:hAnsi="Times New Roman"/>
          <w:b/>
          <w:sz w:val="24"/>
          <w:szCs w:val="24"/>
        </w:rPr>
        <w:t>Header Record</w:t>
      </w:r>
      <w:r w:rsidRPr="001E2C1C">
        <w:rPr>
          <w:rFonts w:ascii="Times New Roman" w:hAnsi="Times New Roman"/>
          <w:sz w:val="24"/>
          <w:szCs w:val="24"/>
        </w:rPr>
        <w:t xml:space="preserve"> – One must be present and must be the first record in the file.</w:t>
      </w:r>
      <w:r w:rsidRPr="001E2C1C">
        <w:rPr>
          <w:rFonts w:ascii="Times New Roman" w:hAnsi="Times New Roman"/>
          <w:sz w:val="24"/>
          <w:szCs w:val="24"/>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7903A6" w:rsidRPr="00166135" w14:paraId="6BB19921" w14:textId="77777777" w:rsidTr="006623BA">
        <w:trPr>
          <w:cantSplit/>
          <w:trHeight w:val="716"/>
          <w:tblHeader/>
          <w:jc w:val="center"/>
        </w:trPr>
        <w:tc>
          <w:tcPr>
            <w:tcW w:w="1435" w:type="dxa"/>
            <w:shd w:val="clear" w:color="auto" w:fill="D0CECE"/>
            <w:tcMar>
              <w:top w:w="43" w:type="dxa"/>
              <w:left w:w="43" w:type="dxa"/>
              <w:bottom w:w="43" w:type="dxa"/>
              <w:right w:w="43" w:type="dxa"/>
            </w:tcMar>
            <w:vAlign w:val="center"/>
          </w:tcPr>
          <w:p w14:paraId="69F01EA3" w14:textId="77777777" w:rsidR="007903A6" w:rsidRPr="00DD4B58" w:rsidRDefault="007903A6" w:rsidP="00FC426A">
            <w:pPr>
              <w:spacing w:after="0" w:line="240" w:lineRule="auto"/>
              <w:jc w:val="center"/>
              <w:rPr>
                <w:rFonts w:ascii="Arial" w:eastAsia="Arial Unicode MS" w:hAnsi="Arial" w:cs="Arial"/>
                <w:b/>
                <w:sz w:val="20"/>
                <w:szCs w:val="20"/>
              </w:rPr>
            </w:pPr>
            <w:r w:rsidRPr="00DD4B58">
              <w:rPr>
                <w:rFonts w:ascii="Arial" w:eastAsia="Times New Roman" w:hAnsi="Arial" w:cs="Arial"/>
                <w:b/>
                <w:sz w:val="20"/>
                <w:szCs w:val="20"/>
              </w:rPr>
              <w:t>Data Element</w:t>
            </w:r>
          </w:p>
        </w:tc>
        <w:tc>
          <w:tcPr>
            <w:tcW w:w="1350" w:type="dxa"/>
            <w:shd w:val="clear" w:color="auto" w:fill="D0CECE"/>
            <w:tcMar>
              <w:top w:w="43" w:type="dxa"/>
              <w:left w:w="43" w:type="dxa"/>
              <w:bottom w:w="43" w:type="dxa"/>
              <w:right w:w="43" w:type="dxa"/>
            </w:tcMar>
            <w:vAlign w:val="center"/>
          </w:tcPr>
          <w:p w14:paraId="3BD44F26" w14:textId="77777777" w:rsidR="007903A6" w:rsidRPr="00DD4B58" w:rsidRDefault="007903A6" w:rsidP="00FC426A">
            <w:pPr>
              <w:spacing w:after="0" w:line="240" w:lineRule="auto"/>
              <w:jc w:val="center"/>
              <w:rPr>
                <w:rFonts w:ascii="Arial" w:eastAsia="Arial Unicode MS" w:hAnsi="Arial" w:cs="Arial"/>
                <w:b/>
                <w:sz w:val="20"/>
                <w:szCs w:val="20"/>
              </w:rPr>
            </w:pPr>
            <w:r w:rsidRPr="00DD4B58">
              <w:rPr>
                <w:rFonts w:ascii="Arial" w:eastAsia="Times New Roman" w:hAnsi="Arial" w:cs="Arial"/>
                <w:b/>
                <w:sz w:val="20"/>
                <w:szCs w:val="20"/>
              </w:rPr>
              <w:t>Mandatory / Optional</w:t>
            </w:r>
          </w:p>
        </w:tc>
        <w:tc>
          <w:tcPr>
            <w:tcW w:w="4140" w:type="dxa"/>
            <w:shd w:val="clear" w:color="auto" w:fill="D0CECE"/>
            <w:tcMar>
              <w:top w:w="43" w:type="dxa"/>
              <w:left w:w="43" w:type="dxa"/>
              <w:bottom w:w="43" w:type="dxa"/>
              <w:right w:w="43" w:type="dxa"/>
            </w:tcMar>
            <w:vAlign w:val="center"/>
          </w:tcPr>
          <w:p w14:paraId="5AED28EA" w14:textId="77777777" w:rsidR="007903A6" w:rsidRPr="00DD4B58" w:rsidRDefault="007903A6" w:rsidP="00FC426A">
            <w:pPr>
              <w:spacing w:after="0" w:line="240" w:lineRule="auto"/>
              <w:jc w:val="center"/>
              <w:rPr>
                <w:rFonts w:ascii="Arial" w:eastAsia="Arial Unicode MS" w:hAnsi="Arial" w:cs="Arial"/>
                <w:b/>
                <w:sz w:val="20"/>
                <w:szCs w:val="20"/>
              </w:rPr>
            </w:pPr>
            <w:r w:rsidRPr="00DD4B58">
              <w:rPr>
                <w:rFonts w:ascii="Arial" w:eastAsia="Times New Roman" w:hAnsi="Arial" w:cs="Arial"/>
                <w:b/>
                <w:sz w:val="20"/>
                <w:szCs w:val="20"/>
              </w:rPr>
              <w:t>Comments</w:t>
            </w:r>
          </w:p>
        </w:tc>
        <w:tc>
          <w:tcPr>
            <w:tcW w:w="1530" w:type="dxa"/>
            <w:shd w:val="clear" w:color="auto" w:fill="D0CECE"/>
            <w:tcMar>
              <w:top w:w="43" w:type="dxa"/>
              <w:left w:w="43" w:type="dxa"/>
              <w:bottom w:w="43" w:type="dxa"/>
              <w:right w:w="43" w:type="dxa"/>
            </w:tcMar>
            <w:vAlign w:val="center"/>
          </w:tcPr>
          <w:p w14:paraId="5747771E" w14:textId="77777777" w:rsidR="007903A6" w:rsidRPr="00DD4B58" w:rsidRDefault="007903A6" w:rsidP="00FC426A">
            <w:pPr>
              <w:spacing w:after="0" w:line="240" w:lineRule="auto"/>
              <w:jc w:val="center"/>
              <w:rPr>
                <w:rFonts w:ascii="Arial" w:eastAsia="Arial Unicode MS" w:hAnsi="Arial" w:cs="Arial"/>
                <w:b/>
                <w:sz w:val="20"/>
                <w:szCs w:val="20"/>
              </w:rPr>
            </w:pPr>
            <w:r w:rsidRPr="00DD4B58">
              <w:rPr>
                <w:rFonts w:ascii="Arial" w:eastAsia="Times New Roman" w:hAnsi="Arial" w:cs="Arial"/>
                <w:b/>
                <w:sz w:val="20"/>
                <w:szCs w:val="20"/>
              </w:rPr>
              <w:t>Format</w:t>
            </w:r>
          </w:p>
        </w:tc>
      </w:tr>
      <w:tr w:rsidR="007903A6" w:rsidRPr="00166135" w14:paraId="5D099357" w14:textId="77777777" w:rsidTr="006623BA">
        <w:trPr>
          <w:cantSplit/>
          <w:trHeight w:val="694"/>
          <w:tblHeader/>
          <w:jc w:val="center"/>
        </w:trPr>
        <w:tc>
          <w:tcPr>
            <w:tcW w:w="1435" w:type="dxa"/>
            <w:tcMar>
              <w:top w:w="43" w:type="dxa"/>
              <w:left w:w="43" w:type="dxa"/>
              <w:bottom w:w="43" w:type="dxa"/>
              <w:right w:w="43" w:type="dxa"/>
            </w:tcMar>
            <w:vAlign w:val="center"/>
          </w:tcPr>
          <w:p w14:paraId="174C8206"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Record Type</w:t>
            </w:r>
          </w:p>
        </w:tc>
        <w:tc>
          <w:tcPr>
            <w:tcW w:w="1350" w:type="dxa"/>
            <w:tcMar>
              <w:top w:w="43" w:type="dxa"/>
              <w:left w:w="43" w:type="dxa"/>
              <w:bottom w:w="43" w:type="dxa"/>
              <w:right w:w="43" w:type="dxa"/>
            </w:tcMar>
            <w:vAlign w:val="center"/>
          </w:tcPr>
          <w:p w14:paraId="6D24DD8B"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Mar>
              <w:top w:w="43" w:type="dxa"/>
              <w:left w:w="43" w:type="dxa"/>
              <w:bottom w:w="43" w:type="dxa"/>
              <w:right w:w="43" w:type="dxa"/>
            </w:tcMar>
            <w:vAlign w:val="center"/>
          </w:tcPr>
          <w:p w14:paraId="3A5414A2"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Hard Code “HDR”</w:t>
            </w:r>
          </w:p>
        </w:tc>
        <w:tc>
          <w:tcPr>
            <w:tcW w:w="1530" w:type="dxa"/>
            <w:tcMar>
              <w:top w:w="43" w:type="dxa"/>
              <w:left w:w="43" w:type="dxa"/>
              <w:bottom w:w="43" w:type="dxa"/>
              <w:right w:w="43" w:type="dxa"/>
            </w:tcMar>
            <w:vAlign w:val="center"/>
          </w:tcPr>
          <w:p w14:paraId="46A85D7F"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Alpha numeric</w:t>
            </w:r>
          </w:p>
          <w:p w14:paraId="4417B863"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(3)</w:t>
            </w:r>
          </w:p>
        </w:tc>
      </w:tr>
      <w:tr w:rsidR="007903A6" w:rsidRPr="00166135" w14:paraId="2872364F" w14:textId="77777777" w:rsidTr="006623BA">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666797"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Report Name</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AA0F6C8"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C2811DA"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Hard Code “DRDataCollectionERCOTResponse”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8419EB5"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Alpha numeric (29)</w:t>
            </w:r>
          </w:p>
        </w:tc>
      </w:tr>
      <w:tr w:rsidR="007903A6" w:rsidRPr="00166135" w14:paraId="5B3EB2DF" w14:textId="77777777" w:rsidTr="006623BA">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9A4326"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Original Report ID</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90EE976"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C1F39D8"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Report ID as sent in the</w:t>
            </w:r>
          </w:p>
          <w:p w14:paraId="64FAF58C"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 DRDataCollection file.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AAF326"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Alpha numeric</w:t>
            </w:r>
          </w:p>
        </w:tc>
      </w:tr>
      <w:tr w:rsidR="007903A6" w:rsidRPr="00166135" w14:paraId="317668DF" w14:textId="77777777" w:rsidTr="006623BA">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F610C73"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REP DUNS Number</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9275FC9"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6926ADA"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REP of </w:t>
            </w:r>
            <w:r w:rsidR="00E6613E">
              <w:rPr>
                <w:rFonts w:ascii="Arial" w:eastAsia="Times New Roman" w:hAnsi="Arial" w:cs="Arial"/>
                <w:sz w:val="20"/>
                <w:szCs w:val="20"/>
              </w:rPr>
              <w:t>r</w:t>
            </w:r>
            <w:r w:rsidRPr="00DD4B58">
              <w:rPr>
                <w:rFonts w:ascii="Arial" w:eastAsia="Times New Roman" w:hAnsi="Arial" w:cs="Arial"/>
                <w:sz w:val="20"/>
                <w:szCs w:val="20"/>
              </w:rPr>
              <w:t>ecord DUNS Number receiving this response report information based on the original file submission.</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19F5F4"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Numeric</w:t>
            </w:r>
          </w:p>
          <w:p w14:paraId="20FD536E"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(9 or 13)</w:t>
            </w:r>
          </w:p>
        </w:tc>
      </w:tr>
    </w:tbl>
    <w:p w14:paraId="26A1F88C" w14:textId="77777777" w:rsidR="007903A6" w:rsidRDefault="007903A6" w:rsidP="00FC426A">
      <w:pPr>
        <w:spacing w:after="0" w:line="240" w:lineRule="auto"/>
      </w:pPr>
    </w:p>
    <w:p w14:paraId="2EC8DBEA" w14:textId="77777777" w:rsidR="007903A6" w:rsidRPr="001E2C1C" w:rsidRDefault="007903A6" w:rsidP="007903A6">
      <w:pPr>
        <w:pStyle w:val="ListParagraph"/>
        <w:ind w:left="1800" w:hanging="360"/>
        <w:rPr>
          <w:rFonts w:ascii="Times New Roman" w:hAnsi="Times New Roman"/>
          <w:sz w:val="24"/>
          <w:szCs w:val="24"/>
        </w:rPr>
      </w:pPr>
      <w:r w:rsidRPr="004F6FAD">
        <w:rPr>
          <w:rFonts w:ascii="Times New Roman" w:hAnsi="Times New Roman"/>
          <w:sz w:val="24"/>
          <w:szCs w:val="24"/>
        </w:rPr>
        <w:t>b.</w:t>
      </w:r>
      <w:r w:rsidRPr="004F6FAD">
        <w:rPr>
          <w:rFonts w:ascii="Times New Roman" w:hAnsi="Times New Roman"/>
          <w:sz w:val="24"/>
          <w:szCs w:val="24"/>
        </w:rPr>
        <w:tab/>
      </w:r>
      <w:r w:rsidRPr="00977C2C">
        <w:rPr>
          <w:rFonts w:ascii="Times New Roman" w:hAnsi="Times New Roman"/>
          <w:b/>
          <w:sz w:val="24"/>
          <w:szCs w:val="24"/>
        </w:rPr>
        <w:t>ER1 Record</w:t>
      </w:r>
      <w:r w:rsidRPr="001E2C1C">
        <w:rPr>
          <w:rFonts w:ascii="Times New Roman" w:hAnsi="Times New Roman"/>
          <w:sz w:val="24"/>
          <w:szCs w:val="24"/>
        </w:rPr>
        <w:t xml:space="preserve"> – Used to designate a record with an invalid value or format, with a reference to the record number in the submitted file that contained the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7903A6" w:rsidRPr="00166135" w14:paraId="366216AE" w14:textId="77777777" w:rsidTr="006623BA">
        <w:trPr>
          <w:cantSplit/>
          <w:trHeight w:val="495"/>
          <w:tblHeader/>
          <w:jc w:val="center"/>
        </w:trPr>
        <w:tc>
          <w:tcPr>
            <w:tcW w:w="1165" w:type="dxa"/>
            <w:shd w:val="clear" w:color="auto" w:fill="D0CECE"/>
            <w:tcMar>
              <w:top w:w="43" w:type="dxa"/>
              <w:left w:w="43" w:type="dxa"/>
              <w:bottom w:w="43" w:type="dxa"/>
              <w:right w:w="43" w:type="dxa"/>
            </w:tcMar>
            <w:vAlign w:val="center"/>
          </w:tcPr>
          <w:p w14:paraId="6AA97DAA"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lastRenderedPageBreak/>
              <w:t>Data Element</w:t>
            </w:r>
          </w:p>
        </w:tc>
        <w:tc>
          <w:tcPr>
            <w:tcW w:w="1620" w:type="dxa"/>
            <w:shd w:val="clear" w:color="auto" w:fill="D0CECE"/>
            <w:tcMar>
              <w:top w:w="43" w:type="dxa"/>
              <w:left w:w="43" w:type="dxa"/>
              <w:bottom w:w="43" w:type="dxa"/>
              <w:right w:w="43" w:type="dxa"/>
            </w:tcMar>
            <w:vAlign w:val="center"/>
          </w:tcPr>
          <w:p w14:paraId="0346E4EA"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Mandatory / Optional</w:t>
            </w:r>
          </w:p>
        </w:tc>
        <w:tc>
          <w:tcPr>
            <w:tcW w:w="3960" w:type="dxa"/>
            <w:shd w:val="clear" w:color="auto" w:fill="D0CECE"/>
            <w:tcMar>
              <w:top w:w="43" w:type="dxa"/>
              <w:left w:w="43" w:type="dxa"/>
              <w:bottom w:w="43" w:type="dxa"/>
              <w:right w:w="43" w:type="dxa"/>
            </w:tcMar>
            <w:vAlign w:val="center"/>
          </w:tcPr>
          <w:p w14:paraId="51C885AD"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Comments</w:t>
            </w:r>
          </w:p>
        </w:tc>
        <w:tc>
          <w:tcPr>
            <w:tcW w:w="1710" w:type="dxa"/>
            <w:shd w:val="clear" w:color="auto" w:fill="D0CECE"/>
            <w:tcMar>
              <w:top w:w="43" w:type="dxa"/>
              <w:left w:w="43" w:type="dxa"/>
              <w:bottom w:w="43" w:type="dxa"/>
              <w:right w:w="43" w:type="dxa"/>
            </w:tcMar>
            <w:vAlign w:val="center"/>
          </w:tcPr>
          <w:p w14:paraId="14BD1F2F"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Format</w:t>
            </w:r>
          </w:p>
        </w:tc>
      </w:tr>
      <w:tr w:rsidR="007903A6" w:rsidRPr="00166135" w14:paraId="38FD0E33" w14:textId="77777777" w:rsidTr="006623BA">
        <w:trPr>
          <w:cantSplit/>
          <w:trHeight w:val="518"/>
          <w:jc w:val="center"/>
        </w:trPr>
        <w:tc>
          <w:tcPr>
            <w:tcW w:w="1165" w:type="dxa"/>
            <w:tcMar>
              <w:top w:w="43" w:type="dxa"/>
              <w:left w:w="43" w:type="dxa"/>
              <w:bottom w:w="43" w:type="dxa"/>
              <w:right w:w="43" w:type="dxa"/>
            </w:tcMar>
            <w:vAlign w:val="center"/>
          </w:tcPr>
          <w:p w14:paraId="6C0CEB6C"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46B082BF"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7C94C49B"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Hard Code “ER1”</w:t>
            </w:r>
          </w:p>
        </w:tc>
        <w:tc>
          <w:tcPr>
            <w:tcW w:w="1710" w:type="dxa"/>
            <w:tcMar>
              <w:top w:w="43" w:type="dxa"/>
              <w:left w:w="43" w:type="dxa"/>
              <w:bottom w:w="43" w:type="dxa"/>
              <w:right w:w="43" w:type="dxa"/>
            </w:tcMar>
            <w:vAlign w:val="center"/>
          </w:tcPr>
          <w:p w14:paraId="72476BBC"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7903A6" w:rsidRPr="00166135" w14:paraId="7A16BA5F" w14:textId="77777777" w:rsidTr="006623BA">
        <w:trPr>
          <w:cantSplit/>
          <w:trHeight w:val="518"/>
          <w:jc w:val="center"/>
        </w:trPr>
        <w:tc>
          <w:tcPr>
            <w:tcW w:w="1165" w:type="dxa"/>
            <w:tcMar>
              <w:top w:w="43" w:type="dxa"/>
              <w:left w:w="43" w:type="dxa"/>
              <w:bottom w:w="43" w:type="dxa"/>
              <w:right w:w="43" w:type="dxa"/>
            </w:tcMar>
            <w:vAlign w:val="center"/>
          </w:tcPr>
          <w:p w14:paraId="5F167A97"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Record Number</w:t>
            </w:r>
          </w:p>
        </w:tc>
        <w:tc>
          <w:tcPr>
            <w:tcW w:w="1620" w:type="dxa"/>
            <w:tcMar>
              <w:top w:w="43" w:type="dxa"/>
              <w:left w:w="43" w:type="dxa"/>
              <w:bottom w:w="43" w:type="dxa"/>
              <w:right w:w="43" w:type="dxa"/>
            </w:tcMar>
            <w:vAlign w:val="center"/>
          </w:tcPr>
          <w:p w14:paraId="7C69D84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039C264B"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The unique sequential record number starting with “1”</w:t>
            </w:r>
          </w:p>
        </w:tc>
        <w:tc>
          <w:tcPr>
            <w:tcW w:w="1710" w:type="dxa"/>
            <w:tcMar>
              <w:top w:w="43" w:type="dxa"/>
              <w:left w:w="43" w:type="dxa"/>
              <w:bottom w:w="43" w:type="dxa"/>
              <w:right w:w="43" w:type="dxa"/>
            </w:tcMar>
            <w:vAlign w:val="center"/>
          </w:tcPr>
          <w:p w14:paraId="1875CBC3"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7903A6" w:rsidRPr="00166135" w14:paraId="67CCE363" w14:textId="77777777" w:rsidTr="006623BA">
        <w:trPr>
          <w:cantSplit/>
          <w:trHeight w:val="518"/>
          <w:jc w:val="center"/>
        </w:trPr>
        <w:tc>
          <w:tcPr>
            <w:tcW w:w="1165" w:type="dxa"/>
            <w:tcMar>
              <w:top w:w="43" w:type="dxa"/>
              <w:left w:w="43" w:type="dxa"/>
              <w:bottom w:w="43" w:type="dxa"/>
              <w:right w:w="43" w:type="dxa"/>
            </w:tcMar>
            <w:vAlign w:val="center"/>
          </w:tcPr>
          <w:p w14:paraId="54F8DA1A" w14:textId="77777777" w:rsidR="007903A6" w:rsidRPr="00535B60" w:rsidRDefault="005174C4" w:rsidP="00FC426A">
            <w:pPr>
              <w:spacing w:after="0" w:line="240" w:lineRule="auto"/>
              <w:jc w:val="center"/>
              <w:rPr>
                <w:rFonts w:ascii="Arial" w:eastAsia="Times New Roman" w:hAnsi="Arial" w:cs="Arial"/>
                <w:sz w:val="20"/>
                <w:szCs w:val="20"/>
              </w:rPr>
            </w:pPr>
            <w:r>
              <w:rPr>
                <w:rFonts w:ascii="Arial" w:eastAsia="Times New Roman" w:hAnsi="Arial" w:cs="Arial"/>
                <w:sz w:val="20"/>
                <w:szCs w:val="20"/>
              </w:rPr>
              <w:t>ESI ID</w:t>
            </w:r>
            <w:r w:rsidR="007903A6" w:rsidRPr="00535B60">
              <w:rPr>
                <w:rFonts w:ascii="Arial" w:eastAsia="Times New Roman" w:hAnsi="Arial" w:cs="Arial"/>
                <w:sz w:val="20"/>
                <w:szCs w:val="20"/>
              </w:rPr>
              <w:t xml:space="preserve"> Number</w:t>
            </w:r>
          </w:p>
        </w:tc>
        <w:tc>
          <w:tcPr>
            <w:tcW w:w="1620" w:type="dxa"/>
            <w:tcMar>
              <w:top w:w="43" w:type="dxa"/>
              <w:left w:w="43" w:type="dxa"/>
              <w:bottom w:w="43" w:type="dxa"/>
              <w:right w:w="43" w:type="dxa"/>
            </w:tcMar>
            <w:vAlign w:val="center"/>
          </w:tcPr>
          <w:p w14:paraId="69D40091"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0526B4D0"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 xml:space="preserve">The </w:t>
            </w:r>
            <w:r w:rsidR="005174C4">
              <w:rPr>
                <w:rFonts w:ascii="Arial" w:eastAsia="Times New Roman" w:hAnsi="Arial" w:cs="Arial"/>
                <w:sz w:val="20"/>
                <w:szCs w:val="20"/>
              </w:rPr>
              <w:t>ESI ID</w:t>
            </w:r>
            <w:r w:rsidRPr="00535B60">
              <w:rPr>
                <w:rFonts w:ascii="Arial" w:eastAsia="Times New Roman" w:hAnsi="Arial" w:cs="Arial"/>
                <w:sz w:val="20"/>
                <w:szCs w:val="20"/>
              </w:rPr>
              <w:t xml:space="preserve"> is the basic identifier assigned to each SDP.</w:t>
            </w:r>
          </w:p>
        </w:tc>
        <w:tc>
          <w:tcPr>
            <w:tcW w:w="1710" w:type="dxa"/>
            <w:tcMar>
              <w:top w:w="43" w:type="dxa"/>
              <w:left w:w="43" w:type="dxa"/>
              <w:bottom w:w="43" w:type="dxa"/>
              <w:right w:w="43" w:type="dxa"/>
            </w:tcMar>
            <w:vAlign w:val="center"/>
          </w:tcPr>
          <w:p w14:paraId="38F345E3"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(36)</w:t>
            </w:r>
          </w:p>
        </w:tc>
      </w:tr>
      <w:tr w:rsidR="007903A6" w:rsidRPr="00166135" w14:paraId="73533A17" w14:textId="77777777" w:rsidTr="006623BA">
        <w:trPr>
          <w:cantSplit/>
          <w:trHeight w:val="518"/>
          <w:jc w:val="center"/>
        </w:trPr>
        <w:tc>
          <w:tcPr>
            <w:tcW w:w="1165" w:type="dxa"/>
            <w:tcMar>
              <w:top w:w="43" w:type="dxa"/>
              <w:left w:w="43" w:type="dxa"/>
              <w:bottom w:w="43" w:type="dxa"/>
              <w:right w:w="43" w:type="dxa"/>
            </w:tcMar>
            <w:vAlign w:val="center"/>
          </w:tcPr>
          <w:p w14:paraId="3A3C4992"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Original Record Type</w:t>
            </w:r>
          </w:p>
        </w:tc>
        <w:tc>
          <w:tcPr>
            <w:tcW w:w="1620" w:type="dxa"/>
            <w:tcMar>
              <w:top w:w="43" w:type="dxa"/>
              <w:left w:w="43" w:type="dxa"/>
              <w:bottom w:w="43" w:type="dxa"/>
              <w:right w:w="43" w:type="dxa"/>
            </w:tcMar>
            <w:vAlign w:val="center"/>
          </w:tcPr>
          <w:p w14:paraId="35DF4280"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510707E2"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The type of record in error. Valid values are DET, HDR, and SUM.</w:t>
            </w:r>
          </w:p>
        </w:tc>
        <w:tc>
          <w:tcPr>
            <w:tcW w:w="1710" w:type="dxa"/>
            <w:tcMar>
              <w:top w:w="43" w:type="dxa"/>
              <w:left w:w="43" w:type="dxa"/>
              <w:bottom w:w="43" w:type="dxa"/>
              <w:right w:w="43" w:type="dxa"/>
            </w:tcMar>
            <w:vAlign w:val="center"/>
          </w:tcPr>
          <w:p w14:paraId="15C64BB6"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7903A6" w:rsidRPr="00166135" w14:paraId="7CDCD441" w14:textId="77777777" w:rsidTr="006623BA">
        <w:trPr>
          <w:cantSplit/>
          <w:trHeight w:val="518"/>
          <w:jc w:val="center"/>
        </w:trPr>
        <w:tc>
          <w:tcPr>
            <w:tcW w:w="1165" w:type="dxa"/>
            <w:tcMar>
              <w:top w:w="43" w:type="dxa"/>
              <w:left w:w="43" w:type="dxa"/>
              <w:bottom w:w="43" w:type="dxa"/>
              <w:right w:w="43" w:type="dxa"/>
            </w:tcMar>
            <w:vAlign w:val="center"/>
          </w:tcPr>
          <w:p w14:paraId="5AE86E4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Original Record Number</w:t>
            </w:r>
          </w:p>
        </w:tc>
        <w:tc>
          <w:tcPr>
            <w:tcW w:w="1620" w:type="dxa"/>
            <w:tcMar>
              <w:top w:w="43" w:type="dxa"/>
              <w:left w:w="43" w:type="dxa"/>
              <w:bottom w:w="43" w:type="dxa"/>
              <w:right w:w="43" w:type="dxa"/>
            </w:tcMar>
            <w:vAlign w:val="center"/>
          </w:tcPr>
          <w:p w14:paraId="21DC7A2F"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Conditional</w:t>
            </w:r>
          </w:p>
        </w:tc>
        <w:tc>
          <w:tcPr>
            <w:tcW w:w="3960" w:type="dxa"/>
            <w:tcMar>
              <w:top w:w="43" w:type="dxa"/>
              <w:left w:w="43" w:type="dxa"/>
              <w:bottom w:w="43" w:type="dxa"/>
              <w:right w:w="43" w:type="dxa"/>
            </w:tcMar>
            <w:vAlign w:val="center"/>
          </w:tcPr>
          <w:p w14:paraId="22481A5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Original DET Record Number sent from DRDataCollection file that is in error.  Required if Original Record Type is DET.</w:t>
            </w:r>
          </w:p>
        </w:tc>
        <w:tc>
          <w:tcPr>
            <w:tcW w:w="1710" w:type="dxa"/>
            <w:tcMar>
              <w:top w:w="43" w:type="dxa"/>
              <w:left w:w="43" w:type="dxa"/>
              <w:bottom w:w="43" w:type="dxa"/>
              <w:right w:w="43" w:type="dxa"/>
            </w:tcMar>
            <w:vAlign w:val="center"/>
          </w:tcPr>
          <w:p w14:paraId="432851F4"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7903A6" w:rsidRPr="00166135" w14:paraId="2EC6D91A" w14:textId="77777777" w:rsidTr="006623BA">
        <w:trPr>
          <w:cantSplit/>
          <w:trHeight w:val="518"/>
          <w:jc w:val="center"/>
        </w:trPr>
        <w:tc>
          <w:tcPr>
            <w:tcW w:w="1165" w:type="dxa"/>
            <w:tcMar>
              <w:top w:w="43" w:type="dxa"/>
              <w:left w:w="43" w:type="dxa"/>
              <w:bottom w:w="43" w:type="dxa"/>
              <w:right w:w="43" w:type="dxa"/>
            </w:tcMar>
            <w:vAlign w:val="center"/>
          </w:tcPr>
          <w:p w14:paraId="3EC7C0EB"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Field Name</w:t>
            </w:r>
          </w:p>
        </w:tc>
        <w:tc>
          <w:tcPr>
            <w:tcW w:w="1620" w:type="dxa"/>
            <w:tcMar>
              <w:top w:w="43" w:type="dxa"/>
              <w:left w:w="43" w:type="dxa"/>
              <w:bottom w:w="43" w:type="dxa"/>
              <w:right w:w="43" w:type="dxa"/>
            </w:tcMar>
            <w:vAlign w:val="center"/>
          </w:tcPr>
          <w:p w14:paraId="1040C23A"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1F67F028"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Field name in record that is in error.</w:t>
            </w:r>
          </w:p>
        </w:tc>
        <w:tc>
          <w:tcPr>
            <w:tcW w:w="1710" w:type="dxa"/>
            <w:tcMar>
              <w:top w:w="43" w:type="dxa"/>
              <w:left w:w="43" w:type="dxa"/>
              <w:bottom w:w="43" w:type="dxa"/>
              <w:right w:w="43" w:type="dxa"/>
            </w:tcMar>
            <w:vAlign w:val="center"/>
          </w:tcPr>
          <w:p w14:paraId="7174F423"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r w:rsidR="007903A6" w:rsidRPr="00166135" w14:paraId="14865FD3" w14:textId="77777777" w:rsidTr="006623BA">
        <w:trPr>
          <w:cantSplit/>
          <w:trHeight w:val="518"/>
          <w:jc w:val="center"/>
        </w:trPr>
        <w:tc>
          <w:tcPr>
            <w:tcW w:w="1165" w:type="dxa"/>
            <w:tcMar>
              <w:top w:w="43" w:type="dxa"/>
              <w:left w:w="43" w:type="dxa"/>
              <w:bottom w:w="43" w:type="dxa"/>
              <w:right w:w="43" w:type="dxa"/>
            </w:tcMar>
            <w:vAlign w:val="center"/>
          </w:tcPr>
          <w:p w14:paraId="1D8393FD"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Error Description</w:t>
            </w:r>
          </w:p>
        </w:tc>
        <w:tc>
          <w:tcPr>
            <w:tcW w:w="1620" w:type="dxa"/>
            <w:tcMar>
              <w:top w:w="43" w:type="dxa"/>
              <w:left w:w="43" w:type="dxa"/>
              <w:bottom w:w="43" w:type="dxa"/>
              <w:right w:w="43" w:type="dxa"/>
            </w:tcMar>
            <w:vAlign w:val="center"/>
          </w:tcPr>
          <w:p w14:paraId="5BD106B5"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7CFB37A0"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Description of error.</w:t>
            </w:r>
          </w:p>
        </w:tc>
        <w:tc>
          <w:tcPr>
            <w:tcW w:w="1710" w:type="dxa"/>
            <w:tcMar>
              <w:top w:w="43" w:type="dxa"/>
              <w:left w:w="43" w:type="dxa"/>
              <w:bottom w:w="43" w:type="dxa"/>
              <w:right w:w="43" w:type="dxa"/>
            </w:tcMar>
            <w:vAlign w:val="center"/>
          </w:tcPr>
          <w:p w14:paraId="4C91E837"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bl>
    <w:p w14:paraId="0216CCF7" w14:textId="77777777" w:rsidR="007903A6" w:rsidRDefault="007903A6" w:rsidP="00FC426A">
      <w:pPr>
        <w:spacing w:after="0" w:line="240" w:lineRule="auto"/>
      </w:pPr>
    </w:p>
    <w:p w14:paraId="3FC1D2C2" w14:textId="77777777" w:rsidR="007903A6" w:rsidRPr="001E2C1C" w:rsidRDefault="007903A6" w:rsidP="007903A6">
      <w:pPr>
        <w:pStyle w:val="ListParagraph"/>
        <w:ind w:left="1800" w:hanging="360"/>
        <w:rPr>
          <w:rFonts w:ascii="Times New Roman" w:hAnsi="Times New Roman"/>
          <w:sz w:val="24"/>
          <w:szCs w:val="24"/>
        </w:rPr>
      </w:pPr>
      <w:r w:rsidRPr="004F6FAD">
        <w:rPr>
          <w:rFonts w:ascii="Times New Roman" w:hAnsi="Times New Roman"/>
          <w:sz w:val="24"/>
          <w:szCs w:val="24"/>
        </w:rPr>
        <w:t>c.</w:t>
      </w:r>
      <w:r w:rsidRPr="004F6FAD">
        <w:rPr>
          <w:rFonts w:ascii="Times New Roman" w:hAnsi="Times New Roman"/>
          <w:sz w:val="24"/>
          <w:szCs w:val="24"/>
        </w:rPr>
        <w:tab/>
      </w:r>
      <w:r w:rsidRPr="00977C2C">
        <w:rPr>
          <w:rFonts w:ascii="Times New Roman" w:hAnsi="Times New Roman"/>
          <w:b/>
          <w:sz w:val="24"/>
          <w:szCs w:val="24"/>
        </w:rPr>
        <w:t>ER2 Record</w:t>
      </w:r>
      <w:r w:rsidRPr="001E2C1C">
        <w:rPr>
          <w:rFonts w:ascii="Times New Roman" w:hAnsi="Times New Roman"/>
          <w:sz w:val="24"/>
          <w:szCs w:val="24"/>
        </w:rPr>
        <w:t xml:space="preserve"> – Used to designate a record with a missing mandatory field, with a reference to the record number in the submitted file that contained the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7903A6" w:rsidRPr="00166135" w14:paraId="000C05E3" w14:textId="77777777" w:rsidTr="006623BA">
        <w:trPr>
          <w:trHeight w:val="495"/>
          <w:tblHeader/>
          <w:jc w:val="center"/>
        </w:trPr>
        <w:tc>
          <w:tcPr>
            <w:tcW w:w="1165" w:type="dxa"/>
            <w:shd w:val="clear" w:color="auto" w:fill="D0CECE"/>
            <w:tcMar>
              <w:top w:w="43" w:type="dxa"/>
              <w:left w:w="43" w:type="dxa"/>
              <w:bottom w:w="43" w:type="dxa"/>
              <w:right w:w="43" w:type="dxa"/>
            </w:tcMar>
            <w:vAlign w:val="center"/>
          </w:tcPr>
          <w:p w14:paraId="09BF2AB5"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Data Element</w:t>
            </w:r>
          </w:p>
        </w:tc>
        <w:tc>
          <w:tcPr>
            <w:tcW w:w="1620" w:type="dxa"/>
            <w:shd w:val="clear" w:color="auto" w:fill="D0CECE"/>
            <w:tcMar>
              <w:top w:w="43" w:type="dxa"/>
              <w:left w:w="43" w:type="dxa"/>
              <w:bottom w:w="43" w:type="dxa"/>
              <w:right w:w="43" w:type="dxa"/>
            </w:tcMar>
            <w:vAlign w:val="center"/>
          </w:tcPr>
          <w:p w14:paraId="05D61E26"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Mandatory / Optional</w:t>
            </w:r>
          </w:p>
        </w:tc>
        <w:tc>
          <w:tcPr>
            <w:tcW w:w="3960" w:type="dxa"/>
            <w:shd w:val="clear" w:color="auto" w:fill="D0CECE"/>
            <w:tcMar>
              <w:top w:w="43" w:type="dxa"/>
              <w:left w:w="43" w:type="dxa"/>
              <w:bottom w:w="43" w:type="dxa"/>
              <w:right w:w="43" w:type="dxa"/>
            </w:tcMar>
            <w:vAlign w:val="center"/>
          </w:tcPr>
          <w:p w14:paraId="024F5AB8"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Comments</w:t>
            </w:r>
          </w:p>
        </w:tc>
        <w:tc>
          <w:tcPr>
            <w:tcW w:w="1710" w:type="dxa"/>
            <w:shd w:val="clear" w:color="auto" w:fill="D0CECE"/>
            <w:tcMar>
              <w:top w:w="43" w:type="dxa"/>
              <w:left w:w="43" w:type="dxa"/>
              <w:bottom w:w="43" w:type="dxa"/>
              <w:right w:w="43" w:type="dxa"/>
            </w:tcMar>
            <w:vAlign w:val="center"/>
          </w:tcPr>
          <w:p w14:paraId="39580030"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Format</w:t>
            </w:r>
          </w:p>
        </w:tc>
      </w:tr>
      <w:tr w:rsidR="007903A6" w:rsidRPr="00166135" w14:paraId="6E3B46DA" w14:textId="77777777" w:rsidTr="006623BA">
        <w:trPr>
          <w:trHeight w:val="518"/>
          <w:jc w:val="center"/>
        </w:trPr>
        <w:tc>
          <w:tcPr>
            <w:tcW w:w="1165" w:type="dxa"/>
            <w:tcMar>
              <w:top w:w="43" w:type="dxa"/>
              <w:left w:w="43" w:type="dxa"/>
              <w:bottom w:w="43" w:type="dxa"/>
              <w:right w:w="43" w:type="dxa"/>
            </w:tcMar>
            <w:vAlign w:val="center"/>
          </w:tcPr>
          <w:p w14:paraId="684A94C7"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103A82CB"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2FB86776"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Hard Code “ER2”</w:t>
            </w:r>
          </w:p>
        </w:tc>
        <w:tc>
          <w:tcPr>
            <w:tcW w:w="1710" w:type="dxa"/>
            <w:tcMar>
              <w:top w:w="43" w:type="dxa"/>
              <w:left w:w="43" w:type="dxa"/>
              <w:bottom w:w="43" w:type="dxa"/>
              <w:right w:w="43" w:type="dxa"/>
            </w:tcMar>
            <w:vAlign w:val="center"/>
          </w:tcPr>
          <w:p w14:paraId="5065D8C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7903A6" w:rsidRPr="00166135" w14:paraId="0F9977C5" w14:textId="77777777" w:rsidTr="006623BA">
        <w:trPr>
          <w:trHeight w:val="518"/>
          <w:jc w:val="center"/>
        </w:trPr>
        <w:tc>
          <w:tcPr>
            <w:tcW w:w="1165" w:type="dxa"/>
            <w:tcMar>
              <w:top w:w="43" w:type="dxa"/>
              <w:left w:w="43" w:type="dxa"/>
              <w:bottom w:w="43" w:type="dxa"/>
              <w:right w:w="43" w:type="dxa"/>
            </w:tcMar>
            <w:vAlign w:val="center"/>
          </w:tcPr>
          <w:p w14:paraId="731A083C"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Record Number</w:t>
            </w:r>
          </w:p>
        </w:tc>
        <w:tc>
          <w:tcPr>
            <w:tcW w:w="1620" w:type="dxa"/>
            <w:tcMar>
              <w:top w:w="43" w:type="dxa"/>
              <w:left w:w="43" w:type="dxa"/>
              <w:bottom w:w="43" w:type="dxa"/>
              <w:right w:w="43" w:type="dxa"/>
            </w:tcMar>
            <w:vAlign w:val="center"/>
          </w:tcPr>
          <w:p w14:paraId="48BAED7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4635D2D0"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The unique sequential record number starting with “1”</w:t>
            </w:r>
          </w:p>
        </w:tc>
        <w:tc>
          <w:tcPr>
            <w:tcW w:w="1710" w:type="dxa"/>
            <w:tcMar>
              <w:top w:w="43" w:type="dxa"/>
              <w:left w:w="43" w:type="dxa"/>
              <w:bottom w:w="43" w:type="dxa"/>
              <w:right w:w="43" w:type="dxa"/>
            </w:tcMar>
            <w:vAlign w:val="center"/>
          </w:tcPr>
          <w:p w14:paraId="19E55FD0"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7903A6" w:rsidRPr="00166135" w14:paraId="22FEDB35" w14:textId="77777777" w:rsidTr="006623BA">
        <w:trPr>
          <w:trHeight w:val="518"/>
          <w:jc w:val="center"/>
        </w:trPr>
        <w:tc>
          <w:tcPr>
            <w:tcW w:w="1165" w:type="dxa"/>
            <w:tcMar>
              <w:top w:w="43" w:type="dxa"/>
              <w:left w:w="43" w:type="dxa"/>
              <w:bottom w:w="43" w:type="dxa"/>
              <w:right w:w="43" w:type="dxa"/>
            </w:tcMar>
            <w:vAlign w:val="center"/>
          </w:tcPr>
          <w:p w14:paraId="0D9485CE" w14:textId="77777777" w:rsidR="007903A6" w:rsidRPr="00535B60" w:rsidRDefault="005174C4" w:rsidP="00FC426A">
            <w:pPr>
              <w:spacing w:after="0" w:line="240" w:lineRule="auto"/>
              <w:jc w:val="center"/>
              <w:rPr>
                <w:rFonts w:ascii="Arial" w:eastAsia="Times New Roman" w:hAnsi="Arial" w:cs="Arial"/>
                <w:sz w:val="20"/>
                <w:szCs w:val="20"/>
              </w:rPr>
            </w:pPr>
            <w:r>
              <w:rPr>
                <w:rFonts w:ascii="Arial" w:eastAsia="Times New Roman" w:hAnsi="Arial" w:cs="Arial"/>
                <w:sz w:val="20"/>
                <w:szCs w:val="20"/>
              </w:rPr>
              <w:t>ESI ID</w:t>
            </w:r>
            <w:r w:rsidR="007903A6" w:rsidRPr="00535B60">
              <w:rPr>
                <w:rFonts w:ascii="Arial" w:eastAsia="Times New Roman" w:hAnsi="Arial" w:cs="Arial"/>
                <w:sz w:val="20"/>
                <w:szCs w:val="20"/>
              </w:rPr>
              <w:t xml:space="preserve"> Number</w:t>
            </w:r>
          </w:p>
        </w:tc>
        <w:tc>
          <w:tcPr>
            <w:tcW w:w="1620" w:type="dxa"/>
            <w:tcMar>
              <w:top w:w="43" w:type="dxa"/>
              <w:left w:w="43" w:type="dxa"/>
              <w:bottom w:w="43" w:type="dxa"/>
              <w:right w:w="43" w:type="dxa"/>
            </w:tcMar>
            <w:vAlign w:val="center"/>
          </w:tcPr>
          <w:p w14:paraId="15DDDD05"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7B74D098"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 xml:space="preserve">The </w:t>
            </w:r>
            <w:r w:rsidR="005174C4">
              <w:rPr>
                <w:rFonts w:ascii="Arial" w:eastAsia="Times New Roman" w:hAnsi="Arial" w:cs="Arial"/>
                <w:sz w:val="20"/>
                <w:szCs w:val="20"/>
              </w:rPr>
              <w:t>ESI ID</w:t>
            </w:r>
            <w:r w:rsidRPr="00535B60">
              <w:rPr>
                <w:rFonts w:ascii="Arial" w:eastAsia="Times New Roman" w:hAnsi="Arial" w:cs="Arial"/>
                <w:sz w:val="20"/>
                <w:szCs w:val="20"/>
              </w:rPr>
              <w:t xml:space="preserve"> is the basic identifier assigned to each SDP.</w:t>
            </w:r>
          </w:p>
        </w:tc>
        <w:tc>
          <w:tcPr>
            <w:tcW w:w="1710" w:type="dxa"/>
            <w:tcMar>
              <w:top w:w="43" w:type="dxa"/>
              <w:left w:w="43" w:type="dxa"/>
              <w:bottom w:w="43" w:type="dxa"/>
              <w:right w:w="43" w:type="dxa"/>
            </w:tcMar>
            <w:vAlign w:val="center"/>
          </w:tcPr>
          <w:p w14:paraId="4B7357DF"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(36)</w:t>
            </w:r>
          </w:p>
        </w:tc>
      </w:tr>
      <w:tr w:rsidR="007903A6" w:rsidRPr="00166135" w14:paraId="671D15A0" w14:textId="77777777" w:rsidTr="006623BA">
        <w:trPr>
          <w:trHeight w:val="518"/>
          <w:jc w:val="center"/>
        </w:trPr>
        <w:tc>
          <w:tcPr>
            <w:tcW w:w="1165" w:type="dxa"/>
            <w:tcMar>
              <w:top w:w="43" w:type="dxa"/>
              <w:left w:w="43" w:type="dxa"/>
              <w:bottom w:w="43" w:type="dxa"/>
              <w:right w:w="43" w:type="dxa"/>
            </w:tcMar>
            <w:vAlign w:val="center"/>
          </w:tcPr>
          <w:p w14:paraId="262C47E3"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Original Record Type</w:t>
            </w:r>
          </w:p>
        </w:tc>
        <w:tc>
          <w:tcPr>
            <w:tcW w:w="1620" w:type="dxa"/>
            <w:tcMar>
              <w:top w:w="43" w:type="dxa"/>
              <w:left w:w="43" w:type="dxa"/>
              <w:bottom w:w="43" w:type="dxa"/>
              <w:right w:w="43" w:type="dxa"/>
            </w:tcMar>
            <w:vAlign w:val="center"/>
          </w:tcPr>
          <w:p w14:paraId="0BCE9BD2"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103C7E4A"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The type of record in error. Valid values are DET, HDR, and SUM.</w:t>
            </w:r>
          </w:p>
        </w:tc>
        <w:tc>
          <w:tcPr>
            <w:tcW w:w="1710" w:type="dxa"/>
            <w:tcMar>
              <w:top w:w="43" w:type="dxa"/>
              <w:left w:w="43" w:type="dxa"/>
              <w:bottom w:w="43" w:type="dxa"/>
              <w:right w:w="43" w:type="dxa"/>
            </w:tcMar>
            <w:vAlign w:val="center"/>
          </w:tcPr>
          <w:p w14:paraId="7BC59CCB"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7903A6" w:rsidRPr="00166135" w14:paraId="0EDB8A44" w14:textId="77777777" w:rsidTr="006623BA">
        <w:trPr>
          <w:trHeight w:val="518"/>
          <w:jc w:val="center"/>
        </w:trPr>
        <w:tc>
          <w:tcPr>
            <w:tcW w:w="1165" w:type="dxa"/>
            <w:tcMar>
              <w:top w:w="43" w:type="dxa"/>
              <w:left w:w="43" w:type="dxa"/>
              <w:bottom w:w="43" w:type="dxa"/>
              <w:right w:w="43" w:type="dxa"/>
            </w:tcMar>
            <w:vAlign w:val="center"/>
          </w:tcPr>
          <w:p w14:paraId="61D37AF5"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Original Record Number</w:t>
            </w:r>
          </w:p>
        </w:tc>
        <w:tc>
          <w:tcPr>
            <w:tcW w:w="1620" w:type="dxa"/>
            <w:tcMar>
              <w:top w:w="43" w:type="dxa"/>
              <w:left w:w="43" w:type="dxa"/>
              <w:bottom w:w="43" w:type="dxa"/>
              <w:right w:w="43" w:type="dxa"/>
            </w:tcMar>
            <w:vAlign w:val="center"/>
          </w:tcPr>
          <w:p w14:paraId="0920EF0F"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Conditional</w:t>
            </w:r>
          </w:p>
        </w:tc>
        <w:tc>
          <w:tcPr>
            <w:tcW w:w="3960" w:type="dxa"/>
            <w:tcMar>
              <w:top w:w="43" w:type="dxa"/>
              <w:left w:w="43" w:type="dxa"/>
              <w:bottom w:w="43" w:type="dxa"/>
              <w:right w:w="43" w:type="dxa"/>
            </w:tcMar>
            <w:vAlign w:val="center"/>
          </w:tcPr>
          <w:p w14:paraId="4F7FD50F"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Original DET Record Number sent from DRDataCollection file that is in error.</w:t>
            </w:r>
          </w:p>
          <w:p w14:paraId="761D8CA5"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Required if Original Record Type is DET.</w:t>
            </w:r>
          </w:p>
        </w:tc>
        <w:tc>
          <w:tcPr>
            <w:tcW w:w="1710" w:type="dxa"/>
            <w:tcMar>
              <w:top w:w="43" w:type="dxa"/>
              <w:left w:w="43" w:type="dxa"/>
              <w:bottom w:w="43" w:type="dxa"/>
              <w:right w:w="43" w:type="dxa"/>
            </w:tcMar>
            <w:vAlign w:val="center"/>
          </w:tcPr>
          <w:p w14:paraId="66A97AD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7903A6" w:rsidRPr="00166135" w14:paraId="407ECC8B" w14:textId="77777777" w:rsidTr="006623BA">
        <w:trPr>
          <w:trHeight w:val="518"/>
          <w:jc w:val="center"/>
        </w:trPr>
        <w:tc>
          <w:tcPr>
            <w:tcW w:w="1165" w:type="dxa"/>
            <w:tcMar>
              <w:top w:w="43" w:type="dxa"/>
              <w:left w:w="43" w:type="dxa"/>
              <w:bottom w:w="43" w:type="dxa"/>
              <w:right w:w="43" w:type="dxa"/>
            </w:tcMar>
            <w:vAlign w:val="center"/>
          </w:tcPr>
          <w:p w14:paraId="17541099"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Field Name</w:t>
            </w:r>
          </w:p>
        </w:tc>
        <w:tc>
          <w:tcPr>
            <w:tcW w:w="1620" w:type="dxa"/>
            <w:tcMar>
              <w:top w:w="43" w:type="dxa"/>
              <w:left w:w="43" w:type="dxa"/>
              <w:bottom w:w="43" w:type="dxa"/>
              <w:right w:w="43" w:type="dxa"/>
            </w:tcMar>
            <w:vAlign w:val="center"/>
          </w:tcPr>
          <w:p w14:paraId="0F0D7269"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11EADBCC"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Field name of record that is in error.</w:t>
            </w:r>
          </w:p>
        </w:tc>
        <w:tc>
          <w:tcPr>
            <w:tcW w:w="1710" w:type="dxa"/>
            <w:tcMar>
              <w:top w:w="43" w:type="dxa"/>
              <w:left w:w="43" w:type="dxa"/>
              <w:bottom w:w="43" w:type="dxa"/>
              <w:right w:w="43" w:type="dxa"/>
            </w:tcMar>
            <w:vAlign w:val="center"/>
          </w:tcPr>
          <w:p w14:paraId="79FED6A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r w:rsidR="007903A6" w:rsidRPr="00166135" w14:paraId="1FE45DF6" w14:textId="77777777" w:rsidTr="006623BA">
        <w:trPr>
          <w:trHeight w:val="518"/>
          <w:jc w:val="center"/>
        </w:trPr>
        <w:tc>
          <w:tcPr>
            <w:tcW w:w="1165" w:type="dxa"/>
            <w:tcMar>
              <w:top w:w="43" w:type="dxa"/>
              <w:left w:w="43" w:type="dxa"/>
              <w:bottom w:w="43" w:type="dxa"/>
              <w:right w:w="43" w:type="dxa"/>
            </w:tcMar>
            <w:vAlign w:val="center"/>
          </w:tcPr>
          <w:p w14:paraId="5B79C9BC"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Error Description</w:t>
            </w:r>
          </w:p>
        </w:tc>
        <w:tc>
          <w:tcPr>
            <w:tcW w:w="1620" w:type="dxa"/>
            <w:tcMar>
              <w:top w:w="43" w:type="dxa"/>
              <w:left w:w="43" w:type="dxa"/>
              <w:bottom w:w="43" w:type="dxa"/>
              <w:right w:w="43" w:type="dxa"/>
            </w:tcMar>
            <w:vAlign w:val="center"/>
          </w:tcPr>
          <w:p w14:paraId="6A3D17F2"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44CC9946"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Description of error.</w:t>
            </w:r>
          </w:p>
        </w:tc>
        <w:tc>
          <w:tcPr>
            <w:tcW w:w="1710" w:type="dxa"/>
            <w:tcMar>
              <w:top w:w="43" w:type="dxa"/>
              <w:left w:w="43" w:type="dxa"/>
              <w:bottom w:w="43" w:type="dxa"/>
              <w:right w:w="43" w:type="dxa"/>
            </w:tcMar>
            <w:vAlign w:val="center"/>
          </w:tcPr>
          <w:p w14:paraId="7820DDA8"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bl>
    <w:p w14:paraId="16F55773" w14:textId="77777777" w:rsidR="007903A6" w:rsidRDefault="007903A6" w:rsidP="00FC426A">
      <w:pPr>
        <w:spacing w:after="0" w:line="240" w:lineRule="auto"/>
      </w:pPr>
    </w:p>
    <w:p w14:paraId="5D288947" w14:textId="77777777" w:rsidR="007903A6" w:rsidRPr="003741E6" w:rsidRDefault="007903A6" w:rsidP="007903A6">
      <w:pPr>
        <w:pStyle w:val="ListParagraph"/>
        <w:ind w:left="1800" w:hanging="360"/>
      </w:pPr>
      <w:r w:rsidRPr="004F6FAD">
        <w:rPr>
          <w:rFonts w:ascii="Times New Roman" w:hAnsi="Times New Roman"/>
          <w:iCs/>
          <w:sz w:val="24"/>
        </w:rPr>
        <w:t>d.</w:t>
      </w:r>
      <w:r w:rsidRPr="004F6FAD">
        <w:rPr>
          <w:rFonts w:ascii="Times New Roman" w:hAnsi="Times New Roman"/>
          <w:iCs/>
          <w:sz w:val="24"/>
        </w:rPr>
        <w:tab/>
      </w:r>
      <w:r w:rsidRPr="00DD597B">
        <w:rPr>
          <w:rFonts w:ascii="Times New Roman" w:hAnsi="Times New Roman"/>
          <w:b/>
          <w:iCs/>
          <w:sz w:val="24"/>
        </w:rPr>
        <w:t>Sum Record</w:t>
      </w:r>
      <w:r w:rsidRPr="00DD597B">
        <w:rPr>
          <w:rFonts w:ascii="Times New Roman" w:hAnsi="Times New Roman"/>
          <w:iCs/>
          <w:sz w:val="24"/>
        </w:rPr>
        <w:t xml:space="preserve"> – Provides the sum of all </w:t>
      </w:r>
      <w:r w:rsidRPr="004F6FAD">
        <w:rPr>
          <w:rFonts w:ascii="Times New Roman" w:hAnsi="Times New Roman"/>
          <w:sz w:val="24"/>
          <w:szCs w:val="24"/>
        </w:rPr>
        <w:t>records</w:t>
      </w:r>
      <w:r w:rsidRPr="00DD597B">
        <w:rPr>
          <w:rFonts w:ascii="Times New Roman" w:hAnsi="Times New Roman"/>
          <w:iCs/>
          <w:sz w:val="24"/>
        </w:rPr>
        <w:t xml:space="preserve"> received in the original file, the number of records processed, and the number of DET records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7903A6" w:rsidRPr="00166135" w14:paraId="2D684966" w14:textId="77777777" w:rsidTr="006623BA">
        <w:trPr>
          <w:cantSplit/>
          <w:trHeight w:val="495"/>
          <w:tblHeader/>
          <w:jc w:val="center"/>
        </w:trPr>
        <w:tc>
          <w:tcPr>
            <w:tcW w:w="1795" w:type="dxa"/>
            <w:shd w:val="clear" w:color="auto" w:fill="D0CECE"/>
            <w:tcMar>
              <w:top w:w="43" w:type="dxa"/>
              <w:left w:w="43" w:type="dxa"/>
              <w:bottom w:w="43" w:type="dxa"/>
              <w:right w:w="43" w:type="dxa"/>
            </w:tcMar>
            <w:vAlign w:val="center"/>
          </w:tcPr>
          <w:p w14:paraId="772752F7" w14:textId="77777777" w:rsidR="007903A6" w:rsidRPr="003741E6" w:rsidRDefault="007903A6" w:rsidP="00FC426A">
            <w:pPr>
              <w:spacing w:after="0" w:line="240" w:lineRule="auto"/>
              <w:jc w:val="center"/>
              <w:rPr>
                <w:rFonts w:ascii="Arial" w:eastAsia="Times New Roman" w:hAnsi="Arial" w:cs="Arial"/>
                <w:b/>
                <w:sz w:val="20"/>
                <w:szCs w:val="20"/>
              </w:rPr>
            </w:pPr>
            <w:r w:rsidRPr="003741E6">
              <w:rPr>
                <w:rFonts w:ascii="Arial" w:eastAsia="Times New Roman" w:hAnsi="Arial" w:cs="Arial"/>
                <w:b/>
                <w:sz w:val="20"/>
                <w:szCs w:val="20"/>
              </w:rPr>
              <w:lastRenderedPageBreak/>
              <w:t>Data Element</w:t>
            </w:r>
          </w:p>
        </w:tc>
        <w:tc>
          <w:tcPr>
            <w:tcW w:w="1260" w:type="dxa"/>
            <w:shd w:val="clear" w:color="auto" w:fill="D0CECE"/>
            <w:tcMar>
              <w:top w:w="43" w:type="dxa"/>
              <w:left w:w="43" w:type="dxa"/>
              <w:bottom w:w="43" w:type="dxa"/>
              <w:right w:w="43" w:type="dxa"/>
            </w:tcMar>
            <w:vAlign w:val="center"/>
          </w:tcPr>
          <w:p w14:paraId="3AA6B655" w14:textId="77777777" w:rsidR="007903A6" w:rsidRPr="003741E6" w:rsidRDefault="007903A6" w:rsidP="00FC426A">
            <w:pPr>
              <w:spacing w:after="0" w:line="240" w:lineRule="auto"/>
              <w:jc w:val="center"/>
              <w:rPr>
                <w:rFonts w:ascii="Arial" w:eastAsia="Times New Roman" w:hAnsi="Arial" w:cs="Arial"/>
                <w:b/>
                <w:sz w:val="20"/>
                <w:szCs w:val="20"/>
              </w:rPr>
            </w:pPr>
            <w:r w:rsidRPr="003741E6">
              <w:rPr>
                <w:rFonts w:ascii="Arial" w:eastAsia="Times New Roman" w:hAnsi="Arial" w:cs="Arial"/>
                <w:b/>
                <w:sz w:val="20"/>
                <w:szCs w:val="20"/>
              </w:rPr>
              <w:t>Mandatory / Optional</w:t>
            </w:r>
          </w:p>
        </w:tc>
        <w:tc>
          <w:tcPr>
            <w:tcW w:w="3780" w:type="dxa"/>
            <w:shd w:val="clear" w:color="auto" w:fill="D0CECE"/>
            <w:tcMar>
              <w:top w:w="43" w:type="dxa"/>
              <w:left w:w="43" w:type="dxa"/>
              <w:bottom w:w="43" w:type="dxa"/>
              <w:right w:w="43" w:type="dxa"/>
            </w:tcMar>
            <w:vAlign w:val="center"/>
          </w:tcPr>
          <w:p w14:paraId="28ADA43C" w14:textId="77777777" w:rsidR="007903A6" w:rsidRPr="003741E6" w:rsidRDefault="007903A6" w:rsidP="00FC426A">
            <w:pPr>
              <w:spacing w:after="0" w:line="240" w:lineRule="auto"/>
              <w:jc w:val="center"/>
              <w:rPr>
                <w:rFonts w:ascii="Arial" w:eastAsia="Times New Roman" w:hAnsi="Arial" w:cs="Arial"/>
                <w:b/>
                <w:sz w:val="20"/>
                <w:szCs w:val="20"/>
              </w:rPr>
            </w:pPr>
            <w:r w:rsidRPr="003741E6">
              <w:rPr>
                <w:rFonts w:ascii="Arial" w:eastAsia="Times New Roman" w:hAnsi="Arial" w:cs="Arial"/>
                <w:b/>
                <w:sz w:val="20"/>
                <w:szCs w:val="20"/>
              </w:rPr>
              <w:t>Comments</w:t>
            </w:r>
          </w:p>
        </w:tc>
        <w:tc>
          <w:tcPr>
            <w:tcW w:w="1620" w:type="dxa"/>
            <w:shd w:val="clear" w:color="auto" w:fill="D0CECE"/>
            <w:tcMar>
              <w:top w:w="43" w:type="dxa"/>
              <w:left w:w="43" w:type="dxa"/>
              <w:bottom w:w="43" w:type="dxa"/>
              <w:right w:w="43" w:type="dxa"/>
            </w:tcMar>
            <w:vAlign w:val="center"/>
          </w:tcPr>
          <w:p w14:paraId="288264F8" w14:textId="77777777" w:rsidR="007903A6" w:rsidRPr="003741E6" w:rsidRDefault="007903A6" w:rsidP="00FC426A">
            <w:pPr>
              <w:tabs>
                <w:tab w:val="right" w:pos="9360"/>
              </w:tabs>
              <w:spacing w:after="0" w:line="240" w:lineRule="auto"/>
              <w:jc w:val="center"/>
              <w:rPr>
                <w:rFonts w:ascii="Arial" w:eastAsia="Times New Roman" w:hAnsi="Arial" w:cs="Arial"/>
                <w:b/>
                <w:sz w:val="20"/>
                <w:szCs w:val="20"/>
              </w:rPr>
            </w:pPr>
            <w:r w:rsidRPr="003741E6">
              <w:rPr>
                <w:rFonts w:ascii="Arial" w:eastAsia="Times New Roman" w:hAnsi="Arial" w:cs="Arial"/>
                <w:b/>
                <w:sz w:val="20"/>
                <w:szCs w:val="20"/>
              </w:rPr>
              <w:t>Format</w:t>
            </w:r>
          </w:p>
        </w:tc>
      </w:tr>
      <w:tr w:rsidR="007903A6" w:rsidRPr="00166135" w14:paraId="1D7C2D7F" w14:textId="77777777" w:rsidTr="006623BA">
        <w:trPr>
          <w:cantSplit/>
          <w:trHeight w:val="518"/>
          <w:jc w:val="center"/>
        </w:trPr>
        <w:tc>
          <w:tcPr>
            <w:tcW w:w="1795" w:type="dxa"/>
            <w:tcMar>
              <w:top w:w="43" w:type="dxa"/>
              <w:left w:w="43" w:type="dxa"/>
              <w:bottom w:w="43" w:type="dxa"/>
              <w:right w:w="43" w:type="dxa"/>
            </w:tcMar>
            <w:vAlign w:val="center"/>
          </w:tcPr>
          <w:p w14:paraId="14D49697"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Record Type</w:t>
            </w:r>
          </w:p>
        </w:tc>
        <w:tc>
          <w:tcPr>
            <w:tcW w:w="1260" w:type="dxa"/>
            <w:tcMar>
              <w:top w:w="43" w:type="dxa"/>
              <w:left w:w="43" w:type="dxa"/>
              <w:bottom w:w="43" w:type="dxa"/>
              <w:right w:w="43" w:type="dxa"/>
            </w:tcMar>
            <w:vAlign w:val="center"/>
          </w:tcPr>
          <w:p w14:paraId="3AA1CBBD"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Mandatory</w:t>
            </w:r>
          </w:p>
        </w:tc>
        <w:tc>
          <w:tcPr>
            <w:tcW w:w="3780" w:type="dxa"/>
            <w:tcMar>
              <w:top w:w="43" w:type="dxa"/>
              <w:left w:w="43" w:type="dxa"/>
              <w:bottom w:w="43" w:type="dxa"/>
              <w:right w:w="43" w:type="dxa"/>
            </w:tcMar>
            <w:vAlign w:val="center"/>
          </w:tcPr>
          <w:p w14:paraId="6C11E3EE"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Hard code “SUM”</w:t>
            </w:r>
          </w:p>
        </w:tc>
        <w:tc>
          <w:tcPr>
            <w:tcW w:w="1620" w:type="dxa"/>
            <w:tcMar>
              <w:top w:w="43" w:type="dxa"/>
              <w:left w:w="43" w:type="dxa"/>
              <w:bottom w:w="43" w:type="dxa"/>
              <w:right w:w="43" w:type="dxa"/>
            </w:tcMar>
            <w:vAlign w:val="center"/>
          </w:tcPr>
          <w:p w14:paraId="05620C3D"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Alpha numeric (3)</w:t>
            </w:r>
          </w:p>
        </w:tc>
      </w:tr>
      <w:tr w:rsidR="007903A6" w:rsidRPr="00166135" w14:paraId="2A4C0895" w14:textId="77777777" w:rsidTr="006623BA">
        <w:trPr>
          <w:cantSplit/>
          <w:trHeight w:val="518"/>
          <w:jc w:val="center"/>
        </w:trPr>
        <w:tc>
          <w:tcPr>
            <w:tcW w:w="1795" w:type="dxa"/>
            <w:tcMar>
              <w:top w:w="43" w:type="dxa"/>
              <w:left w:w="43" w:type="dxa"/>
              <w:bottom w:w="43" w:type="dxa"/>
              <w:right w:w="43" w:type="dxa"/>
            </w:tcMar>
            <w:vAlign w:val="center"/>
          </w:tcPr>
          <w:p w14:paraId="3FEA107E"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Total Number of DET Records</w:t>
            </w:r>
          </w:p>
        </w:tc>
        <w:tc>
          <w:tcPr>
            <w:tcW w:w="1260" w:type="dxa"/>
            <w:tcMar>
              <w:top w:w="43" w:type="dxa"/>
              <w:left w:w="43" w:type="dxa"/>
              <w:bottom w:w="43" w:type="dxa"/>
              <w:right w:w="43" w:type="dxa"/>
            </w:tcMar>
            <w:vAlign w:val="center"/>
          </w:tcPr>
          <w:p w14:paraId="118783D3"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Mandatory</w:t>
            </w:r>
          </w:p>
        </w:tc>
        <w:tc>
          <w:tcPr>
            <w:tcW w:w="3780" w:type="dxa"/>
            <w:tcMar>
              <w:top w:w="43" w:type="dxa"/>
              <w:left w:w="43" w:type="dxa"/>
              <w:bottom w:w="43" w:type="dxa"/>
              <w:right w:w="43" w:type="dxa"/>
            </w:tcMar>
            <w:vAlign w:val="center"/>
          </w:tcPr>
          <w:p w14:paraId="16D8E529"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Total number of DET records in the original DRDataCollection file.</w:t>
            </w:r>
          </w:p>
        </w:tc>
        <w:tc>
          <w:tcPr>
            <w:tcW w:w="1620" w:type="dxa"/>
            <w:tcMar>
              <w:top w:w="43" w:type="dxa"/>
              <w:left w:w="43" w:type="dxa"/>
              <w:bottom w:w="43" w:type="dxa"/>
              <w:right w:w="43" w:type="dxa"/>
            </w:tcMar>
            <w:vAlign w:val="center"/>
          </w:tcPr>
          <w:p w14:paraId="19DC0F84"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Numeric (8)</w:t>
            </w:r>
          </w:p>
        </w:tc>
      </w:tr>
      <w:tr w:rsidR="007903A6" w:rsidRPr="00166135" w14:paraId="78F08F0E" w14:textId="77777777" w:rsidTr="006623BA">
        <w:trPr>
          <w:cantSplit/>
          <w:trHeight w:val="518"/>
          <w:jc w:val="center"/>
        </w:trPr>
        <w:tc>
          <w:tcPr>
            <w:tcW w:w="1795" w:type="dxa"/>
            <w:tcMar>
              <w:top w:w="43" w:type="dxa"/>
              <w:left w:w="43" w:type="dxa"/>
              <w:bottom w:w="43" w:type="dxa"/>
              <w:right w:w="43" w:type="dxa"/>
            </w:tcMar>
            <w:vAlign w:val="center"/>
          </w:tcPr>
          <w:p w14:paraId="41F1F680"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Total Number of processed DET Records</w:t>
            </w:r>
          </w:p>
        </w:tc>
        <w:tc>
          <w:tcPr>
            <w:tcW w:w="1260" w:type="dxa"/>
            <w:tcMar>
              <w:top w:w="43" w:type="dxa"/>
              <w:left w:w="43" w:type="dxa"/>
              <w:bottom w:w="43" w:type="dxa"/>
              <w:right w:w="43" w:type="dxa"/>
            </w:tcMar>
            <w:vAlign w:val="center"/>
          </w:tcPr>
          <w:p w14:paraId="7A8A5314"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Mandatory</w:t>
            </w:r>
          </w:p>
        </w:tc>
        <w:tc>
          <w:tcPr>
            <w:tcW w:w="3780" w:type="dxa"/>
            <w:tcMar>
              <w:top w:w="43" w:type="dxa"/>
              <w:left w:w="43" w:type="dxa"/>
              <w:bottom w:w="43" w:type="dxa"/>
              <w:right w:w="43" w:type="dxa"/>
            </w:tcMar>
            <w:vAlign w:val="center"/>
          </w:tcPr>
          <w:p w14:paraId="27A22A84"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Total number of DET records processed without error from the DRDataCollection file.</w:t>
            </w:r>
          </w:p>
        </w:tc>
        <w:tc>
          <w:tcPr>
            <w:tcW w:w="1620" w:type="dxa"/>
            <w:tcMar>
              <w:top w:w="43" w:type="dxa"/>
              <w:left w:w="43" w:type="dxa"/>
              <w:bottom w:w="43" w:type="dxa"/>
              <w:right w:w="43" w:type="dxa"/>
            </w:tcMar>
            <w:vAlign w:val="center"/>
          </w:tcPr>
          <w:p w14:paraId="1345D45C"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Numeric (8)</w:t>
            </w:r>
          </w:p>
        </w:tc>
      </w:tr>
      <w:tr w:rsidR="007903A6" w:rsidRPr="00166135" w14:paraId="6BD1A732" w14:textId="77777777" w:rsidTr="006623BA">
        <w:trPr>
          <w:cantSplit/>
          <w:trHeight w:val="518"/>
          <w:jc w:val="center"/>
        </w:trPr>
        <w:tc>
          <w:tcPr>
            <w:tcW w:w="1795" w:type="dxa"/>
            <w:tcMar>
              <w:top w:w="43" w:type="dxa"/>
              <w:left w:w="43" w:type="dxa"/>
              <w:bottom w:w="43" w:type="dxa"/>
              <w:right w:w="43" w:type="dxa"/>
            </w:tcMar>
            <w:vAlign w:val="center"/>
          </w:tcPr>
          <w:p w14:paraId="3FAD10C9"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Total Number of Error Records</w:t>
            </w:r>
          </w:p>
        </w:tc>
        <w:tc>
          <w:tcPr>
            <w:tcW w:w="1260" w:type="dxa"/>
            <w:tcMar>
              <w:top w:w="43" w:type="dxa"/>
              <w:left w:w="43" w:type="dxa"/>
              <w:bottom w:w="43" w:type="dxa"/>
              <w:right w:w="43" w:type="dxa"/>
            </w:tcMar>
            <w:vAlign w:val="center"/>
          </w:tcPr>
          <w:p w14:paraId="6D69BCDE"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Conditional</w:t>
            </w:r>
          </w:p>
        </w:tc>
        <w:tc>
          <w:tcPr>
            <w:tcW w:w="3780" w:type="dxa"/>
            <w:tcMar>
              <w:top w:w="43" w:type="dxa"/>
              <w:left w:w="43" w:type="dxa"/>
              <w:bottom w:w="43" w:type="dxa"/>
              <w:right w:w="43" w:type="dxa"/>
            </w:tcMar>
            <w:vAlign w:val="center"/>
          </w:tcPr>
          <w:p w14:paraId="0C7F864A"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Total number of DET records in error.</w:t>
            </w:r>
          </w:p>
        </w:tc>
        <w:tc>
          <w:tcPr>
            <w:tcW w:w="1620" w:type="dxa"/>
            <w:tcMar>
              <w:top w:w="43" w:type="dxa"/>
              <w:left w:w="43" w:type="dxa"/>
              <w:bottom w:w="43" w:type="dxa"/>
              <w:right w:w="43" w:type="dxa"/>
            </w:tcMar>
            <w:vAlign w:val="center"/>
          </w:tcPr>
          <w:p w14:paraId="134F7F41"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Numeric (8)</w:t>
            </w:r>
          </w:p>
        </w:tc>
      </w:tr>
    </w:tbl>
    <w:p w14:paraId="6508070C" w14:textId="77777777" w:rsidR="007903A6" w:rsidRDefault="007903A6" w:rsidP="00FC426A">
      <w:pPr>
        <w:spacing w:after="0" w:line="240" w:lineRule="auto"/>
      </w:pPr>
    </w:p>
    <w:p w14:paraId="00034821" w14:textId="77777777" w:rsidR="007903A6" w:rsidRDefault="007903A6" w:rsidP="007903A6">
      <w:pPr>
        <w:pStyle w:val="ListParagraph"/>
        <w:ind w:left="1800" w:hanging="360"/>
        <w:contextualSpacing w:val="0"/>
        <w:rPr>
          <w:rFonts w:ascii="Times New Roman" w:hAnsi="Times New Roman"/>
          <w:b/>
          <w:sz w:val="24"/>
          <w:szCs w:val="24"/>
        </w:rPr>
      </w:pPr>
      <w:r w:rsidRPr="00B44E39">
        <w:rPr>
          <w:rFonts w:ascii="Times New Roman" w:hAnsi="Times New Roman"/>
          <w:sz w:val="24"/>
          <w:szCs w:val="24"/>
        </w:rPr>
        <w:t>e.</w:t>
      </w:r>
      <w:r w:rsidRPr="00B44E39">
        <w:rPr>
          <w:rFonts w:ascii="Times New Roman" w:hAnsi="Times New Roman"/>
          <w:sz w:val="24"/>
          <w:szCs w:val="24"/>
        </w:rPr>
        <w:tab/>
      </w:r>
      <w:r w:rsidRPr="00B44E39">
        <w:rPr>
          <w:rFonts w:ascii="Times New Roman" w:hAnsi="Times New Roman"/>
          <w:b/>
          <w:sz w:val="24"/>
          <w:szCs w:val="24"/>
        </w:rPr>
        <w:t xml:space="preserve">Example </w:t>
      </w:r>
      <w:r w:rsidRPr="00B44E39">
        <w:rPr>
          <w:rFonts w:ascii="Times New Roman" w:hAnsi="Times New Roman"/>
          <w:b/>
          <w:iCs/>
          <w:sz w:val="24"/>
        </w:rPr>
        <w:t>DRDataCollection</w:t>
      </w:r>
      <w:r w:rsidRPr="00B44E39">
        <w:rPr>
          <w:rFonts w:ascii="Times New Roman" w:hAnsi="Times New Roman"/>
          <w:b/>
          <w:sz w:val="24"/>
          <w:szCs w:val="24"/>
        </w:rPr>
        <w:t>_ERCOTResponse</w:t>
      </w:r>
      <w:r w:rsidRPr="00977C2C">
        <w:rPr>
          <w:rFonts w:ascii="Times New Roman" w:hAnsi="Times New Roman"/>
          <w:b/>
          <w:sz w:val="24"/>
          <w:szCs w:val="24"/>
        </w:rPr>
        <w:t xml:space="preserve"> File:</w:t>
      </w:r>
    </w:p>
    <w:p w14:paraId="18F2DBA1" w14:textId="77777777" w:rsidR="007903A6" w:rsidRPr="00252D9F" w:rsidRDefault="007903A6" w:rsidP="007903A6">
      <w:pPr>
        <w:pStyle w:val="ListParagraph"/>
        <w:ind w:left="1800"/>
        <w:rPr>
          <w:rFonts w:ascii="Times New Roman" w:hAnsi="Times New Roman"/>
          <w:sz w:val="24"/>
          <w:szCs w:val="24"/>
        </w:rPr>
      </w:pPr>
      <w:r w:rsidRPr="00252D9F">
        <w:rPr>
          <w:rFonts w:ascii="Times New Roman" w:hAnsi="Times New Roman"/>
          <w:sz w:val="24"/>
          <w:szCs w:val="24"/>
        </w:rPr>
        <w:t>HDR|DRDataCollectionERCOTResponse|200608300001|123456789</w:t>
      </w:r>
    </w:p>
    <w:p w14:paraId="37E06776" w14:textId="77777777" w:rsidR="007903A6" w:rsidRPr="00252D9F" w:rsidRDefault="007903A6" w:rsidP="007903A6">
      <w:pPr>
        <w:pStyle w:val="ListParagraph"/>
        <w:ind w:left="1800"/>
        <w:rPr>
          <w:rFonts w:ascii="Times New Roman" w:hAnsi="Times New Roman"/>
          <w:sz w:val="24"/>
          <w:szCs w:val="24"/>
        </w:rPr>
      </w:pPr>
      <w:r w:rsidRPr="00252D9F">
        <w:rPr>
          <w:rFonts w:ascii="Times New Roman" w:hAnsi="Times New Roman"/>
          <w:sz w:val="24"/>
          <w:szCs w:val="24"/>
        </w:rPr>
        <w:t>ER2|1|1001001001001|DET|1|StartDate|InvalidValue</w:t>
      </w:r>
    </w:p>
    <w:p w14:paraId="36EDF578" w14:textId="77777777" w:rsidR="007903A6" w:rsidRPr="00252D9F" w:rsidRDefault="007903A6" w:rsidP="00FC426A">
      <w:pPr>
        <w:pStyle w:val="ListParagraph"/>
        <w:spacing w:after="0" w:line="240" w:lineRule="auto"/>
        <w:ind w:left="1800"/>
        <w:rPr>
          <w:rFonts w:ascii="Times New Roman" w:hAnsi="Times New Roman"/>
          <w:sz w:val="24"/>
          <w:szCs w:val="24"/>
        </w:rPr>
      </w:pPr>
      <w:r w:rsidRPr="00252D9F">
        <w:rPr>
          <w:rFonts w:ascii="Times New Roman" w:hAnsi="Times New Roman"/>
          <w:sz w:val="24"/>
          <w:szCs w:val="24"/>
        </w:rPr>
        <w:t>SUM|5|4|1|</w:t>
      </w:r>
      <w:r w:rsidRPr="00252D9F">
        <w:rPr>
          <w:rFonts w:ascii="Times New Roman" w:hAnsi="Times New Roman"/>
          <w:sz w:val="24"/>
          <w:szCs w:val="24"/>
        </w:rPr>
        <w:br/>
      </w:r>
    </w:p>
    <w:p w14:paraId="61EEC56C" w14:textId="77777777" w:rsidR="007903A6" w:rsidRPr="00977C2C" w:rsidRDefault="007903A6" w:rsidP="007903A6">
      <w:pPr>
        <w:pStyle w:val="ListParagraph"/>
        <w:ind w:left="1440" w:hanging="360"/>
        <w:rPr>
          <w:rFonts w:ascii="Times New Roman" w:hAnsi="Times New Roman"/>
          <w:b/>
          <w:sz w:val="24"/>
          <w:szCs w:val="24"/>
        </w:rPr>
      </w:pPr>
      <w:r w:rsidRPr="00B44E39">
        <w:rPr>
          <w:rFonts w:ascii="Times New Roman" w:hAnsi="Times New Roman"/>
          <w:sz w:val="24"/>
          <w:szCs w:val="24"/>
        </w:rPr>
        <w:t>3.</w:t>
      </w:r>
      <w:r w:rsidRPr="00B44E39">
        <w:rPr>
          <w:rFonts w:ascii="Times New Roman" w:hAnsi="Times New Roman"/>
          <w:sz w:val="24"/>
          <w:szCs w:val="24"/>
        </w:rPr>
        <w:tab/>
      </w:r>
      <w:r w:rsidRPr="00977C2C">
        <w:rPr>
          <w:rFonts w:ascii="Times New Roman" w:hAnsi="Times New Roman"/>
          <w:b/>
          <w:sz w:val="24"/>
          <w:szCs w:val="24"/>
        </w:rPr>
        <w:t>DRDataCollectionERCOTValidation&lt;counter&gt; File:</w:t>
      </w:r>
    </w:p>
    <w:p w14:paraId="2018AF5B" w14:textId="77777777" w:rsidR="007903A6" w:rsidRPr="00252D9F" w:rsidRDefault="007903A6" w:rsidP="007903A6">
      <w:pPr>
        <w:ind w:left="1440"/>
        <w:rPr>
          <w:rFonts w:ascii="Times New Roman" w:hAnsi="Times New Roman"/>
          <w:sz w:val="24"/>
          <w:szCs w:val="24"/>
        </w:rPr>
      </w:pPr>
      <w:r w:rsidRPr="00252D9F">
        <w:rPr>
          <w:rFonts w:ascii="Times New Roman" w:hAnsi="Times New Roman"/>
          <w:sz w:val="24"/>
          <w:szCs w:val="24"/>
        </w:rPr>
        <w:t>This file is an additional response from ERCOT back to a REP upon receipt of a ‘DRDataCollection’ file for which the DRDataCollectionERCOTResponse file reported no errors. The file contains information as to the status of any business validation errors. If the submitted file name had a counter appended by the REP, the validation file will use the same counter. The file formats and field descriptions are as described below.</w:t>
      </w:r>
    </w:p>
    <w:p w14:paraId="6E0BF7D8" w14:textId="77777777" w:rsidR="007903A6" w:rsidRPr="00211772" w:rsidRDefault="007903A6" w:rsidP="00FC426A">
      <w:pPr>
        <w:pStyle w:val="ListParagraph"/>
        <w:spacing w:after="0" w:line="240" w:lineRule="auto"/>
        <w:ind w:left="1800" w:hanging="360"/>
      </w:pPr>
      <w:r w:rsidRPr="00B44E39">
        <w:rPr>
          <w:rFonts w:ascii="Times New Roman" w:hAnsi="Times New Roman"/>
          <w:sz w:val="24"/>
          <w:szCs w:val="24"/>
        </w:rPr>
        <w:t>a.</w:t>
      </w:r>
      <w:r w:rsidRPr="00B44E39">
        <w:rPr>
          <w:rFonts w:ascii="Times New Roman" w:hAnsi="Times New Roman"/>
          <w:sz w:val="24"/>
          <w:szCs w:val="24"/>
        </w:rPr>
        <w:tab/>
      </w:r>
      <w:r w:rsidRPr="00977C2C">
        <w:rPr>
          <w:rFonts w:ascii="Times New Roman" w:hAnsi="Times New Roman"/>
          <w:b/>
          <w:sz w:val="24"/>
          <w:szCs w:val="24"/>
        </w:rPr>
        <w:t>Header Record</w:t>
      </w:r>
      <w:r w:rsidRPr="00252D9F">
        <w:rPr>
          <w:rFonts w:ascii="Times New Roman" w:hAnsi="Times New Roman"/>
          <w:sz w:val="24"/>
          <w:szCs w:val="24"/>
        </w:rPr>
        <w:t xml:space="preserve"> – One must be present and must be the first record in the file.</w:t>
      </w:r>
      <w: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7903A6" w:rsidRPr="00166135" w14:paraId="099A002C" w14:textId="77777777" w:rsidTr="006623BA">
        <w:trPr>
          <w:cantSplit/>
          <w:trHeight w:val="716"/>
          <w:tblHeader/>
          <w:jc w:val="center"/>
        </w:trPr>
        <w:tc>
          <w:tcPr>
            <w:tcW w:w="1165" w:type="dxa"/>
            <w:shd w:val="clear" w:color="auto" w:fill="D0CECE"/>
            <w:tcMar>
              <w:top w:w="43" w:type="dxa"/>
              <w:left w:w="43" w:type="dxa"/>
              <w:bottom w:w="43" w:type="dxa"/>
              <w:right w:w="43" w:type="dxa"/>
            </w:tcMar>
            <w:vAlign w:val="center"/>
          </w:tcPr>
          <w:p w14:paraId="5C3005BD" w14:textId="77777777" w:rsidR="007903A6" w:rsidRPr="00211772" w:rsidRDefault="007903A6" w:rsidP="00FC426A">
            <w:pPr>
              <w:spacing w:after="0" w:line="240" w:lineRule="auto"/>
              <w:jc w:val="center"/>
              <w:rPr>
                <w:rFonts w:ascii="Arial" w:eastAsia="Arial Unicode MS" w:hAnsi="Arial" w:cs="Arial"/>
                <w:b/>
                <w:sz w:val="20"/>
                <w:szCs w:val="20"/>
              </w:rPr>
            </w:pPr>
            <w:r w:rsidRPr="00211772">
              <w:rPr>
                <w:rFonts w:ascii="Arial" w:eastAsia="Times New Roman" w:hAnsi="Arial" w:cs="Arial"/>
                <w:b/>
                <w:sz w:val="20"/>
                <w:szCs w:val="20"/>
              </w:rPr>
              <w:t>Data Element</w:t>
            </w:r>
          </w:p>
        </w:tc>
        <w:tc>
          <w:tcPr>
            <w:tcW w:w="1620" w:type="dxa"/>
            <w:shd w:val="clear" w:color="auto" w:fill="D0CECE"/>
            <w:tcMar>
              <w:top w:w="43" w:type="dxa"/>
              <w:left w:w="43" w:type="dxa"/>
              <w:bottom w:w="43" w:type="dxa"/>
              <w:right w:w="43" w:type="dxa"/>
            </w:tcMar>
            <w:vAlign w:val="center"/>
          </w:tcPr>
          <w:p w14:paraId="39590FA2" w14:textId="77777777" w:rsidR="007903A6" w:rsidRPr="00211772" w:rsidRDefault="007903A6" w:rsidP="00FC426A">
            <w:pPr>
              <w:spacing w:after="0" w:line="240" w:lineRule="auto"/>
              <w:jc w:val="center"/>
              <w:rPr>
                <w:rFonts w:ascii="Arial" w:eastAsia="Arial Unicode MS" w:hAnsi="Arial" w:cs="Arial"/>
                <w:b/>
                <w:sz w:val="20"/>
                <w:szCs w:val="20"/>
              </w:rPr>
            </w:pPr>
            <w:r w:rsidRPr="00211772">
              <w:rPr>
                <w:rFonts w:ascii="Arial" w:eastAsia="Times New Roman" w:hAnsi="Arial" w:cs="Arial"/>
                <w:b/>
                <w:sz w:val="20"/>
                <w:szCs w:val="20"/>
              </w:rPr>
              <w:t>Mandatory / Optional</w:t>
            </w:r>
          </w:p>
        </w:tc>
        <w:tc>
          <w:tcPr>
            <w:tcW w:w="3960" w:type="dxa"/>
            <w:shd w:val="clear" w:color="auto" w:fill="D0CECE"/>
            <w:tcMar>
              <w:top w:w="43" w:type="dxa"/>
              <w:left w:w="43" w:type="dxa"/>
              <w:bottom w:w="43" w:type="dxa"/>
              <w:right w:w="43" w:type="dxa"/>
            </w:tcMar>
            <w:vAlign w:val="center"/>
          </w:tcPr>
          <w:p w14:paraId="28B989E0" w14:textId="77777777" w:rsidR="007903A6" w:rsidRPr="00211772" w:rsidRDefault="007903A6" w:rsidP="00FC426A">
            <w:pPr>
              <w:spacing w:after="0" w:line="240" w:lineRule="auto"/>
              <w:jc w:val="center"/>
              <w:rPr>
                <w:rFonts w:ascii="Arial" w:eastAsia="Arial Unicode MS" w:hAnsi="Arial" w:cs="Arial"/>
                <w:b/>
                <w:sz w:val="20"/>
                <w:szCs w:val="20"/>
              </w:rPr>
            </w:pPr>
            <w:r w:rsidRPr="00211772">
              <w:rPr>
                <w:rFonts w:ascii="Arial" w:eastAsia="Times New Roman" w:hAnsi="Arial" w:cs="Arial"/>
                <w:b/>
                <w:sz w:val="20"/>
                <w:szCs w:val="20"/>
              </w:rPr>
              <w:t>Comments</w:t>
            </w:r>
          </w:p>
        </w:tc>
        <w:tc>
          <w:tcPr>
            <w:tcW w:w="1710" w:type="dxa"/>
            <w:shd w:val="clear" w:color="auto" w:fill="D0CECE"/>
            <w:tcMar>
              <w:top w:w="43" w:type="dxa"/>
              <w:left w:w="43" w:type="dxa"/>
              <w:bottom w:w="43" w:type="dxa"/>
              <w:right w:w="43" w:type="dxa"/>
            </w:tcMar>
            <w:vAlign w:val="center"/>
          </w:tcPr>
          <w:p w14:paraId="70EB2FE9" w14:textId="77777777" w:rsidR="007903A6" w:rsidRPr="00211772" w:rsidRDefault="007903A6" w:rsidP="00FC426A">
            <w:pPr>
              <w:spacing w:after="0" w:line="240" w:lineRule="auto"/>
              <w:jc w:val="center"/>
              <w:rPr>
                <w:rFonts w:ascii="Arial" w:eastAsia="Arial Unicode MS" w:hAnsi="Arial" w:cs="Arial"/>
                <w:b/>
                <w:sz w:val="20"/>
                <w:szCs w:val="20"/>
              </w:rPr>
            </w:pPr>
            <w:r w:rsidRPr="00211772">
              <w:rPr>
                <w:rFonts w:ascii="Arial" w:eastAsia="Times New Roman" w:hAnsi="Arial" w:cs="Arial"/>
                <w:b/>
                <w:sz w:val="20"/>
                <w:szCs w:val="20"/>
              </w:rPr>
              <w:t>Format</w:t>
            </w:r>
          </w:p>
        </w:tc>
      </w:tr>
      <w:tr w:rsidR="007903A6" w:rsidRPr="00166135" w14:paraId="2805EFAB" w14:textId="77777777" w:rsidTr="006623BA">
        <w:trPr>
          <w:cantSplit/>
          <w:trHeight w:val="518"/>
          <w:tblHeader/>
          <w:jc w:val="center"/>
        </w:trPr>
        <w:tc>
          <w:tcPr>
            <w:tcW w:w="1165" w:type="dxa"/>
            <w:tcMar>
              <w:top w:w="43" w:type="dxa"/>
              <w:left w:w="43" w:type="dxa"/>
              <w:bottom w:w="43" w:type="dxa"/>
              <w:right w:w="43" w:type="dxa"/>
            </w:tcMar>
            <w:vAlign w:val="center"/>
          </w:tcPr>
          <w:p w14:paraId="74055BA4"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0C99A39C"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7D26430D"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Hard Code “HDR”</w:t>
            </w:r>
          </w:p>
        </w:tc>
        <w:tc>
          <w:tcPr>
            <w:tcW w:w="1710" w:type="dxa"/>
            <w:tcMar>
              <w:top w:w="43" w:type="dxa"/>
              <w:left w:w="43" w:type="dxa"/>
              <w:bottom w:w="43" w:type="dxa"/>
              <w:right w:w="43" w:type="dxa"/>
            </w:tcMar>
            <w:vAlign w:val="center"/>
          </w:tcPr>
          <w:p w14:paraId="3FE75072"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(3)</w:t>
            </w:r>
          </w:p>
        </w:tc>
      </w:tr>
      <w:tr w:rsidR="007903A6" w:rsidRPr="00166135" w14:paraId="7E74A3A3" w14:textId="77777777" w:rsidTr="006623BA">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6C84D30"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Report Name</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D45EAA7"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E47D5B3"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Hard Code “DRDataCollectionERCOTValidation”</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4DDDD03"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(31)</w:t>
            </w:r>
          </w:p>
        </w:tc>
      </w:tr>
      <w:tr w:rsidR="007903A6" w:rsidRPr="00166135" w14:paraId="5EEFC5EF" w14:textId="77777777" w:rsidTr="006623BA">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B6A59D"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Original Report ID</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FC6C8D"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DD2201"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Report ID as sent in the</w:t>
            </w:r>
          </w:p>
          <w:p w14:paraId="7C6E76D2"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 xml:space="preserve"> DRDataCollection file.</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4D15D29"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w:t>
            </w:r>
          </w:p>
        </w:tc>
      </w:tr>
      <w:tr w:rsidR="007903A6" w:rsidRPr="00166135" w14:paraId="0C37A84D" w14:textId="77777777" w:rsidTr="006623BA">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894C13"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REP DUNS Number</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1383E1C"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5B37D68"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 xml:space="preserve">REP of </w:t>
            </w:r>
            <w:r w:rsidR="00E6613E">
              <w:rPr>
                <w:rFonts w:ascii="Arial" w:eastAsia="Times New Roman" w:hAnsi="Arial" w:cs="Arial"/>
                <w:sz w:val="20"/>
                <w:szCs w:val="20"/>
              </w:rPr>
              <w:t>r</w:t>
            </w:r>
            <w:r w:rsidRPr="00211772">
              <w:rPr>
                <w:rFonts w:ascii="Arial" w:eastAsia="Times New Roman" w:hAnsi="Arial" w:cs="Arial"/>
                <w:sz w:val="20"/>
                <w:szCs w:val="20"/>
              </w:rPr>
              <w:t>ecord DUNS Number receiving this response report information based on the original file submission.</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DED253"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Numeric (9 or 13)</w:t>
            </w:r>
          </w:p>
        </w:tc>
      </w:tr>
    </w:tbl>
    <w:p w14:paraId="4E40460C" w14:textId="77777777" w:rsidR="007903A6" w:rsidRDefault="007903A6" w:rsidP="00FC426A">
      <w:pPr>
        <w:spacing w:after="0" w:line="240" w:lineRule="auto"/>
      </w:pPr>
    </w:p>
    <w:p w14:paraId="12CC1D6B" w14:textId="77777777" w:rsidR="007903A6" w:rsidRPr="00252D9F" w:rsidRDefault="007903A6" w:rsidP="007903A6">
      <w:pPr>
        <w:pStyle w:val="ListParagraph"/>
        <w:ind w:left="1800" w:hanging="360"/>
        <w:rPr>
          <w:rFonts w:ascii="Times New Roman" w:hAnsi="Times New Roman"/>
          <w:sz w:val="24"/>
          <w:szCs w:val="24"/>
        </w:rPr>
      </w:pPr>
      <w:r w:rsidRPr="00B44E39">
        <w:rPr>
          <w:rFonts w:ascii="Times New Roman" w:hAnsi="Times New Roman"/>
          <w:sz w:val="24"/>
          <w:szCs w:val="24"/>
        </w:rPr>
        <w:t>b.</w:t>
      </w:r>
      <w:r w:rsidRPr="00B44E39">
        <w:rPr>
          <w:rFonts w:ascii="Times New Roman" w:hAnsi="Times New Roman"/>
          <w:sz w:val="24"/>
          <w:szCs w:val="24"/>
        </w:rPr>
        <w:tab/>
      </w:r>
      <w:r w:rsidRPr="00977C2C">
        <w:rPr>
          <w:rFonts w:ascii="Times New Roman" w:hAnsi="Times New Roman"/>
          <w:b/>
          <w:sz w:val="24"/>
          <w:szCs w:val="24"/>
        </w:rPr>
        <w:t>ER3 Record</w:t>
      </w:r>
      <w:r w:rsidRPr="00252D9F">
        <w:rPr>
          <w:rFonts w:ascii="Times New Roman" w:hAnsi="Times New Roman"/>
          <w:sz w:val="24"/>
          <w:szCs w:val="24"/>
        </w:rPr>
        <w:t xml:space="preserve"> – Used to designate a record that failed data validation with a reference to the original record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7903A6" w:rsidRPr="00166135" w14:paraId="19EC41B7" w14:textId="77777777" w:rsidTr="006623BA">
        <w:trPr>
          <w:trHeight w:val="495"/>
          <w:tblHeader/>
          <w:jc w:val="center"/>
        </w:trPr>
        <w:tc>
          <w:tcPr>
            <w:tcW w:w="1255" w:type="dxa"/>
            <w:shd w:val="clear" w:color="auto" w:fill="D0CECE"/>
            <w:tcMar>
              <w:top w:w="43" w:type="dxa"/>
              <w:left w:w="43" w:type="dxa"/>
              <w:bottom w:w="43" w:type="dxa"/>
              <w:right w:w="43" w:type="dxa"/>
            </w:tcMar>
            <w:vAlign w:val="center"/>
          </w:tcPr>
          <w:p w14:paraId="3B914A4B" w14:textId="77777777" w:rsidR="007903A6" w:rsidRPr="00211772" w:rsidRDefault="007903A6" w:rsidP="00FC426A">
            <w:pPr>
              <w:spacing w:after="0" w:line="240" w:lineRule="auto"/>
              <w:jc w:val="center"/>
              <w:rPr>
                <w:rFonts w:ascii="Arial" w:eastAsia="Times New Roman" w:hAnsi="Arial" w:cs="Arial"/>
                <w:b/>
                <w:sz w:val="20"/>
                <w:szCs w:val="20"/>
              </w:rPr>
            </w:pPr>
            <w:r w:rsidRPr="00211772">
              <w:rPr>
                <w:rFonts w:ascii="Arial" w:eastAsia="Times New Roman" w:hAnsi="Arial" w:cs="Arial"/>
                <w:b/>
                <w:sz w:val="20"/>
                <w:szCs w:val="20"/>
              </w:rPr>
              <w:lastRenderedPageBreak/>
              <w:t>Data Element</w:t>
            </w:r>
          </w:p>
        </w:tc>
        <w:tc>
          <w:tcPr>
            <w:tcW w:w="1620" w:type="dxa"/>
            <w:shd w:val="clear" w:color="auto" w:fill="D0CECE"/>
            <w:tcMar>
              <w:top w:w="43" w:type="dxa"/>
              <w:left w:w="43" w:type="dxa"/>
              <w:bottom w:w="43" w:type="dxa"/>
              <w:right w:w="43" w:type="dxa"/>
            </w:tcMar>
            <w:vAlign w:val="center"/>
          </w:tcPr>
          <w:p w14:paraId="4FDBF078" w14:textId="77777777" w:rsidR="007903A6" w:rsidRPr="00211772" w:rsidRDefault="007903A6" w:rsidP="00FC426A">
            <w:pPr>
              <w:spacing w:after="0" w:line="240" w:lineRule="auto"/>
              <w:jc w:val="center"/>
              <w:rPr>
                <w:rFonts w:ascii="Arial" w:eastAsia="Times New Roman" w:hAnsi="Arial" w:cs="Arial"/>
                <w:b/>
                <w:sz w:val="20"/>
                <w:szCs w:val="20"/>
              </w:rPr>
            </w:pPr>
            <w:r w:rsidRPr="00211772">
              <w:rPr>
                <w:rFonts w:ascii="Arial" w:eastAsia="Times New Roman" w:hAnsi="Arial" w:cs="Arial"/>
                <w:b/>
                <w:sz w:val="20"/>
                <w:szCs w:val="20"/>
              </w:rPr>
              <w:t>Mandatory / Optional</w:t>
            </w:r>
          </w:p>
        </w:tc>
        <w:tc>
          <w:tcPr>
            <w:tcW w:w="3870" w:type="dxa"/>
            <w:shd w:val="clear" w:color="auto" w:fill="D0CECE"/>
            <w:tcMar>
              <w:top w:w="43" w:type="dxa"/>
              <w:left w:w="43" w:type="dxa"/>
              <w:bottom w:w="43" w:type="dxa"/>
              <w:right w:w="43" w:type="dxa"/>
            </w:tcMar>
            <w:vAlign w:val="center"/>
          </w:tcPr>
          <w:p w14:paraId="43A50189" w14:textId="77777777" w:rsidR="007903A6" w:rsidRPr="00211772" w:rsidRDefault="007903A6" w:rsidP="00FC426A">
            <w:pPr>
              <w:spacing w:after="0" w:line="240" w:lineRule="auto"/>
              <w:jc w:val="center"/>
              <w:rPr>
                <w:rFonts w:ascii="Arial" w:eastAsia="Times New Roman" w:hAnsi="Arial" w:cs="Arial"/>
                <w:b/>
                <w:sz w:val="20"/>
                <w:szCs w:val="20"/>
              </w:rPr>
            </w:pPr>
            <w:r w:rsidRPr="00211772">
              <w:rPr>
                <w:rFonts w:ascii="Arial" w:eastAsia="Times New Roman" w:hAnsi="Arial" w:cs="Arial"/>
                <w:b/>
                <w:sz w:val="20"/>
                <w:szCs w:val="20"/>
              </w:rPr>
              <w:t>Comments</w:t>
            </w:r>
          </w:p>
        </w:tc>
        <w:tc>
          <w:tcPr>
            <w:tcW w:w="1710" w:type="dxa"/>
            <w:shd w:val="clear" w:color="auto" w:fill="D0CECE"/>
            <w:tcMar>
              <w:top w:w="43" w:type="dxa"/>
              <w:left w:w="43" w:type="dxa"/>
              <w:bottom w:w="43" w:type="dxa"/>
              <w:right w:w="43" w:type="dxa"/>
            </w:tcMar>
            <w:vAlign w:val="center"/>
          </w:tcPr>
          <w:p w14:paraId="2C38CBB9" w14:textId="77777777" w:rsidR="007903A6" w:rsidRPr="00211772" w:rsidRDefault="007903A6" w:rsidP="00FC426A">
            <w:pPr>
              <w:spacing w:after="0" w:line="240" w:lineRule="auto"/>
              <w:jc w:val="center"/>
              <w:rPr>
                <w:rFonts w:ascii="Arial" w:eastAsia="Times New Roman" w:hAnsi="Arial" w:cs="Arial"/>
                <w:b/>
                <w:sz w:val="20"/>
                <w:szCs w:val="20"/>
              </w:rPr>
            </w:pPr>
            <w:r w:rsidRPr="00211772">
              <w:rPr>
                <w:rFonts w:ascii="Arial" w:eastAsia="Times New Roman" w:hAnsi="Arial" w:cs="Arial"/>
                <w:b/>
                <w:sz w:val="20"/>
                <w:szCs w:val="20"/>
              </w:rPr>
              <w:t>Format</w:t>
            </w:r>
          </w:p>
        </w:tc>
      </w:tr>
      <w:tr w:rsidR="007903A6" w:rsidRPr="00166135" w14:paraId="1277C083" w14:textId="77777777" w:rsidTr="006623BA">
        <w:trPr>
          <w:trHeight w:val="518"/>
          <w:jc w:val="center"/>
        </w:trPr>
        <w:tc>
          <w:tcPr>
            <w:tcW w:w="1255" w:type="dxa"/>
            <w:tcMar>
              <w:top w:w="43" w:type="dxa"/>
              <w:left w:w="43" w:type="dxa"/>
              <w:bottom w:w="43" w:type="dxa"/>
              <w:right w:w="43" w:type="dxa"/>
            </w:tcMar>
            <w:vAlign w:val="center"/>
          </w:tcPr>
          <w:p w14:paraId="17A1C43A"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33F1A822"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58CBE9A1"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Hard Code “ER3”</w:t>
            </w:r>
          </w:p>
        </w:tc>
        <w:tc>
          <w:tcPr>
            <w:tcW w:w="1710" w:type="dxa"/>
            <w:tcMar>
              <w:top w:w="43" w:type="dxa"/>
              <w:left w:w="43" w:type="dxa"/>
              <w:bottom w:w="43" w:type="dxa"/>
              <w:right w:w="43" w:type="dxa"/>
            </w:tcMar>
            <w:vAlign w:val="center"/>
          </w:tcPr>
          <w:p w14:paraId="21CEB80E"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(3)</w:t>
            </w:r>
          </w:p>
        </w:tc>
      </w:tr>
      <w:tr w:rsidR="007903A6" w:rsidRPr="00166135" w14:paraId="39DB6A4A" w14:textId="77777777" w:rsidTr="006623BA">
        <w:trPr>
          <w:trHeight w:val="518"/>
          <w:jc w:val="center"/>
        </w:trPr>
        <w:tc>
          <w:tcPr>
            <w:tcW w:w="1255" w:type="dxa"/>
            <w:tcMar>
              <w:top w:w="43" w:type="dxa"/>
              <w:left w:w="43" w:type="dxa"/>
              <w:bottom w:w="43" w:type="dxa"/>
              <w:right w:w="43" w:type="dxa"/>
            </w:tcMar>
            <w:vAlign w:val="center"/>
          </w:tcPr>
          <w:p w14:paraId="172129C0"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Record Number</w:t>
            </w:r>
          </w:p>
        </w:tc>
        <w:tc>
          <w:tcPr>
            <w:tcW w:w="1620" w:type="dxa"/>
            <w:tcMar>
              <w:top w:w="43" w:type="dxa"/>
              <w:left w:w="43" w:type="dxa"/>
              <w:bottom w:w="43" w:type="dxa"/>
              <w:right w:w="43" w:type="dxa"/>
            </w:tcMar>
            <w:vAlign w:val="center"/>
          </w:tcPr>
          <w:p w14:paraId="6E4B5B27"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5BF4CE0B"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The unique sequential record number starting with “1”</w:t>
            </w:r>
          </w:p>
        </w:tc>
        <w:tc>
          <w:tcPr>
            <w:tcW w:w="1710" w:type="dxa"/>
            <w:tcMar>
              <w:top w:w="43" w:type="dxa"/>
              <w:left w:w="43" w:type="dxa"/>
              <w:bottom w:w="43" w:type="dxa"/>
              <w:right w:w="43" w:type="dxa"/>
            </w:tcMar>
            <w:vAlign w:val="center"/>
          </w:tcPr>
          <w:p w14:paraId="599164F8"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Numeric (8)</w:t>
            </w:r>
          </w:p>
        </w:tc>
      </w:tr>
      <w:tr w:rsidR="007903A6" w:rsidRPr="00166135" w14:paraId="3F500059" w14:textId="77777777" w:rsidTr="006623BA">
        <w:trPr>
          <w:trHeight w:val="518"/>
          <w:jc w:val="center"/>
        </w:trPr>
        <w:tc>
          <w:tcPr>
            <w:tcW w:w="1255" w:type="dxa"/>
            <w:tcMar>
              <w:top w:w="43" w:type="dxa"/>
              <w:left w:w="43" w:type="dxa"/>
              <w:bottom w:w="43" w:type="dxa"/>
              <w:right w:w="43" w:type="dxa"/>
            </w:tcMar>
            <w:vAlign w:val="center"/>
          </w:tcPr>
          <w:p w14:paraId="31897DD0" w14:textId="77777777" w:rsidR="007903A6" w:rsidRPr="00211772" w:rsidRDefault="005174C4" w:rsidP="00FC426A">
            <w:pPr>
              <w:spacing w:after="0" w:line="240" w:lineRule="auto"/>
              <w:jc w:val="center"/>
              <w:rPr>
                <w:rFonts w:ascii="Arial" w:eastAsia="Times New Roman" w:hAnsi="Arial" w:cs="Arial"/>
                <w:sz w:val="20"/>
                <w:szCs w:val="20"/>
              </w:rPr>
            </w:pPr>
            <w:r>
              <w:rPr>
                <w:rFonts w:ascii="Arial" w:eastAsia="Times New Roman" w:hAnsi="Arial" w:cs="Arial"/>
                <w:sz w:val="20"/>
                <w:szCs w:val="20"/>
              </w:rPr>
              <w:t>ESI ID</w:t>
            </w:r>
            <w:r w:rsidR="007903A6" w:rsidRPr="00211772">
              <w:rPr>
                <w:rFonts w:ascii="Arial" w:eastAsia="Times New Roman" w:hAnsi="Arial" w:cs="Arial"/>
                <w:sz w:val="20"/>
                <w:szCs w:val="20"/>
              </w:rPr>
              <w:t xml:space="preserve"> Number</w:t>
            </w:r>
          </w:p>
        </w:tc>
        <w:tc>
          <w:tcPr>
            <w:tcW w:w="1620" w:type="dxa"/>
            <w:tcMar>
              <w:top w:w="43" w:type="dxa"/>
              <w:left w:w="43" w:type="dxa"/>
              <w:bottom w:w="43" w:type="dxa"/>
              <w:right w:w="43" w:type="dxa"/>
            </w:tcMar>
            <w:vAlign w:val="center"/>
          </w:tcPr>
          <w:p w14:paraId="02AC61BE"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2A2E6CF3"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 xml:space="preserve">The </w:t>
            </w:r>
            <w:r w:rsidR="005174C4">
              <w:rPr>
                <w:rFonts w:ascii="Arial" w:eastAsia="Times New Roman" w:hAnsi="Arial" w:cs="Arial"/>
                <w:sz w:val="20"/>
                <w:szCs w:val="20"/>
              </w:rPr>
              <w:t>ESI ID</w:t>
            </w:r>
            <w:r w:rsidRPr="00211772">
              <w:rPr>
                <w:rFonts w:ascii="Arial" w:eastAsia="Times New Roman" w:hAnsi="Arial" w:cs="Arial"/>
                <w:sz w:val="20"/>
                <w:szCs w:val="20"/>
              </w:rPr>
              <w:t xml:space="preserve"> is the basic identifier assigned to each SDP.</w:t>
            </w:r>
          </w:p>
        </w:tc>
        <w:tc>
          <w:tcPr>
            <w:tcW w:w="1710" w:type="dxa"/>
            <w:tcMar>
              <w:top w:w="43" w:type="dxa"/>
              <w:left w:w="43" w:type="dxa"/>
              <w:bottom w:w="43" w:type="dxa"/>
              <w:right w:w="43" w:type="dxa"/>
            </w:tcMar>
            <w:vAlign w:val="center"/>
          </w:tcPr>
          <w:p w14:paraId="52165F39"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(36)</w:t>
            </w:r>
          </w:p>
        </w:tc>
      </w:tr>
      <w:tr w:rsidR="007903A6" w:rsidRPr="00166135" w14:paraId="31C0A3A6" w14:textId="77777777" w:rsidTr="006623BA">
        <w:trPr>
          <w:trHeight w:val="518"/>
          <w:jc w:val="center"/>
        </w:trPr>
        <w:tc>
          <w:tcPr>
            <w:tcW w:w="1255" w:type="dxa"/>
            <w:tcMar>
              <w:top w:w="43" w:type="dxa"/>
              <w:left w:w="43" w:type="dxa"/>
              <w:bottom w:w="43" w:type="dxa"/>
              <w:right w:w="43" w:type="dxa"/>
            </w:tcMar>
            <w:vAlign w:val="center"/>
          </w:tcPr>
          <w:p w14:paraId="7B2A2CB9"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Original Record Type</w:t>
            </w:r>
          </w:p>
        </w:tc>
        <w:tc>
          <w:tcPr>
            <w:tcW w:w="1620" w:type="dxa"/>
            <w:tcMar>
              <w:top w:w="43" w:type="dxa"/>
              <w:left w:w="43" w:type="dxa"/>
              <w:bottom w:w="43" w:type="dxa"/>
              <w:right w:w="43" w:type="dxa"/>
            </w:tcMar>
            <w:vAlign w:val="center"/>
          </w:tcPr>
          <w:p w14:paraId="1C029F9C"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2BB1D474"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The type of record in error. Valid values are DET, HDR, and SUM.</w:t>
            </w:r>
          </w:p>
        </w:tc>
        <w:tc>
          <w:tcPr>
            <w:tcW w:w="1710" w:type="dxa"/>
            <w:tcMar>
              <w:top w:w="43" w:type="dxa"/>
              <w:left w:w="43" w:type="dxa"/>
              <w:bottom w:w="43" w:type="dxa"/>
              <w:right w:w="43" w:type="dxa"/>
            </w:tcMar>
            <w:vAlign w:val="center"/>
          </w:tcPr>
          <w:p w14:paraId="60302321"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(3)</w:t>
            </w:r>
          </w:p>
        </w:tc>
      </w:tr>
      <w:tr w:rsidR="007903A6" w:rsidRPr="00166135" w14:paraId="4C1DA662" w14:textId="77777777" w:rsidTr="006623BA">
        <w:trPr>
          <w:trHeight w:val="518"/>
          <w:jc w:val="center"/>
        </w:trPr>
        <w:tc>
          <w:tcPr>
            <w:tcW w:w="1255" w:type="dxa"/>
            <w:tcMar>
              <w:top w:w="43" w:type="dxa"/>
              <w:left w:w="43" w:type="dxa"/>
              <w:bottom w:w="43" w:type="dxa"/>
              <w:right w:w="43" w:type="dxa"/>
            </w:tcMar>
            <w:vAlign w:val="center"/>
          </w:tcPr>
          <w:p w14:paraId="4652D80B"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Original Record Number</w:t>
            </w:r>
          </w:p>
        </w:tc>
        <w:tc>
          <w:tcPr>
            <w:tcW w:w="1620" w:type="dxa"/>
            <w:tcMar>
              <w:top w:w="43" w:type="dxa"/>
              <w:left w:w="43" w:type="dxa"/>
              <w:bottom w:w="43" w:type="dxa"/>
              <w:right w:w="43" w:type="dxa"/>
            </w:tcMar>
            <w:vAlign w:val="center"/>
          </w:tcPr>
          <w:p w14:paraId="7336F56F"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Conditional</w:t>
            </w:r>
          </w:p>
        </w:tc>
        <w:tc>
          <w:tcPr>
            <w:tcW w:w="3870" w:type="dxa"/>
            <w:tcMar>
              <w:top w:w="43" w:type="dxa"/>
              <w:left w:w="43" w:type="dxa"/>
              <w:bottom w:w="43" w:type="dxa"/>
              <w:right w:w="43" w:type="dxa"/>
            </w:tcMar>
            <w:vAlign w:val="center"/>
          </w:tcPr>
          <w:p w14:paraId="1E72A28E"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Original DET Record Number sent from DRDataCollection file that is in error.</w:t>
            </w:r>
          </w:p>
          <w:p w14:paraId="2ED2E58C"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Required if Original Record Type is DET.</w:t>
            </w:r>
          </w:p>
        </w:tc>
        <w:tc>
          <w:tcPr>
            <w:tcW w:w="1710" w:type="dxa"/>
            <w:tcMar>
              <w:top w:w="43" w:type="dxa"/>
              <w:left w:w="43" w:type="dxa"/>
              <w:bottom w:w="43" w:type="dxa"/>
              <w:right w:w="43" w:type="dxa"/>
            </w:tcMar>
            <w:vAlign w:val="center"/>
          </w:tcPr>
          <w:p w14:paraId="6BBCFC08"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Numeric (8)</w:t>
            </w:r>
          </w:p>
        </w:tc>
      </w:tr>
      <w:tr w:rsidR="007903A6" w:rsidRPr="00166135" w14:paraId="61150A2B" w14:textId="77777777" w:rsidTr="006623BA">
        <w:trPr>
          <w:trHeight w:val="518"/>
          <w:jc w:val="center"/>
        </w:trPr>
        <w:tc>
          <w:tcPr>
            <w:tcW w:w="1255" w:type="dxa"/>
            <w:tcMar>
              <w:top w:w="43" w:type="dxa"/>
              <w:left w:w="43" w:type="dxa"/>
              <w:bottom w:w="43" w:type="dxa"/>
              <w:right w:w="43" w:type="dxa"/>
            </w:tcMar>
            <w:vAlign w:val="center"/>
          </w:tcPr>
          <w:p w14:paraId="2884D199"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Field Name</w:t>
            </w:r>
          </w:p>
        </w:tc>
        <w:tc>
          <w:tcPr>
            <w:tcW w:w="1620" w:type="dxa"/>
            <w:tcMar>
              <w:top w:w="43" w:type="dxa"/>
              <w:left w:w="43" w:type="dxa"/>
              <w:bottom w:w="43" w:type="dxa"/>
              <w:right w:w="43" w:type="dxa"/>
            </w:tcMar>
            <w:vAlign w:val="center"/>
          </w:tcPr>
          <w:p w14:paraId="0A69A5D0"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120ADE21"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Field name of record that is in error.</w:t>
            </w:r>
          </w:p>
        </w:tc>
        <w:tc>
          <w:tcPr>
            <w:tcW w:w="1710" w:type="dxa"/>
            <w:tcMar>
              <w:top w:w="43" w:type="dxa"/>
              <w:left w:w="43" w:type="dxa"/>
              <w:bottom w:w="43" w:type="dxa"/>
              <w:right w:w="43" w:type="dxa"/>
            </w:tcMar>
            <w:vAlign w:val="center"/>
          </w:tcPr>
          <w:p w14:paraId="45F848FE"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(80)</w:t>
            </w:r>
          </w:p>
        </w:tc>
      </w:tr>
      <w:tr w:rsidR="007903A6" w:rsidRPr="00166135" w14:paraId="57CFBBA9" w14:textId="77777777" w:rsidTr="006623BA">
        <w:trPr>
          <w:trHeight w:val="518"/>
          <w:jc w:val="center"/>
        </w:trPr>
        <w:tc>
          <w:tcPr>
            <w:tcW w:w="1255" w:type="dxa"/>
            <w:tcMar>
              <w:top w:w="43" w:type="dxa"/>
              <w:left w:w="43" w:type="dxa"/>
              <w:bottom w:w="43" w:type="dxa"/>
              <w:right w:w="43" w:type="dxa"/>
            </w:tcMar>
            <w:vAlign w:val="center"/>
          </w:tcPr>
          <w:p w14:paraId="7F3401E9"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Error Description</w:t>
            </w:r>
          </w:p>
        </w:tc>
        <w:tc>
          <w:tcPr>
            <w:tcW w:w="1620" w:type="dxa"/>
            <w:tcMar>
              <w:top w:w="43" w:type="dxa"/>
              <w:left w:w="43" w:type="dxa"/>
              <w:bottom w:w="43" w:type="dxa"/>
              <w:right w:w="43" w:type="dxa"/>
            </w:tcMar>
            <w:vAlign w:val="center"/>
          </w:tcPr>
          <w:p w14:paraId="093A563D"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1E0B08C0"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Description of error.</w:t>
            </w:r>
          </w:p>
        </w:tc>
        <w:tc>
          <w:tcPr>
            <w:tcW w:w="1710" w:type="dxa"/>
            <w:tcMar>
              <w:top w:w="43" w:type="dxa"/>
              <w:left w:w="43" w:type="dxa"/>
              <w:bottom w:w="43" w:type="dxa"/>
              <w:right w:w="43" w:type="dxa"/>
            </w:tcMar>
            <w:vAlign w:val="center"/>
          </w:tcPr>
          <w:p w14:paraId="285B7622"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(80)</w:t>
            </w:r>
          </w:p>
        </w:tc>
      </w:tr>
    </w:tbl>
    <w:p w14:paraId="575F1CE8" w14:textId="77777777" w:rsidR="007903A6" w:rsidRDefault="007903A6" w:rsidP="00FC426A">
      <w:pPr>
        <w:spacing w:after="0" w:line="240" w:lineRule="auto"/>
      </w:pPr>
    </w:p>
    <w:p w14:paraId="76E4DA4D" w14:textId="77777777" w:rsidR="007903A6" w:rsidRPr="00252D9F" w:rsidRDefault="007903A6" w:rsidP="007903A6">
      <w:pPr>
        <w:pStyle w:val="ListParagraph"/>
        <w:ind w:left="1800" w:hanging="360"/>
        <w:rPr>
          <w:rFonts w:ascii="Times New Roman" w:hAnsi="Times New Roman"/>
          <w:sz w:val="24"/>
          <w:szCs w:val="24"/>
        </w:rPr>
      </w:pPr>
      <w:r w:rsidRPr="00E20568">
        <w:rPr>
          <w:rFonts w:ascii="Times New Roman" w:hAnsi="Times New Roman"/>
          <w:sz w:val="24"/>
          <w:szCs w:val="24"/>
        </w:rPr>
        <w:t>c.</w:t>
      </w:r>
      <w:r w:rsidRPr="00E20568">
        <w:rPr>
          <w:rFonts w:ascii="Times New Roman" w:hAnsi="Times New Roman"/>
          <w:sz w:val="24"/>
          <w:szCs w:val="24"/>
        </w:rPr>
        <w:tab/>
      </w:r>
      <w:r w:rsidRPr="00977C2C">
        <w:rPr>
          <w:rFonts w:ascii="Times New Roman" w:hAnsi="Times New Roman"/>
          <w:b/>
          <w:sz w:val="24"/>
          <w:szCs w:val="24"/>
        </w:rPr>
        <w:t>Sum Record</w:t>
      </w:r>
      <w:r w:rsidRPr="00252D9F">
        <w:rPr>
          <w:rFonts w:ascii="Times New Roman" w:hAnsi="Times New Roman"/>
          <w:sz w:val="24"/>
          <w:szCs w:val="24"/>
        </w:rPr>
        <w:t xml:space="preserve"> – Used to provide the sum of all records received in the original file, the number of records processed, and the number of DET records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7903A6" w:rsidRPr="00166135" w14:paraId="508CEBE6" w14:textId="77777777" w:rsidTr="006623BA">
        <w:trPr>
          <w:cantSplit/>
          <w:trHeight w:val="495"/>
          <w:tblHeader/>
          <w:jc w:val="center"/>
        </w:trPr>
        <w:tc>
          <w:tcPr>
            <w:tcW w:w="1165" w:type="dxa"/>
            <w:shd w:val="clear" w:color="auto" w:fill="D0CECE"/>
            <w:tcMar>
              <w:top w:w="43" w:type="dxa"/>
              <w:left w:w="43" w:type="dxa"/>
              <w:bottom w:w="43" w:type="dxa"/>
              <w:right w:w="43" w:type="dxa"/>
            </w:tcMar>
            <w:vAlign w:val="center"/>
          </w:tcPr>
          <w:p w14:paraId="4497BD00" w14:textId="77777777" w:rsidR="007903A6" w:rsidRPr="003274C8" w:rsidRDefault="007903A6" w:rsidP="00FC426A">
            <w:pPr>
              <w:spacing w:after="0" w:line="240" w:lineRule="auto"/>
              <w:jc w:val="center"/>
              <w:rPr>
                <w:rFonts w:ascii="Arial" w:eastAsia="Times New Roman" w:hAnsi="Arial" w:cs="Arial"/>
                <w:b/>
                <w:sz w:val="20"/>
                <w:szCs w:val="20"/>
              </w:rPr>
            </w:pPr>
            <w:r w:rsidRPr="003274C8">
              <w:rPr>
                <w:rFonts w:ascii="Arial" w:eastAsia="Times New Roman" w:hAnsi="Arial" w:cs="Arial"/>
                <w:b/>
                <w:sz w:val="20"/>
                <w:szCs w:val="20"/>
              </w:rPr>
              <w:t>Data Element</w:t>
            </w:r>
          </w:p>
        </w:tc>
        <w:tc>
          <w:tcPr>
            <w:tcW w:w="1710" w:type="dxa"/>
            <w:shd w:val="clear" w:color="auto" w:fill="D0CECE"/>
            <w:tcMar>
              <w:top w:w="43" w:type="dxa"/>
              <w:left w:w="43" w:type="dxa"/>
              <w:bottom w:w="43" w:type="dxa"/>
              <w:right w:w="43" w:type="dxa"/>
            </w:tcMar>
            <w:vAlign w:val="center"/>
          </w:tcPr>
          <w:p w14:paraId="0C3A7AC0" w14:textId="77777777" w:rsidR="007903A6" w:rsidRPr="003274C8" w:rsidRDefault="007903A6" w:rsidP="00FC426A">
            <w:pPr>
              <w:spacing w:after="0" w:line="240" w:lineRule="auto"/>
              <w:jc w:val="center"/>
              <w:rPr>
                <w:rFonts w:ascii="Arial" w:eastAsia="Times New Roman" w:hAnsi="Arial" w:cs="Arial"/>
                <w:b/>
                <w:sz w:val="20"/>
                <w:szCs w:val="20"/>
              </w:rPr>
            </w:pPr>
            <w:r w:rsidRPr="003274C8">
              <w:rPr>
                <w:rFonts w:ascii="Arial" w:eastAsia="Times New Roman" w:hAnsi="Arial" w:cs="Arial"/>
                <w:b/>
                <w:sz w:val="20"/>
                <w:szCs w:val="20"/>
              </w:rPr>
              <w:t>Mandatory / Optional</w:t>
            </w:r>
          </w:p>
        </w:tc>
        <w:tc>
          <w:tcPr>
            <w:tcW w:w="3960" w:type="dxa"/>
            <w:shd w:val="clear" w:color="auto" w:fill="D0CECE"/>
            <w:tcMar>
              <w:top w:w="43" w:type="dxa"/>
              <w:left w:w="43" w:type="dxa"/>
              <w:bottom w:w="43" w:type="dxa"/>
              <w:right w:w="43" w:type="dxa"/>
            </w:tcMar>
            <w:vAlign w:val="center"/>
          </w:tcPr>
          <w:p w14:paraId="3A83D1BF" w14:textId="77777777" w:rsidR="007903A6" w:rsidRPr="003274C8" w:rsidRDefault="007903A6" w:rsidP="00FC426A">
            <w:pPr>
              <w:spacing w:after="0" w:line="240" w:lineRule="auto"/>
              <w:jc w:val="center"/>
              <w:rPr>
                <w:rFonts w:ascii="Arial" w:eastAsia="Times New Roman" w:hAnsi="Arial" w:cs="Arial"/>
                <w:b/>
                <w:sz w:val="20"/>
                <w:szCs w:val="20"/>
              </w:rPr>
            </w:pPr>
            <w:r w:rsidRPr="003274C8">
              <w:rPr>
                <w:rFonts w:ascii="Arial" w:eastAsia="Times New Roman" w:hAnsi="Arial" w:cs="Arial"/>
                <w:b/>
                <w:sz w:val="20"/>
                <w:szCs w:val="20"/>
              </w:rPr>
              <w:t>Comments</w:t>
            </w:r>
          </w:p>
        </w:tc>
        <w:tc>
          <w:tcPr>
            <w:tcW w:w="1620" w:type="dxa"/>
            <w:shd w:val="clear" w:color="auto" w:fill="D0CECE"/>
            <w:tcMar>
              <w:top w:w="43" w:type="dxa"/>
              <w:left w:w="43" w:type="dxa"/>
              <w:bottom w:w="43" w:type="dxa"/>
              <w:right w:w="43" w:type="dxa"/>
            </w:tcMar>
            <w:vAlign w:val="center"/>
          </w:tcPr>
          <w:p w14:paraId="6E12567D" w14:textId="77777777" w:rsidR="007903A6" w:rsidRPr="003274C8" w:rsidRDefault="007903A6" w:rsidP="00FC426A">
            <w:pPr>
              <w:tabs>
                <w:tab w:val="right" w:pos="9360"/>
              </w:tabs>
              <w:spacing w:after="0" w:line="240" w:lineRule="auto"/>
              <w:jc w:val="center"/>
              <w:rPr>
                <w:rFonts w:ascii="Arial" w:eastAsia="Times New Roman" w:hAnsi="Arial" w:cs="Arial"/>
                <w:b/>
                <w:sz w:val="20"/>
                <w:szCs w:val="20"/>
              </w:rPr>
            </w:pPr>
            <w:r w:rsidRPr="003274C8">
              <w:rPr>
                <w:rFonts w:ascii="Arial" w:eastAsia="Times New Roman" w:hAnsi="Arial" w:cs="Arial"/>
                <w:b/>
                <w:sz w:val="20"/>
                <w:szCs w:val="20"/>
              </w:rPr>
              <w:t>Format</w:t>
            </w:r>
          </w:p>
        </w:tc>
      </w:tr>
      <w:tr w:rsidR="007903A6" w:rsidRPr="00166135" w14:paraId="3BCA8379" w14:textId="77777777" w:rsidTr="006623BA">
        <w:trPr>
          <w:cantSplit/>
          <w:trHeight w:val="518"/>
          <w:jc w:val="center"/>
        </w:trPr>
        <w:tc>
          <w:tcPr>
            <w:tcW w:w="1165" w:type="dxa"/>
            <w:tcMar>
              <w:top w:w="43" w:type="dxa"/>
              <w:left w:w="43" w:type="dxa"/>
              <w:bottom w:w="43" w:type="dxa"/>
              <w:right w:w="43" w:type="dxa"/>
            </w:tcMar>
            <w:vAlign w:val="center"/>
          </w:tcPr>
          <w:p w14:paraId="4942C560"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Record Type</w:t>
            </w:r>
          </w:p>
        </w:tc>
        <w:tc>
          <w:tcPr>
            <w:tcW w:w="1710" w:type="dxa"/>
            <w:tcMar>
              <w:top w:w="43" w:type="dxa"/>
              <w:left w:w="43" w:type="dxa"/>
              <w:bottom w:w="43" w:type="dxa"/>
              <w:right w:w="43" w:type="dxa"/>
            </w:tcMar>
            <w:vAlign w:val="center"/>
          </w:tcPr>
          <w:p w14:paraId="219AC027"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48CA6E8F"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Hard code “SUM”</w:t>
            </w:r>
          </w:p>
        </w:tc>
        <w:tc>
          <w:tcPr>
            <w:tcW w:w="1620" w:type="dxa"/>
            <w:tcMar>
              <w:top w:w="43" w:type="dxa"/>
              <w:left w:w="43" w:type="dxa"/>
              <w:bottom w:w="43" w:type="dxa"/>
              <w:right w:w="43" w:type="dxa"/>
            </w:tcMar>
            <w:vAlign w:val="center"/>
          </w:tcPr>
          <w:p w14:paraId="19004E5A"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Alpha numeric (3)</w:t>
            </w:r>
          </w:p>
        </w:tc>
      </w:tr>
      <w:tr w:rsidR="007903A6" w:rsidRPr="00166135" w14:paraId="21E9131C" w14:textId="77777777" w:rsidTr="006623BA">
        <w:trPr>
          <w:cantSplit/>
          <w:trHeight w:val="518"/>
          <w:jc w:val="center"/>
        </w:trPr>
        <w:tc>
          <w:tcPr>
            <w:tcW w:w="1165" w:type="dxa"/>
            <w:tcMar>
              <w:top w:w="43" w:type="dxa"/>
              <w:left w:w="43" w:type="dxa"/>
              <w:bottom w:w="43" w:type="dxa"/>
              <w:right w:w="43" w:type="dxa"/>
            </w:tcMar>
            <w:vAlign w:val="center"/>
          </w:tcPr>
          <w:p w14:paraId="63229C4F"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Total Number of DET Records</w:t>
            </w:r>
          </w:p>
        </w:tc>
        <w:tc>
          <w:tcPr>
            <w:tcW w:w="1710" w:type="dxa"/>
            <w:tcMar>
              <w:top w:w="43" w:type="dxa"/>
              <w:left w:w="43" w:type="dxa"/>
              <w:bottom w:w="43" w:type="dxa"/>
              <w:right w:w="43" w:type="dxa"/>
            </w:tcMar>
            <w:vAlign w:val="center"/>
          </w:tcPr>
          <w:p w14:paraId="41D37D5B"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697CF328"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Total number of DET records in the original DRDataCollection file.</w:t>
            </w:r>
          </w:p>
        </w:tc>
        <w:tc>
          <w:tcPr>
            <w:tcW w:w="1620" w:type="dxa"/>
            <w:tcMar>
              <w:top w:w="43" w:type="dxa"/>
              <w:left w:w="43" w:type="dxa"/>
              <w:bottom w:w="43" w:type="dxa"/>
              <w:right w:w="43" w:type="dxa"/>
            </w:tcMar>
            <w:vAlign w:val="center"/>
          </w:tcPr>
          <w:p w14:paraId="79894355"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Numeric (8)</w:t>
            </w:r>
          </w:p>
        </w:tc>
      </w:tr>
      <w:tr w:rsidR="007903A6" w:rsidRPr="00166135" w14:paraId="48394166" w14:textId="77777777" w:rsidTr="006623BA">
        <w:trPr>
          <w:cantSplit/>
          <w:trHeight w:val="518"/>
          <w:jc w:val="center"/>
        </w:trPr>
        <w:tc>
          <w:tcPr>
            <w:tcW w:w="1165" w:type="dxa"/>
            <w:tcMar>
              <w:top w:w="43" w:type="dxa"/>
              <w:left w:w="43" w:type="dxa"/>
              <w:bottom w:w="43" w:type="dxa"/>
              <w:right w:w="43" w:type="dxa"/>
            </w:tcMar>
            <w:vAlign w:val="center"/>
          </w:tcPr>
          <w:p w14:paraId="058EDD23"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Total Number of processed DET Records</w:t>
            </w:r>
          </w:p>
        </w:tc>
        <w:tc>
          <w:tcPr>
            <w:tcW w:w="1710" w:type="dxa"/>
            <w:tcMar>
              <w:top w:w="43" w:type="dxa"/>
              <w:left w:w="43" w:type="dxa"/>
              <w:bottom w:w="43" w:type="dxa"/>
              <w:right w:w="43" w:type="dxa"/>
            </w:tcMar>
            <w:vAlign w:val="center"/>
          </w:tcPr>
          <w:p w14:paraId="54C63186"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5266C928"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Total number of DET records processed without error from the DRDataCollection file.</w:t>
            </w:r>
          </w:p>
        </w:tc>
        <w:tc>
          <w:tcPr>
            <w:tcW w:w="1620" w:type="dxa"/>
            <w:tcMar>
              <w:top w:w="43" w:type="dxa"/>
              <w:left w:w="43" w:type="dxa"/>
              <w:bottom w:w="43" w:type="dxa"/>
              <w:right w:w="43" w:type="dxa"/>
            </w:tcMar>
            <w:vAlign w:val="center"/>
          </w:tcPr>
          <w:p w14:paraId="4C3FD773"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Numeric (8)</w:t>
            </w:r>
          </w:p>
        </w:tc>
      </w:tr>
      <w:tr w:rsidR="007903A6" w:rsidRPr="00166135" w14:paraId="3CE08A52" w14:textId="77777777" w:rsidTr="006623BA">
        <w:trPr>
          <w:cantSplit/>
          <w:trHeight w:val="518"/>
          <w:jc w:val="center"/>
        </w:trPr>
        <w:tc>
          <w:tcPr>
            <w:tcW w:w="1165" w:type="dxa"/>
            <w:tcMar>
              <w:top w:w="43" w:type="dxa"/>
              <w:left w:w="43" w:type="dxa"/>
              <w:bottom w:w="43" w:type="dxa"/>
              <w:right w:w="43" w:type="dxa"/>
            </w:tcMar>
            <w:vAlign w:val="center"/>
          </w:tcPr>
          <w:p w14:paraId="578ED21A"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Total Number of Error Records</w:t>
            </w:r>
          </w:p>
        </w:tc>
        <w:tc>
          <w:tcPr>
            <w:tcW w:w="1710" w:type="dxa"/>
            <w:tcMar>
              <w:top w:w="43" w:type="dxa"/>
              <w:left w:w="43" w:type="dxa"/>
              <w:bottom w:w="43" w:type="dxa"/>
              <w:right w:w="43" w:type="dxa"/>
            </w:tcMar>
            <w:vAlign w:val="center"/>
          </w:tcPr>
          <w:p w14:paraId="1D1F0671"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Conditional</w:t>
            </w:r>
          </w:p>
        </w:tc>
        <w:tc>
          <w:tcPr>
            <w:tcW w:w="3960" w:type="dxa"/>
            <w:tcMar>
              <w:top w:w="43" w:type="dxa"/>
              <w:left w:w="43" w:type="dxa"/>
              <w:bottom w:w="43" w:type="dxa"/>
              <w:right w:w="43" w:type="dxa"/>
            </w:tcMar>
            <w:vAlign w:val="center"/>
          </w:tcPr>
          <w:p w14:paraId="4A46CC1B"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Total number of DET records in error.</w:t>
            </w:r>
          </w:p>
        </w:tc>
        <w:tc>
          <w:tcPr>
            <w:tcW w:w="1620" w:type="dxa"/>
            <w:tcMar>
              <w:top w:w="43" w:type="dxa"/>
              <w:left w:w="43" w:type="dxa"/>
              <w:bottom w:w="43" w:type="dxa"/>
              <w:right w:w="43" w:type="dxa"/>
            </w:tcMar>
            <w:vAlign w:val="center"/>
          </w:tcPr>
          <w:p w14:paraId="19110459"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Numeric (8)</w:t>
            </w:r>
          </w:p>
        </w:tc>
      </w:tr>
    </w:tbl>
    <w:p w14:paraId="0D274A47" w14:textId="77777777" w:rsidR="007903A6" w:rsidRDefault="007903A6" w:rsidP="00FC426A">
      <w:pPr>
        <w:spacing w:after="0" w:line="240" w:lineRule="auto"/>
      </w:pPr>
    </w:p>
    <w:p w14:paraId="37593B25" w14:textId="77777777" w:rsidR="007903A6" w:rsidRPr="00977C2C" w:rsidRDefault="007903A6" w:rsidP="007903A6">
      <w:pPr>
        <w:pStyle w:val="ListParagraph"/>
        <w:ind w:left="1800" w:hanging="360"/>
        <w:rPr>
          <w:rFonts w:ascii="Times New Roman" w:hAnsi="Times New Roman"/>
          <w:b/>
          <w:sz w:val="24"/>
          <w:szCs w:val="24"/>
        </w:rPr>
      </w:pPr>
      <w:r w:rsidRPr="00E20568">
        <w:rPr>
          <w:rFonts w:ascii="Times New Roman" w:hAnsi="Times New Roman"/>
          <w:sz w:val="24"/>
          <w:szCs w:val="24"/>
        </w:rPr>
        <w:t>d.</w:t>
      </w:r>
      <w:r w:rsidRPr="00E20568">
        <w:rPr>
          <w:rFonts w:ascii="Times New Roman" w:hAnsi="Times New Roman"/>
          <w:sz w:val="24"/>
          <w:szCs w:val="24"/>
        </w:rPr>
        <w:tab/>
      </w:r>
      <w:r w:rsidRPr="00977C2C">
        <w:rPr>
          <w:rFonts w:ascii="Times New Roman" w:hAnsi="Times New Roman"/>
          <w:b/>
          <w:sz w:val="24"/>
          <w:szCs w:val="24"/>
        </w:rPr>
        <w:t>Error</w:t>
      </w:r>
      <w:r>
        <w:rPr>
          <w:rFonts w:ascii="Times New Roman" w:hAnsi="Times New Roman"/>
          <w:b/>
          <w:sz w:val="24"/>
          <w:szCs w:val="24"/>
        </w:rPr>
        <w:t xml:space="preserve"> Descriptions (ERCOT to REP -- </w:t>
      </w:r>
      <w:r w:rsidRPr="00977C2C">
        <w:rPr>
          <w:rFonts w:ascii="Times New Roman" w:hAnsi="Times New Roman"/>
          <w:b/>
          <w:sz w:val="24"/>
          <w:szCs w:val="24"/>
        </w:rPr>
        <w:t>the ER3 Record)</w:t>
      </w:r>
      <w:r w:rsidR="002D33DE">
        <w:rPr>
          <w:rFonts w:ascii="Times New Roman" w:hAnsi="Times New Roman"/>
          <w:b/>
          <w:sz w:val="24"/>
          <w:szCs w:val="24"/>
        </w:rPr>
        <w:t xml:space="preserve"> and Common Fixes</w:t>
      </w:r>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20"/>
        <w:gridCol w:w="3859"/>
        <w:gridCol w:w="3242"/>
      </w:tblGrid>
      <w:tr w:rsidR="002D33DE" w:rsidRPr="00166135" w14:paraId="1F119B00" w14:textId="77777777" w:rsidTr="008E3C41">
        <w:trPr>
          <w:cantSplit/>
          <w:trHeight w:val="525"/>
          <w:jc w:val="center"/>
        </w:trPr>
        <w:tc>
          <w:tcPr>
            <w:tcW w:w="1358" w:type="dxa"/>
            <w:shd w:val="clear" w:color="auto" w:fill="D0CECE"/>
            <w:tcMar>
              <w:top w:w="43" w:type="dxa"/>
              <w:left w:w="43" w:type="dxa"/>
              <w:bottom w:w="43" w:type="dxa"/>
              <w:right w:w="43" w:type="dxa"/>
            </w:tcMar>
            <w:vAlign w:val="center"/>
          </w:tcPr>
          <w:p w14:paraId="753EBA81" w14:textId="77777777" w:rsidR="002D33DE" w:rsidRPr="003274C8" w:rsidRDefault="002D33DE" w:rsidP="00FC426A">
            <w:pPr>
              <w:spacing w:after="0" w:line="240" w:lineRule="auto"/>
              <w:jc w:val="center"/>
              <w:rPr>
                <w:rFonts w:ascii="Arial" w:eastAsia="Times New Roman" w:hAnsi="Arial" w:cs="Arial"/>
                <w:b/>
                <w:sz w:val="20"/>
                <w:szCs w:val="20"/>
              </w:rPr>
            </w:pPr>
            <w:r w:rsidRPr="003274C8">
              <w:rPr>
                <w:rFonts w:ascii="Arial" w:eastAsia="Times New Roman" w:hAnsi="Arial" w:cs="Arial"/>
                <w:b/>
                <w:sz w:val="20"/>
                <w:szCs w:val="20"/>
              </w:rPr>
              <w:t>Error Description</w:t>
            </w:r>
          </w:p>
        </w:tc>
        <w:tc>
          <w:tcPr>
            <w:tcW w:w="3895" w:type="dxa"/>
            <w:shd w:val="clear" w:color="auto" w:fill="D0CECE"/>
            <w:tcMar>
              <w:top w:w="43" w:type="dxa"/>
              <w:left w:w="43" w:type="dxa"/>
              <w:bottom w:w="43" w:type="dxa"/>
              <w:right w:w="43" w:type="dxa"/>
            </w:tcMar>
            <w:vAlign w:val="center"/>
          </w:tcPr>
          <w:p w14:paraId="0285CC52" w14:textId="77777777" w:rsidR="002D33DE" w:rsidRPr="003274C8" w:rsidRDefault="002D33DE" w:rsidP="00FC426A">
            <w:pPr>
              <w:spacing w:after="0" w:line="240" w:lineRule="auto"/>
              <w:jc w:val="center"/>
              <w:rPr>
                <w:rFonts w:ascii="Arial" w:eastAsia="Times New Roman" w:hAnsi="Arial" w:cs="Arial"/>
                <w:b/>
                <w:sz w:val="20"/>
                <w:szCs w:val="20"/>
              </w:rPr>
            </w:pPr>
            <w:r w:rsidRPr="003274C8">
              <w:rPr>
                <w:rFonts w:ascii="Arial" w:eastAsia="Times New Roman" w:hAnsi="Arial" w:cs="Arial"/>
                <w:b/>
                <w:sz w:val="20"/>
                <w:szCs w:val="20"/>
              </w:rPr>
              <w:t>Long Description</w:t>
            </w:r>
          </w:p>
        </w:tc>
        <w:tc>
          <w:tcPr>
            <w:tcW w:w="3268" w:type="dxa"/>
            <w:shd w:val="clear" w:color="auto" w:fill="D0CECE"/>
            <w:vAlign w:val="center"/>
          </w:tcPr>
          <w:p w14:paraId="61FC172A" w14:textId="77777777" w:rsidR="002D33DE" w:rsidRPr="003274C8" w:rsidRDefault="002D33DE" w:rsidP="002D33DE">
            <w:pPr>
              <w:spacing w:after="0" w:line="240" w:lineRule="auto"/>
              <w:jc w:val="center"/>
              <w:rPr>
                <w:rFonts w:ascii="Arial" w:eastAsia="Times New Roman" w:hAnsi="Arial" w:cs="Arial"/>
                <w:b/>
                <w:sz w:val="20"/>
                <w:szCs w:val="20"/>
              </w:rPr>
            </w:pPr>
            <w:r>
              <w:rPr>
                <w:rFonts w:ascii="Arial" w:eastAsia="Times New Roman" w:hAnsi="Arial" w:cs="Arial"/>
                <w:b/>
                <w:sz w:val="20"/>
                <w:szCs w:val="20"/>
              </w:rPr>
              <w:t>Common Fixes</w:t>
            </w:r>
          </w:p>
        </w:tc>
      </w:tr>
      <w:tr w:rsidR="002D33DE" w:rsidRPr="00166135" w14:paraId="2FE1444B" w14:textId="77777777" w:rsidTr="008E3C41">
        <w:trPr>
          <w:cantSplit/>
          <w:trHeight w:val="525"/>
          <w:jc w:val="center"/>
        </w:trPr>
        <w:tc>
          <w:tcPr>
            <w:tcW w:w="1358" w:type="dxa"/>
            <w:tcMar>
              <w:top w:w="43" w:type="dxa"/>
              <w:left w:w="43" w:type="dxa"/>
              <w:bottom w:w="43" w:type="dxa"/>
              <w:right w:w="43" w:type="dxa"/>
            </w:tcMar>
            <w:vAlign w:val="center"/>
          </w:tcPr>
          <w:p w14:paraId="01741955" w14:textId="77777777" w:rsidR="002D33DE" w:rsidRPr="003274C8" w:rsidRDefault="002D33DE"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lastRenderedPageBreak/>
              <w:t>Invalid-</w:t>
            </w:r>
            <w:r>
              <w:rPr>
                <w:rFonts w:ascii="Arial" w:eastAsia="Times New Roman" w:hAnsi="Arial" w:cs="Arial"/>
                <w:sz w:val="20"/>
                <w:szCs w:val="20"/>
              </w:rPr>
              <w:t>ESI ID</w:t>
            </w:r>
          </w:p>
        </w:tc>
        <w:tc>
          <w:tcPr>
            <w:tcW w:w="3895" w:type="dxa"/>
            <w:tcMar>
              <w:top w:w="43" w:type="dxa"/>
              <w:left w:w="43" w:type="dxa"/>
              <w:bottom w:w="43" w:type="dxa"/>
              <w:right w:w="43" w:type="dxa"/>
            </w:tcMar>
            <w:vAlign w:val="center"/>
          </w:tcPr>
          <w:p w14:paraId="5DFC8C8C" w14:textId="77777777" w:rsidR="002D33DE" w:rsidRPr="003274C8" w:rsidRDefault="002D33DE" w:rsidP="009F4583">
            <w:pPr>
              <w:spacing w:after="0" w:line="240" w:lineRule="auto"/>
              <w:rPr>
                <w:rFonts w:ascii="Arial" w:eastAsia="Times New Roman" w:hAnsi="Arial" w:cs="Arial"/>
                <w:sz w:val="20"/>
                <w:szCs w:val="20"/>
              </w:rPr>
            </w:pPr>
            <w:r>
              <w:rPr>
                <w:rFonts w:ascii="Arial" w:eastAsia="Times New Roman" w:hAnsi="Arial" w:cs="Arial"/>
                <w:sz w:val="20"/>
                <w:szCs w:val="20"/>
              </w:rPr>
              <w:t>ESI ID</w:t>
            </w:r>
            <w:r w:rsidRPr="003274C8">
              <w:rPr>
                <w:rFonts w:ascii="Arial" w:eastAsia="Times New Roman" w:hAnsi="Arial" w:cs="Arial"/>
                <w:sz w:val="20"/>
                <w:szCs w:val="20"/>
              </w:rPr>
              <w:t xml:space="preserve"> is not in ERCOT settlement system or as of Snapshot Date has an Inactive or De-energized Status</w:t>
            </w:r>
          </w:p>
        </w:tc>
        <w:tc>
          <w:tcPr>
            <w:tcW w:w="3268" w:type="dxa"/>
          </w:tcPr>
          <w:p w14:paraId="3CA8B951" w14:textId="77777777" w:rsidR="002D33DE" w:rsidRPr="002D33DE" w:rsidRDefault="002D33DE" w:rsidP="0081530D">
            <w:pPr>
              <w:spacing w:after="0" w:line="240" w:lineRule="auto"/>
              <w:rPr>
                <w:rFonts w:ascii="Arial" w:eastAsia="Times New Roman" w:hAnsi="Arial" w:cs="Arial"/>
                <w:sz w:val="20"/>
                <w:szCs w:val="20"/>
              </w:rPr>
            </w:pPr>
            <w:r w:rsidRPr="002D33DE">
              <w:rPr>
                <w:rFonts w:ascii="Arial" w:eastAsia="Times New Roman" w:hAnsi="Arial" w:cs="Arial"/>
                <w:sz w:val="20"/>
                <w:szCs w:val="20"/>
              </w:rPr>
              <w:t>Check that all significant digits of ESI ID were reported and none inadvertently set to zero with copying/pasting processes.</w:t>
            </w:r>
            <w:r w:rsidRPr="002D33DE">
              <w:rPr>
                <w:rFonts w:ascii="Arial" w:eastAsia="Times New Roman" w:hAnsi="Arial" w:cs="Arial"/>
                <w:sz w:val="20"/>
                <w:szCs w:val="20"/>
              </w:rPr>
              <w:br/>
            </w:r>
          </w:p>
          <w:p w14:paraId="2FDA314B" w14:textId="77777777" w:rsidR="002D33DE" w:rsidRPr="002D33DE" w:rsidRDefault="002D33DE" w:rsidP="00D10171">
            <w:pPr>
              <w:spacing w:after="0" w:line="240" w:lineRule="auto"/>
              <w:rPr>
                <w:rFonts w:ascii="Arial" w:eastAsia="Times New Roman" w:hAnsi="Arial" w:cs="Arial"/>
                <w:sz w:val="20"/>
                <w:szCs w:val="20"/>
              </w:rPr>
            </w:pPr>
            <w:r w:rsidRPr="002D33DE">
              <w:rPr>
                <w:rFonts w:ascii="Arial" w:eastAsia="Times New Roman" w:hAnsi="Arial" w:cs="Arial"/>
                <w:sz w:val="20"/>
                <w:szCs w:val="20"/>
              </w:rPr>
              <w:t xml:space="preserve">Check that ESI ID is a valid ESI ID and is currently active. </w:t>
            </w:r>
          </w:p>
          <w:p w14:paraId="60A1CE0E" w14:textId="77777777" w:rsidR="002D33DE" w:rsidRPr="002D33DE" w:rsidRDefault="002D33DE" w:rsidP="00A7082E">
            <w:pPr>
              <w:spacing w:after="0" w:line="240" w:lineRule="auto"/>
              <w:rPr>
                <w:rFonts w:ascii="Arial" w:eastAsia="Times New Roman" w:hAnsi="Arial" w:cs="Arial"/>
                <w:sz w:val="20"/>
                <w:szCs w:val="20"/>
              </w:rPr>
            </w:pPr>
          </w:p>
          <w:p w14:paraId="3A6AD7B0" w14:textId="77777777" w:rsidR="002D33DE" w:rsidRDefault="002D33DE" w:rsidP="009F4583">
            <w:pPr>
              <w:spacing w:after="0" w:line="240" w:lineRule="auto"/>
              <w:rPr>
                <w:rFonts w:ascii="Arial" w:eastAsia="Times New Roman" w:hAnsi="Arial" w:cs="Arial"/>
                <w:sz w:val="20"/>
                <w:szCs w:val="20"/>
              </w:rPr>
            </w:pPr>
            <w:r w:rsidRPr="002D33DE">
              <w:rPr>
                <w:rFonts w:ascii="Arial" w:eastAsia="Times New Roman" w:hAnsi="Arial" w:cs="Arial"/>
                <w:sz w:val="20"/>
                <w:szCs w:val="20"/>
              </w:rPr>
              <w:t>If ESI ID is not valid or not active, remove row.</w:t>
            </w:r>
          </w:p>
        </w:tc>
      </w:tr>
      <w:tr w:rsidR="002D33DE" w:rsidRPr="00166135" w14:paraId="07E07FB6" w14:textId="77777777" w:rsidTr="008E3C41">
        <w:trPr>
          <w:cantSplit/>
          <w:trHeight w:val="525"/>
          <w:jc w:val="center"/>
        </w:trPr>
        <w:tc>
          <w:tcPr>
            <w:tcW w:w="1358" w:type="dxa"/>
            <w:tcMar>
              <w:top w:w="43" w:type="dxa"/>
              <w:left w:w="43" w:type="dxa"/>
              <w:bottom w:w="43" w:type="dxa"/>
              <w:right w:w="43" w:type="dxa"/>
            </w:tcMar>
            <w:vAlign w:val="center"/>
          </w:tcPr>
          <w:p w14:paraId="7005C46A" w14:textId="77777777" w:rsidR="002D33DE" w:rsidRPr="003274C8" w:rsidRDefault="002D33DE"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Not-ROR</w:t>
            </w:r>
          </w:p>
        </w:tc>
        <w:tc>
          <w:tcPr>
            <w:tcW w:w="3895" w:type="dxa"/>
            <w:tcMar>
              <w:top w:w="43" w:type="dxa"/>
              <w:left w:w="43" w:type="dxa"/>
              <w:bottom w:w="43" w:type="dxa"/>
              <w:right w:w="43" w:type="dxa"/>
            </w:tcMar>
            <w:vAlign w:val="center"/>
          </w:tcPr>
          <w:p w14:paraId="284D082D" w14:textId="77777777" w:rsidR="002D33DE" w:rsidRPr="003274C8" w:rsidRDefault="002D33DE" w:rsidP="009F4583">
            <w:pPr>
              <w:spacing w:after="0" w:line="240" w:lineRule="auto"/>
              <w:rPr>
                <w:rFonts w:ascii="Arial" w:eastAsia="Times New Roman" w:hAnsi="Arial" w:cs="Arial"/>
                <w:sz w:val="20"/>
                <w:szCs w:val="20"/>
              </w:rPr>
            </w:pPr>
            <w:r w:rsidRPr="003274C8">
              <w:rPr>
                <w:rFonts w:ascii="Arial" w:eastAsia="Times New Roman" w:hAnsi="Arial" w:cs="Arial"/>
                <w:sz w:val="20"/>
                <w:szCs w:val="20"/>
              </w:rPr>
              <w:t xml:space="preserve">Reporting REP is not the REP of </w:t>
            </w:r>
            <w:r>
              <w:rPr>
                <w:rFonts w:ascii="Arial" w:eastAsia="Times New Roman" w:hAnsi="Arial" w:cs="Arial"/>
                <w:sz w:val="20"/>
                <w:szCs w:val="20"/>
              </w:rPr>
              <w:t>r</w:t>
            </w:r>
            <w:r w:rsidRPr="003274C8">
              <w:rPr>
                <w:rFonts w:ascii="Arial" w:eastAsia="Times New Roman" w:hAnsi="Arial" w:cs="Arial"/>
                <w:sz w:val="20"/>
                <w:szCs w:val="20"/>
              </w:rPr>
              <w:t>ecord as of Snapshot Date</w:t>
            </w:r>
          </w:p>
        </w:tc>
        <w:tc>
          <w:tcPr>
            <w:tcW w:w="3268" w:type="dxa"/>
          </w:tcPr>
          <w:p w14:paraId="2E3F6EF4" w14:textId="77777777" w:rsidR="002D33DE" w:rsidRPr="002D33DE" w:rsidRDefault="002D33DE" w:rsidP="0081530D">
            <w:pPr>
              <w:spacing w:after="0" w:line="240" w:lineRule="auto"/>
              <w:rPr>
                <w:rFonts w:ascii="Arial" w:eastAsia="Times New Roman" w:hAnsi="Arial" w:cs="Arial"/>
                <w:sz w:val="20"/>
                <w:szCs w:val="20"/>
              </w:rPr>
            </w:pPr>
            <w:r w:rsidRPr="002D33DE">
              <w:rPr>
                <w:rFonts w:ascii="Arial" w:eastAsia="Times New Roman" w:hAnsi="Arial" w:cs="Arial"/>
                <w:sz w:val="20"/>
                <w:szCs w:val="20"/>
              </w:rPr>
              <w:t>Check if the submitting REP was the REP of record for ESI ID on the Snapshot Date.</w:t>
            </w:r>
            <w:r w:rsidRPr="002D33DE">
              <w:rPr>
                <w:rFonts w:ascii="Arial" w:eastAsia="Times New Roman" w:hAnsi="Arial" w:cs="Arial"/>
                <w:sz w:val="20"/>
                <w:szCs w:val="20"/>
              </w:rPr>
              <w:br/>
            </w:r>
          </w:p>
          <w:p w14:paraId="529060DA" w14:textId="77777777" w:rsidR="002D33DE" w:rsidRPr="003274C8" w:rsidRDefault="002D33DE" w:rsidP="009F4583">
            <w:pPr>
              <w:spacing w:after="0" w:line="240" w:lineRule="auto"/>
              <w:rPr>
                <w:rFonts w:ascii="Arial" w:eastAsia="Times New Roman" w:hAnsi="Arial" w:cs="Arial"/>
                <w:sz w:val="20"/>
                <w:szCs w:val="20"/>
              </w:rPr>
            </w:pPr>
            <w:r w:rsidRPr="002D33DE">
              <w:rPr>
                <w:rFonts w:ascii="Arial" w:eastAsia="Times New Roman" w:hAnsi="Arial" w:cs="Arial"/>
                <w:sz w:val="20"/>
                <w:szCs w:val="20"/>
              </w:rPr>
              <w:t>If not the REP of record, remove row.</w:t>
            </w:r>
          </w:p>
        </w:tc>
      </w:tr>
      <w:tr w:rsidR="002D33DE" w:rsidRPr="00166135" w14:paraId="159F2508" w14:textId="77777777" w:rsidTr="008E3C41">
        <w:trPr>
          <w:cantSplit/>
          <w:trHeight w:val="955"/>
          <w:jc w:val="center"/>
        </w:trPr>
        <w:tc>
          <w:tcPr>
            <w:tcW w:w="1358" w:type="dxa"/>
            <w:tcMar>
              <w:top w:w="43" w:type="dxa"/>
              <w:left w:w="43" w:type="dxa"/>
              <w:bottom w:w="43" w:type="dxa"/>
              <w:right w:w="43" w:type="dxa"/>
            </w:tcMar>
            <w:vAlign w:val="center"/>
          </w:tcPr>
          <w:p w14:paraId="4A902DE7" w14:textId="77777777" w:rsidR="002D33DE" w:rsidRPr="003274C8" w:rsidRDefault="002D33DE" w:rsidP="00FC426A">
            <w:pPr>
              <w:spacing w:after="0" w:line="240" w:lineRule="auto"/>
              <w:jc w:val="center"/>
              <w:rPr>
                <w:rFonts w:ascii="Arial" w:eastAsia="Times New Roman" w:hAnsi="Arial" w:cs="Arial"/>
                <w:color w:val="000000"/>
                <w:sz w:val="20"/>
                <w:szCs w:val="20"/>
              </w:rPr>
            </w:pPr>
            <w:r w:rsidRPr="003274C8">
              <w:rPr>
                <w:rFonts w:ascii="Arial" w:eastAsia="Times New Roman" w:hAnsi="Arial" w:cs="Arial"/>
                <w:color w:val="000000"/>
                <w:sz w:val="20"/>
                <w:szCs w:val="20"/>
              </w:rPr>
              <w:t>Start-Date-After-Snap-Shot</w:t>
            </w:r>
          </w:p>
        </w:tc>
        <w:tc>
          <w:tcPr>
            <w:tcW w:w="3895" w:type="dxa"/>
            <w:tcMar>
              <w:top w:w="43" w:type="dxa"/>
              <w:left w:w="43" w:type="dxa"/>
              <w:bottom w:w="43" w:type="dxa"/>
              <w:right w:w="43" w:type="dxa"/>
            </w:tcMar>
            <w:vAlign w:val="center"/>
          </w:tcPr>
          <w:p w14:paraId="183DC705" w14:textId="77777777" w:rsidR="002D33DE" w:rsidRPr="003274C8" w:rsidRDefault="002D33DE" w:rsidP="009F4583">
            <w:pPr>
              <w:spacing w:after="0" w:line="240" w:lineRule="auto"/>
              <w:rPr>
                <w:rFonts w:ascii="Arial" w:eastAsia="Times New Roman" w:hAnsi="Arial" w:cs="Arial"/>
                <w:color w:val="000000"/>
                <w:sz w:val="20"/>
                <w:szCs w:val="20"/>
              </w:rPr>
            </w:pPr>
            <w:r w:rsidRPr="003274C8">
              <w:rPr>
                <w:rFonts w:ascii="Arial" w:eastAsia="Times New Roman" w:hAnsi="Arial" w:cs="Arial"/>
                <w:color w:val="000000"/>
                <w:sz w:val="20"/>
                <w:szCs w:val="20"/>
              </w:rPr>
              <w:t>Start date for ESI</w:t>
            </w:r>
            <w:r>
              <w:rPr>
                <w:rFonts w:ascii="Arial" w:eastAsia="Times New Roman" w:hAnsi="Arial" w:cs="Arial"/>
                <w:color w:val="000000"/>
                <w:sz w:val="20"/>
                <w:szCs w:val="20"/>
              </w:rPr>
              <w:t xml:space="preserve"> </w:t>
            </w:r>
            <w:r w:rsidRPr="003274C8">
              <w:rPr>
                <w:rFonts w:ascii="Arial" w:eastAsia="Times New Roman" w:hAnsi="Arial" w:cs="Arial"/>
                <w:color w:val="000000"/>
                <w:sz w:val="20"/>
                <w:szCs w:val="20"/>
              </w:rPr>
              <w:t>ID is after the specified Snapshot Date</w:t>
            </w:r>
          </w:p>
        </w:tc>
        <w:tc>
          <w:tcPr>
            <w:tcW w:w="3268" w:type="dxa"/>
          </w:tcPr>
          <w:p w14:paraId="1508C4F7" w14:textId="77777777" w:rsidR="002D33DE" w:rsidRPr="002D33DE" w:rsidRDefault="002D33DE" w:rsidP="0081530D">
            <w:pPr>
              <w:spacing w:after="0" w:line="240" w:lineRule="auto"/>
              <w:rPr>
                <w:rFonts w:ascii="Arial" w:eastAsia="Times New Roman" w:hAnsi="Arial" w:cs="Arial"/>
                <w:color w:val="000000"/>
                <w:sz w:val="20"/>
                <w:szCs w:val="20"/>
              </w:rPr>
            </w:pPr>
            <w:r w:rsidRPr="002D33DE">
              <w:rPr>
                <w:rFonts w:ascii="Arial" w:eastAsia="Times New Roman" w:hAnsi="Arial" w:cs="Arial"/>
                <w:color w:val="000000"/>
                <w:sz w:val="20"/>
                <w:szCs w:val="20"/>
              </w:rPr>
              <w:t xml:space="preserve">Check start date of program.  </w:t>
            </w:r>
            <w:r w:rsidRPr="002D33DE">
              <w:rPr>
                <w:rFonts w:ascii="Arial" w:eastAsia="Times New Roman" w:hAnsi="Arial" w:cs="Arial"/>
                <w:color w:val="000000"/>
                <w:sz w:val="20"/>
                <w:szCs w:val="20"/>
              </w:rPr>
              <w:br/>
            </w:r>
          </w:p>
          <w:p w14:paraId="0C78E969" w14:textId="77777777" w:rsidR="002D33DE" w:rsidRPr="003274C8" w:rsidRDefault="002D33DE" w:rsidP="009F4583">
            <w:pPr>
              <w:spacing w:after="0" w:line="240" w:lineRule="auto"/>
              <w:rPr>
                <w:rFonts w:ascii="Arial" w:eastAsia="Times New Roman" w:hAnsi="Arial" w:cs="Arial"/>
                <w:color w:val="000000"/>
                <w:sz w:val="20"/>
                <w:szCs w:val="20"/>
              </w:rPr>
            </w:pPr>
            <w:r w:rsidRPr="002D33DE">
              <w:rPr>
                <w:rFonts w:ascii="Arial" w:eastAsia="Times New Roman" w:hAnsi="Arial" w:cs="Arial"/>
                <w:color w:val="000000"/>
                <w:sz w:val="20"/>
                <w:szCs w:val="20"/>
              </w:rPr>
              <w:t>If ESI ID started on the program after the Snapshot Date, remove record from file. Otherwise, correct the start date of the program for the ESI ID.</w:t>
            </w:r>
          </w:p>
        </w:tc>
      </w:tr>
      <w:tr w:rsidR="002D33DE" w:rsidRPr="00166135" w14:paraId="15D2B6C6" w14:textId="77777777" w:rsidTr="008E3C41">
        <w:trPr>
          <w:cantSplit/>
          <w:trHeight w:val="955"/>
          <w:jc w:val="center"/>
        </w:trPr>
        <w:tc>
          <w:tcPr>
            <w:tcW w:w="8521" w:type="dxa"/>
            <w:gridSpan w:val="3"/>
            <w:tcMar>
              <w:top w:w="43" w:type="dxa"/>
              <w:left w:w="43" w:type="dxa"/>
              <w:bottom w:w="43" w:type="dxa"/>
              <w:right w:w="43" w:type="dxa"/>
            </w:tcMar>
            <w:vAlign w:val="center"/>
          </w:tcPr>
          <w:p w14:paraId="155C6D1D" w14:textId="77777777" w:rsidR="002D33DE" w:rsidRPr="002D33DE" w:rsidRDefault="002D33DE" w:rsidP="002D33DE">
            <w:pPr>
              <w:spacing w:after="0" w:line="240" w:lineRule="auto"/>
              <w:rPr>
                <w:rFonts w:ascii="Arial" w:eastAsia="Times New Roman" w:hAnsi="Arial" w:cs="Arial"/>
                <w:color w:val="000000"/>
                <w:sz w:val="20"/>
                <w:szCs w:val="20"/>
              </w:rPr>
            </w:pPr>
            <w:r w:rsidRPr="00E75AF2">
              <w:rPr>
                <w:rFonts w:ascii="Arial" w:hAnsi="Arial" w:cs="Arial"/>
                <w:b/>
              </w:rPr>
              <w:t>If any of the above errors apply to a row, no further validations are performed for the row.</w:t>
            </w:r>
          </w:p>
        </w:tc>
      </w:tr>
      <w:tr w:rsidR="002D33DE" w:rsidRPr="00166135" w14:paraId="3442DD9C" w14:textId="77777777" w:rsidTr="008E3C41">
        <w:trPr>
          <w:cantSplit/>
          <w:trHeight w:val="955"/>
          <w:jc w:val="center"/>
        </w:trPr>
        <w:tc>
          <w:tcPr>
            <w:tcW w:w="1358" w:type="dxa"/>
            <w:tcMar>
              <w:top w:w="43" w:type="dxa"/>
              <w:left w:w="43" w:type="dxa"/>
              <w:bottom w:w="43" w:type="dxa"/>
              <w:right w:w="43" w:type="dxa"/>
            </w:tcMar>
            <w:vAlign w:val="center"/>
          </w:tcPr>
          <w:p w14:paraId="4FBA771C" w14:textId="77777777" w:rsidR="002D33DE" w:rsidRPr="003274C8" w:rsidRDefault="002D33DE" w:rsidP="002D33DE">
            <w:pPr>
              <w:spacing w:after="0" w:line="240" w:lineRule="auto"/>
              <w:jc w:val="center"/>
              <w:rPr>
                <w:rFonts w:ascii="Arial" w:eastAsia="Times New Roman" w:hAnsi="Arial" w:cs="Arial"/>
                <w:color w:val="000000"/>
                <w:sz w:val="20"/>
                <w:szCs w:val="20"/>
              </w:rPr>
            </w:pPr>
            <w:r w:rsidRPr="003274C8">
              <w:rPr>
                <w:rFonts w:ascii="Arial" w:hAnsi="Arial" w:cs="Arial"/>
                <w:sz w:val="20"/>
                <w:szCs w:val="20"/>
              </w:rPr>
              <w:t>Start-Date-Before-ROR</w:t>
            </w:r>
          </w:p>
        </w:tc>
        <w:tc>
          <w:tcPr>
            <w:tcW w:w="3895" w:type="dxa"/>
            <w:tcMar>
              <w:top w:w="43" w:type="dxa"/>
              <w:left w:w="43" w:type="dxa"/>
              <w:bottom w:w="43" w:type="dxa"/>
              <w:right w:w="43" w:type="dxa"/>
            </w:tcMar>
            <w:vAlign w:val="center"/>
          </w:tcPr>
          <w:p w14:paraId="3F785B51" w14:textId="77777777" w:rsidR="002D33DE" w:rsidRPr="003274C8" w:rsidRDefault="002D33DE" w:rsidP="002D33DE">
            <w:pPr>
              <w:spacing w:after="0" w:line="240" w:lineRule="auto"/>
              <w:rPr>
                <w:rFonts w:ascii="Arial" w:eastAsia="Times New Roman" w:hAnsi="Arial" w:cs="Arial"/>
                <w:color w:val="000000"/>
                <w:sz w:val="20"/>
                <w:szCs w:val="20"/>
              </w:rPr>
            </w:pPr>
            <w:r>
              <w:rPr>
                <w:rFonts w:ascii="Arial" w:hAnsi="Arial" w:cs="Arial"/>
                <w:sz w:val="20"/>
                <w:szCs w:val="20"/>
              </w:rPr>
              <w:t>ERCOT settlement system indicates the r</w:t>
            </w:r>
            <w:r w:rsidRPr="003274C8">
              <w:rPr>
                <w:rFonts w:ascii="Arial" w:hAnsi="Arial" w:cs="Arial"/>
                <w:sz w:val="20"/>
                <w:szCs w:val="20"/>
              </w:rPr>
              <w:t xml:space="preserve">eporting REP was not the REP of </w:t>
            </w:r>
            <w:r>
              <w:rPr>
                <w:rFonts w:ascii="Arial" w:hAnsi="Arial" w:cs="Arial"/>
                <w:sz w:val="20"/>
                <w:szCs w:val="20"/>
              </w:rPr>
              <w:t>r</w:t>
            </w:r>
            <w:r w:rsidRPr="003274C8">
              <w:rPr>
                <w:rFonts w:ascii="Arial" w:hAnsi="Arial" w:cs="Arial"/>
                <w:sz w:val="20"/>
                <w:szCs w:val="20"/>
              </w:rPr>
              <w:t xml:space="preserve">ecord </w:t>
            </w:r>
            <w:r>
              <w:rPr>
                <w:rFonts w:ascii="Arial" w:hAnsi="Arial" w:cs="Arial"/>
                <w:sz w:val="20"/>
                <w:szCs w:val="20"/>
              </w:rPr>
              <w:t>during the reported program start month</w:t>
            </w:r>
          </w:p>
        </w:tc>
        <w:tc>
          <w:tcPr>
            <w:tcW w:w="3268" w:type="dxa"/>
            <w:vAlign w:val="center"/>
          </w:tcPr>
          <w:p w14:paraId="07540CB8" w14:textId="77777777" w:rsidR="002D33DE" w:rsidRDefault="002D33DE" w:rsidP="009F4583">
            <w:pPr>
              <w:spacing w:after="0"/>
              <w:rPr>
                <w:rFonts w:ascii="Arial" w:hAnsi="Arial" w:cs="Arial"/>
                <w:sz w:val="20"/>
                <w:szCs w:val="20"/>
              </w:rPr>
            </w:pPr>
            <w:r w:rsidRPr="00321C0C">
              <w:rPr>
                <w:rFonts w:ascii="Arial" w:hAnsi="Arial" w:cs="Arial"/>
                <w:sz w:val="20"/>
                <w:szCs w:val="20"/>
              </w:rPr>
              <w:t xml:space="preserve">Check </w:t>
            </w:r>
            <w:r>
              <w:rPr>
                <w:rFonts w:ascii="Arial" w:hAnsi="Arial" w:cs="Arial"/>
                <w:sz w:val="20"/>
                <w:szCs w:val="20"/>
              </w:rPr>
              <w:t xml:space="preserve">the </w:t>
            </w:r>
            <w:r w:rsidRPr="00321C0C">
              <w:rPr>
                <w:rFonts w:ascii="Arial" w:hAnsi="Arial" w:cs="Arial"/>
                <w:sz w:val="20"/>
                <w:szCs w:val="20"/>
              </w:rPr>
              <w:t xml:space="preserve">date </w:t>
            </w:r>
            <w:r>
              <w:rPr>
                <w:rFonts w:ascii="Arial" w:hAnsi="Arial" w:cs="Arial"/>
                <w:sz w:val="20"/>
                <w:szCs w:val="20"/>
              </w:rPr>
              <w:t>submitted for when the ESI ID started participating on the program</w:t>
            </w:r>
            <w:r w:rsidRPr="00321C0C">
              <w:rPr>
                <w:rFonts w:ascii="Arial" w:hAnsi="Arial" w:cs="Arial"/>
                <w:sz w:val="20"/>
                <w:szCs w:val="20"/>
              </w:rPr>
              <w:t xml:space="preserve">.  </w:t>
            </w:r>
            <w:r>
              <w:rPr>
                <w:rFonts w:ascii="Arial" w:hAnsi="Arial" w:cs="Arial"/>
                <w:sz w:val="20"/>
                <w:szCs w:val="20"/>
              </w:rPr>
              <w:br/>
            </w:r>
          </w:p>
          <w:p w14:paraId="3E789D99" w14:textId="77777777" w:rsidR="002D33DE" w:rsidRPr="002D33DE" w:rsidRDefault="002D33DE" w:rsidP="005C559C">
            <w:pPr>
              <w:spacing w:after="0" w:line="240" w:lineRule="auto"/>
              <w:rPr>
                <w:rFonts w:ascii="Arial" w:eastAsia="Times New Roman" w:hAnsi="Arial" w:cs="Arial"/>
                <w:color w:val="000000"/>
                <w:sz w:val="20"/>
                <w:szCs w:val="20"/>
              </w:rPr>
            </w:pPr>
            <w:r>
              <w:rPr>
                <w:rFonts w:ascii="Arial" w:hAnsi="Arial" w:cs="Arial"/>
                <w:sz w:val="20"/>
                <w:szCs w:val="20"/>
              </w:rPr>
              <w:t>Change the date to one that is on or after the REP of record month for the ESI ID. For example, REP reports start date as 12/1 but ERCOT records indicate the REP of record date to be 12/20. This row will be accepted by ERCOT since the reported start date is in the same month.</w:t>
            </w:r>
          </w:p>
        </w:tc>
      </w:tr>
      <w:tr w:rsidR="002D33DE" w:rsidRPr="00166135" w14:paraId="06113DFB" w14:textId="77777777" w:rsidTr="008E3C41">
        <w:trPr>
          <w:cantSplit/>
          <w:trHeight w:val="955"/>
          <w:jc w:val="center"/>
        </w:trPr>
        <w:tc>
          <w:tcPr>
            <w:tcW w:w="1358" w:type="dxa"/>
            <w:tcMar>
              <w:top w:w="43" w:type="dxa"/>
              <w:left w:w="43" w:type="dxa"/>
              <w:bottom w:w="43" w:type="dxa"/>
              <w:right w:w="43" w:type="dxa"/>
            </w:tcMar>
            <w:vAlign w:val="center"/>
          </w:tcPr>
          <w:p w14:paraId="043C7A26" w14:textId="77777777" w:rsidR="002D33DE" w:rsidRPr="003274C8" w:rsidRDefault="002D33DE" w:rsidP="002D33DE">
            <w:pPr>
              <w:spacing w:after="0" w:line="240" w:lineRule="auto"/>
              <w:jc w:val="center"/>
              <w:rPr>
                <w:rFonts w:ascii="Arial" w:eastAsia="Times New Roman" w:hAnsi="Arial" w:cs="Arial"/>
                <w:color w:val="000000"/>
                <w:sz w:val="20"/>
                <w:szCs w:val="20"/>
              </w:rPr>
            </w:pPr>
            <w:r w:rsidRPr="003274C8">
              <w:rPr>
                <w:rFonts w:ascii="Arial" w:hAnsi="Arial" w:cs="Arial"/>
                <w:color w:val="000000"/>
                <w:sz w:val="20"/>
                <w:szCs w:val="20"/>
              </w:rPr>
              <w:lastRenderedPageBreak/>
              <w:t>Invalid-Start-Date</w:t>
            </w:r>
          </w:p>
        </w:tc>
        <w:tc>
          <w:tcPr>
            <w:tcW w:w="3895" w:type="dxa"/>
            <w:tcMar>
              <w:top w:w="43" w:type="dxa"/>
              <w:left w:w="43" w:type="dxa"/>
              <w:bottom w:w="43" w:type="dxa"/>
              <w:right w:w="43" w:type="dxa"/>
            </w:tcMar>
            <w:vAlign w:val="center"/>
          </w:tcPr>
          <w:p w14:paraId="1F26BA6E" w14:textId="77777777" w:rsidR="002D33DE" w:rsidRPr="003274C8" w:rsidRDefault="002D33DE" w:rsidP="002D33DE">
            <w:pPr>
              <w:spacing w:after="0" w:line="240" w:lineRule="auto"/>
              <w:rPr>
                <w:rFonts w:ascii="Arial" w:eastAsia="Times New Roman" w:hAnsi="Arial" w:cs="Arial"/>
                <w:color w:val="000000"/>
                <w:sz w:val="20"/>
                <w:szCs w:val="20"/>
              </w:rPr>
            </w:pPr>
            <w:r w:rsidRPr="003274C8">
              <w:rPr>
                <w:rFonts w:ascii="Arial" w:hAnsi="Arial" w:cs="Arial"/>
                <w:color w:val="000000"/>
                <w:sz w:val="20"/>
                <w:szCs w:val="20"/>
              </w:rPr>
              <w:t>A REP other than the submitting REP was the R</w:t>
            </w:r>
            <w:r w:rsidR="00533257">
              <w:rPr>
                <w:rFonts w:ascii="Arial" w:hAnsi="Arial" w:cs="Arial"/>
                <w:color w:val="000000"/>
                <w:sz w:val="20"/>
                <w:szCs w:val="20"/>
              </w:rPr>
              <w:t>EP</w:t>
            </w:r>
            <w:r w:rsidRPr="003274C8">
              <w:rPr>
                <w:rFonts w:ascii="Arial" w:hAnsi="Arial" w:cs="Arial"/>
                <w:color w:val="000000"/>
                <w:sz w:val="20"/>
                <w:szCs w:val="20"/>
              </w:rPr>
              <w:t xml:space="preserve"> of </w:t>
            </w:r>
            <w:r>
              <w:rPr>
                <w:rFonts w:ascii="Arial" w:hAnsi="Arial" w:cs="Arial"/>
                <w:color w:val="000000"/>
                <w:sz w:val="20"/>
                <w:szCs w:val="20"/>
              </w:rPr>
              <w:t>r</w:t>
            </w:r>
            <w:r w:rsidRPr="003274C8">
              <w:rPr>
                <w:rFonts w:ascii="Arial" w:hAnsi="Arial" w:cs="Arial"/>
                <w:color w:val="000000"/>
                <w:sz w:val="20"/>
                <w:szCs w:val="20"/>
              </w:rPr>
              <w:t xml:space="preserve">ecord </w:t>
            </w:r>
            <w:r w:rsidRPr="00E75AF2">
              <w:rPr>
                <w:rFonts w:ascii="Arial" w:hAnsi="Arial" w:cs="Arial"/>
                <w:bCs/>
                <w:color w:val="000000"/>
                <w:sz w:val="20"/>
                <w:szCs w:val="20"/>
                <w:u w:val="single"/>
              </w:rPr>
              <w:t xml:space="preserve">for </w:t>
            </w:r>
            <w:r>
              <w:rPr>
                <w:rFonts w:ascii="Arial" w:hAnsi="Arial" w:cs="Arial"/>
                <w:bCs/>
                <w:color w:val="000000"/>
                <w:sz w:val="20"/>
                <w:szCs w:val="20"/>
                <w:u w:val="single"/>
              </w:rPr>
              <w:t>more than 30</w:t>
            </w:r>
            <w:r w:rsidRPr="00E75AF2">
              <w:rPr>
                <w:rFonts w:ascii="Arial" w:hAnsi="Arial" w:cs="Arial"/>
                <w:bCs/>
                <w:color w:val="000000"/>
                <w:sz w:val="20"/>
                <w:szCs w:val="20"/>
                <w:u w:val="single"/>
              </w:rPr>
              <w:t xml:space="preserve"> days betw</w:t>
            </w:r>
            <w:r w:rsidRPr="005968C0">
              <w:rPr>
                <w:rFonts w:ascii="Arial" w:hAnsi="Arial" w:cs="Arial"/>
                <w:bCs/>
                <w:color w:val="000000"/>
                <w:sz w:val="20"/>
                <w:szCs w:val="20"/>
                <w:u w:val="single"/>
              </w:rPr>
              <w:t>een</w:t>
            </w:r>
            <w:r w:rsidRPr="003274C8">
              <w:rPr>
                <w:rFonts w:ascii="Arial" w:hAnsi="Arial" w:cs="Arial"/>
                <w:color w:val="000000"/>
                <w:sz w:val="20"/>
                <w:szCs w:val="20"/>
              </w:rPr>
              <w:t xml:space="preserve"> the program Start Date and the Snapshot Date</w:t>
            </w:r>
          </w:p>
        </w:tc>
        <w:tc>
          <w:tcPr>
            <w:tcW w:w="3268" w:type="dxa"/>
            <w:vAlign w:val="center"/>
          </w:tcPr>
          <w:p w14:paraId="2BCAD166" w14:textId="77777777" w:rsidR="002D33DE" w:rsidRPr="00321C0C" w:rsidRDefault="002D33DE" w:rsidP="009F4583">
            <w:pPr>
              <w:spacing w:after="0"/>
              <w:rPr>
                <w:rFonts w:ascii="Arial" w:hAnsi="Arial" w:cs="Arial"/>
                <w:sz w:val="20"/>
                <w:szCs w:val="20"/>
              </w:rPr>
            </w:pPr>
            <w:r w:rsidRPr="00321C0C">
              <w:rPr>
                <w:rFonts w:ascii="Arial" w:hAnsi="Arial" w:cs="Arial"/>
                <w:sz w:val="20"/>
                <w:szCs w:val="20"/>
              </w:rPr>
              <w:t xml:space="preserve">Check if </w:t>
            </w:r>
            <w:r>
              <w:rPr>
                <w:rFonts w:ascii="Arial" w:hAnsi="Arial" w:cs="Arial"/>
                <w:sz w:val="20"/>
                <w:szCs w:val="20"/>
              </w:rPr>
              <w:t xml:space="preserve">submitting </w:t>
            </w:r>
            <w:r w:rsidRPr="00321C0C">
              <w:rPr>
                <w:rFonts w:ascii="Arial" w:hAnsi="Arial" w:cs="Arial"/>
                <w:sz w:val="20"/>
                <w:szCs w:val="20"/>
              </w:rPr>
              <w:t xml:space="preserve">REP </w:t>
            </w:r>
            <w:r>
              <w:rPr>
                <w:rFonts w:ascii="Arial" w:hAnsi="Arial" w:cs="Arial"/>
                <w:sz w:val="20"/>
                <w:szCs w:val="20"/>
              </w:rPr>
              <w:t xml:space="preserve">was the REP </w:t>
            </w:r>
            <w:r w:rsidRPr="00321C0C">
              <w:rPr>
                <w:rFonts w:ascii="Arial" w:hAnsi="Arial" w:cs="Arial"/>
                <w:sz w:val="20"/>
                <w:szCs w:val="20"/>
              </w:rPr>
              <w:t>of</w:t>
            </w:r>
            <w:r>
              <w:rPr>
                <w:rFonts w:ascii="Arial" w:hAnsi="Arial" w:cs="Arial"/>
                <w:sz w:val="20"/>
                <w:szCs w:val="20"/>
              </w:rPr>
              <w:t xml:space="preserve"> r</w:t>
            </w:r>
            <w:r w:rsidRPr="00321C0C">
              <w:rPr>
                <w:rFonts w:ascii="Arial" w:hAnsi="Arial" w:cs="Arial"/>
                <w:sz w:val="20"/>
                <w:szCs w:val="20"/>
              </w:rPr>
              <w:t xml:space="preserve">ecord for </w:t>
            </w:r>
            <w:r>
              <w:rPr>
                <w:rFonts w:ascii="Arial" w:hAnsi="Arial" w:cs="Arial"/>
                <w:sz w:val="20"/>
                <w:szCs w:val="20"/>
              </w:rPr>
              <w:t>ESI ID</w:t>
            </w:r>
            <w:r w:rsidRPr="00321C0C">
              <w:rPr>
                <w:rFonts w:ascii="Arial" w:hAnsi="Arial" w:cs="Arial"/>
                <w:sz w:val="20"/>
                <w:szCs w:val="20"/>
              </w:rPr>
              <w:t xml:space="preserve"> for </w:t>
            </w:r>
            <w:r>
              <w:rPr>
                <w:rFonts w:ascii="Arial" w:hAnsi="Arial" w:cs="Arial"/>
                <w:sz w:val="20"/>
                <w:szCs w:val="20"/>
              </w:rPr>
              <w:t xml:space="preserve">all days from the reported </w:t>
            </w:r>
            <w:r w:rsidRPr="00321C0C">
              <w:rPr>
                <w:rFonts w:ascii="Arial" w:hAnsi="Arial" w:cs="Arial"/>
                <w:sz w:val="20"/>
                <w:szCs w:val="20"/>
              </w:rPr>
              <w:t xml:space="preserve">program start </w:t>
            </w:r>
            <w:r>
              <w:rPr>
                <w:rFonts w:ascii="Arial" w:hAnsi="Arial" w:cs="Arial"/>
                <w:sz w:val="20"/>
                <w:szCs w:val="20"/>
              </w:rPr>
              <w:t xml:space="preserve">date </w:t>
            </w:r>
            <w:r w:rsidRPr="00321C0C">
              <w:rPr>
                <w:rFonts w:ascii="Arial" w:hAnsi="Arial" w:cs="Arial"/>
                <w:sz w:val="20"/>
                <w:szCs w:val="20"/>
              </w:rPr>
              <w:t xml:space="preserve">to Snapshot </w:t>
            </w:r>
            <w:r>
              <w:rPr>
                <w:rFonts w:ascii="Arial" w:hAnsi="Arial" w:cs="Arial"/>
                <w:sz w:val="20"/>
                <w:szCs w:val="20"/>
              </w:rPr>
              <w:t>D</w:t>
            </w:r>
            <w:r w:rsidRPr="00321C0C">
              <w:rPr>
                <w:rFonts w:ascii="Arial" w:hAnsi="Arial" w:cs="Arial"/>
                <w:sz w:val="20"/>
                <w:szCs w:val="20"/>
              </w:rPr>
              <w:t>ate.</w:t>
            </w:r>
            <w:r>
              <w:rPr>
                <w:rFonts w:ascii="Arial" w:hAnsi="Arial" w:cs="Arial"/>
                <w:sz w:val="20"/>
                <w:szCs w:val="20"/>
              </w:rPr>
              <w:br/>
            </w:r>
          </w:p>
          <w:p w14:paraId="1ECFFBD1" w14:textId="77777777" w:rsidR="002D33DE" w:rsidRDefault="002D33DE" w:rsidP="009F4583">
            <w:pPr>
              <w:spacing w:after="0"/>
              <w:rPr>
                <w:rFonts w:ascii="Arial" w:hAnsi="Arial" w:cs="Arial"/>
                <w:sz w:val="20"/>
                <w:szCs w:val="20"/>
              </w:rPr>
            </w:pPr>
            <w:r w:rsidRPr="00321C0C">
              <w:rPr>
                <w:rFonts w:ascii="Arial" w:hAnsi="Arial" w:cs="Arial"/>
                <w:sz w:val="20"/>
                <w:szCs w:val="20"/>
              </w:rPr>
              <w:t>C</w:t>
            </w:r>
            <w:r>
              <w:rPr>
                <w:rFonts w:ascii="Arial" w:hAnsi="Arial" w:cs="Arial"/>
                <w:sz w:val="20"/>
                <w:szCs w:val="20"/>
              </w:rPr>
              <w:t>hange</w:t>
            </w:r>
            <w:r w:rsidRPr="00321C0C">
              <w:rPr>
                <w:rFonts w:ascii="Arial" w:hAnsi="Arial" w:cs="Arial"/>
                <w:sz w:val="20"/>
                <w:szCs w:val="20"/>
              </w:rPr>
              <w:t xml:space="preserve"> the </w:t>
            </w:r>
            <w:r>
              <w:rPr>
                <w:rFonts w:ascii="Arial" w:hAnsi="Arial" w:cs="Arial"/>
                <w:sz w:val="20"/>
                <w:szCs w:val="20"/>
              </w:rPr>
              <w:t xml:space="preserve">program </w:t>
            </w:r>
            <w:r w:rsidRPr="00321C0C">
              <w:rPr>
                <w:rFonts w:ascii="Arial" w:hAnsi="Arial" w:cs="Arial"/>
                <w:sz w:val="20"/>
                <w:szCs w:val="20"/>
              </w:rPr>
              <w:t xml:space="preserve">start date </w:t>
            </w:r>
            <w:r>
              <w:rPr>
                <w:rFonts w:ascii="Arial" w:hAnsi="Arial" w:cs="Arial"/>
                <w:sz w:val="20"/>
                <w:szCs w:val="20"/>
              </w:rPr>
              <w:t xml:space="preserve">to one that is on or after the REP of record date for the period </w:t>
            </w:r>
            <w:r w:rsidRPr="00321C0C">
              <w:rPr>
                <w:rFonts w:ascii="Arial" w:hAnsi="Arial" w:cs="Arial"/>
                <w:sz w:val="20"/>
                <w:szCs w:val="20"/>
              </w:rPr>
              <w:t xml:space="preserve">of </w:t>
            </w:r>
            <w:r>
              <w:rPr>
                <w:rFonts w:ascii="Arial" w:hAnsi="Arial" w:cs="Arial"/>
                <w:sz w:val="20"/>
                <w:szCs w:val="20"/>
              </w:rPr>
              <w:t>ESI ID ownership which includes the Snapshot Date</w:t>
            </w:r>
            <w:r w:rsidRPr="00321C0C">
              <w:rPr>
                <w:rFonts w:ascii="Arial" w:hAnsi="Arial" w:cs="Arial"/>
                <w:sz w:val="20"/>
                <w:szCs w:val="20"/>
              </w:rPr>
              <w:t>.</w:t>
            </w:r>
            <w:r>
              <w:rPr>
                <w:rFonts w:ascii="Arial" w:hAnsi="Arial" w:cs="Arial"/>
                <w:sz w:val="20"/>
                <w:szCs w:val="20"/>
              </w:rPr>
              <w:br/>
            </w:r>
          </w:p>
          <w:p w14:paraId="2BFC3886" w14:textId="77777777" w:rsidR="002D33DE" w:rsidRPr="002D33DE" w:rsidRDefault="002D33DE" w:rsidP="00A7082E">
            <w:pPr>
              <w:spacing w:after="0" w:line="240" w:lineRule="auto"/>
              <w:rPr>
                <w:rFonts w:ascii="Arial" w:eastAsia="Times New Roman" w:hAnsi="Arial" w:cs="Arial"/>
                <w:color w:val="000000"/>
                <w:sz w:val="20"/>
                <w:szCs w:val="20"/>
              </w:rPr>
            </w:pPr>
            <w:r>
              <w:rPr>
                <w:rFonts w:ascii="Arial" w:hAnsi="Arial" w:cs="Arial"/>
                <w:sz w:val="20"/>
                <w:szCs w:val="20"/>
              </w:rPr>
              <w:t>Note: the 30 day allowance is intended to account for and disregard any inadvertent gains.</w:t>
            </w:r>
          </w:p>
        </w:tc>
      </w:tr>
      <w:tr w:rsidR="0081530D" w:rsidRPr="00166135" w14:paraId="07CF333D" w14:textId="77777777" w:rsidTr="008E3C41">
        <w:trPr>
          <w:cantSplit/>
          <w:trHeight w:val="525"/>
          <w:jc w:val="center"/>
        </w:trPr>
        <w:tc>
          <w:tcPr>
            <w:tcW w:w="1358" w:type="dxa"/>
            <w:tcMar>
              <w:top w:w="43" w:type="dxa"/>
              <w:left w:w="43" w:type="dxa"/>
              <w:bottom w:w="43" w:type="dxa"/>
              <w:right w:w="43" w:type="dxa"/>
            </w:tcMar>
            <w:vAlign w:val="center"/>
          </w:tcPr>
          <w:p w14:paraId="5E837CBB" w14:textId="77777777" w:rsidR="0081530D" w:rsidRPr="003274C8" w:rsidRDefault="0081530D" w:rsidP="0081530D">
            <w:pPr>
              <w:spacing w:after="0" w:line="240" w:lineRule="auto"/>
              <w:jc w:val="center"/>
              <w:rPr>
                <w:rFonts w:ascii="Arial" w:eastAsia="Times New Roman" w:hAnsi="Arial" w:cs="Arial"/>
                <w:sz w:val="20"/>
                <w:szCs w:val="20"/>
              </w:rPr>
            </w:pPr>
            <w:r>
              <w:rPr>
                <w:rFonts w:ascii="Arial" w:eastAsia="Times New Roman" w:hAnsi="Arial" w:cs="Arial"/>
                <w:sz w:val="20"/>
                <w:szCs w:val="20"/>
              </w:rPr>
              <w:t>4CP</w:t>
            </w:r>
            <w:r w:rsidRPr="003274C8">
              <w:rPr>
                <w:rFonts w:ascii="Arial" w:eastAsia="Times New Roman" w:hAnsi="Arial" w:cs="Arial"/>
                <w:sz w:val="20"/>
                <w:szCs w:val="20"/>
              </w:rPr>
              <w:t>-Wrong-LP</w:t>
            </w:r>
          </w:p>
        </w:tc>
        <w:tc>
          <w:tcPr>
            <w:tcW w:w="3895" w:type="dxa"/>
            <w:tcMar>
              <w:top w:w="43" w:type="dxa"/>
              <w:left w:w="43" w:type="dxa"/>
              <w:bottom w:w="43" w:type="dxa"/>
              <w:right w:w="43" w:type="dxa"/>
            </w:tcMar>
            <w:vAlign w:val="center"/>
          </w:tcPr>
          <w:p w14:paraId="7554F4C3" w14:textId="77777777" w:rsidR="0081530D" w:rsidRPr="003274C8" w:rsidRDefault="0081530D" w:rsidP="009F4583">
            <w:pPr>
              <w:spacing w:after="0" w:line="240" w:lineRule="auto"/>
              <w:rPr>
                <w:rFonts w:ascii="Arial" w:eastAsia="Times New Roman" w:hAnsi="Arial" w:cs="Arial"/>
                <w:sz w:val="20"/>
                <w:szCs w:val="20"/>
              </w:rPr>
            </w:pPr>
            <w:r>
              <w:rPr>
                <w:rFonts w:ascii="Arial" w:eastAsia="Times New Roman" w:hAnsi="Arial" w:cs="Arial"/>
                <w:sz w:val="20"/>
                <w:szCs w:val="20"/>
              </w:rPr>
              <w:t xml:space="preserve">ERCOT settlement system indicates the </w:t>
            </w:r>
            <w:r w:rsidRPr="003274C8">
              <w:rPr>
                <w:rFonts w:ascii="Arial" w:eastAsia="Times New Roman" w:hAnsi="Arial" w:cs="Arial"/>
                <w:sz w:val="20"/>
                <w:szCs w:val="20"/>
              </w:rPr>
              <w:t>Profile Type for ESI</w:t>
            </w:r>
            <w:r>
              <w:rPr>
                <w:rFonts w:ascii="Arial" w:eastAsia="Times New Roman" w:hAnsi="Arial" w:cs="Arial"/>
                <w:sz w:val="20"/>
                <w:szCs w:val="20"/>
              </w:rPr>
              <w:t xml:space="preserve"> </w:t>
            </w:r>
            <w:r w:rsidRPr="003274C8">
              <w:rPr>
                <w:rFonts w:ascii="Arial" w:eastAsia="Times New Roman" w:hAnsi="Arial" w:cs="Arial"/>
                <w:sz w:val="20"/>
                <w:szCs w:val="20"/>
              </w:rPr>
              <w:t>ID not BUS</w:t>
            </w:r>
            <w:r>
              <w:rPr>
                <w:rFonts w:ascii="Arial" w:eastAsia="Times New Roman" w:hAnsi="Arial" w:cs="Arial"/>
                <w:sz w:val="20"/>
                <w:szCs w:val="20"/>
              </w:rPr>
              <w:t xml:space="preserve"> </w:t>
            </w:r>
            <w:r>
              <w:rPr>
                <w:rFonts w:ascii="Arial" w:hAnsi="Arial" w:cs="Arial"/>
                <w:sz w:val="20"/>
                <w:szCs w:val="20"/>
              </w:rPr>
              <w:t>for one or more days between the program Start Date and the Snapshot Date, or that the ESI ID has not had a peak Demand of 700 kW or greater</w:t>
            </w:r>
          </w:p>
        </w:tc>
        <w:tc>
          <w:tcPr>
            <w:tcW w:w="3268" w:type="dxa"/>
            <w:vAlign w:val="center"/>
          </w:tcPr>
          <w:p w14:paraId="573ECD15" w14:textId="77777777" w:rsidR="0081530D" w:rsidRPr="00B96A90" w:rsidRDefault="0081530D" w:rsidP="009F4583">
            <w:pPr>
              <w:spacing w:after="0"/>
              <w:rPr>
                <w:rFonts w:ascii="Arial" w:hAnsi="Arial" w:cs="Arial"/>
                <w:sz w:val="20"/>
                <w:szCs w:val="20"/>
              </w:rPr>
            </w:pPr>
            <w:r w:rsidRPr="00B96A90">
              <w:rPr>
                <w:rFonts w:ascii="Arial" w:hAnsi="Arial" w:cs="Arial"/>
                <w:sz w:val="20"/>
                <w:szCs w:val="20"/>
              </w:rPr>
              <w:t xml:space="preserve">Check ESI ID Profile Type, must be </w:t>
            </w:r>
            <w:r w:rsidR="00676B67">
              <w:rPr>
                <w:rFonts w:ascii="Arial" w:hAnsi="Arial" w:cs="Arial"/>
                <w:sz w:val="20"/>
                <w:szCs w:val="20"/>
              </w:rPr>
              <w:t xml:space="preserve">BUS </w:t>
            </w:r>
            <w:r w:rsidRPr="00B96A90">
              <w:rPr>
                <w:rFonts w:ascii="Arial" w:hAnsi="Arial" w:cs="Arial"/>
                <w:sz w:val="20"/>
                <w:szCs w:val="20"/>
              </w:rPr>
              <w:t>for all days from the Start Date to the Snapshot Date.</w:t>
            </w:r>
            <w:r>
              <w:rPr>
                <w:rFonts w:ascii="Arial" w:hAnsi="Arial" w:cs="Arial"/>
                <w:sz w:val="20"/>
                <w:szCs w:val="20"/>
              </w:rPr>
              <w:br/>
            </w:r>
          </w:p>
          <w:p w14:paraId="1F4E7C5E" w14:textId="77777777" w:rsidR="0081530D" w:rsidRDefault="00676B67" w:rsidP="009F4583">
            <w:pPr>
              <w:spacing w:after="0" w:line="240" w:lineRule="auto"/>
              <w:rPr>
                <w:rFonts w:ascii="Arial" w:hAnsi="Arial" w:cs="Arial"/>
                <w:sz w:val="20"/>
                <w:szCs w:val="20"/>
              </w:rPr>
            </w:pPr>
            <w:r>
              <w:rPr>
                <w:rFonts w:ascii="Arial" w:hAnsi="Arial" w:cs="Arial"/>
                <w:sz w:val="20"/>
                <w:szCs w:val="20"/>
              </w:rPr>
              <w:t>Change the programs Start Date to one for which the profile code is BUS for all days up to and including the Snapshot Date.</w:t>
            </w:r>
          </w:p>
          <w:p w14:paraId="2105DE8B" w14:textId="77777777" w:rsidR="00676B67" w:rsidRDefault="00676B67" w:rsidP="009F4583">
            <w:pPr>
              <w:spacing w:after="0" w:line="240" w:lineRule="auto"/>
              <w:rPr>
                <w:rFonts w:ascii="Arial" w:hAnsi="Arial" w:cs="Arial"/>
                <w:sz w:val="20"/>
                <w:szCs w:val="20"/>
              </w:rPr>
            </w:pPr>
          </w:p>
          <w:p w14:paraId="79373D67" w14:textId="77777777" w:rsidR="00676B67" w:rsidRDefault="00676B67" w:rsidP="009F4583">
            <w:pPr>
              <w:spacing w:after="0" w:line="240" w:lineRule="auto"/>
              <w:rPr>
                <w:rFonts w:ascii="Arial" w:hAnsi="Arial" w:cs="Arial"/>
                <w:sz w:val="20"/>
                <w:szCs w:val="20"/>
              </w:rPr>
            </w:pPr>
            <w:r>
              <w:rPr>
                <w:rFonts w:ascii="Arial" w:hAnsi="Arial" w:cs="Arial"/>
                <w:sz w:val="20"/>
                <w:szCs w:val="20"/>
              </w:rPr>
              <w:t>If the Profile Type is not BUS on the Snapshot Date, delete the row.</w:t>
            </w:r>
          </w:p>
          <w:p w14:paraId="573BA07D" w14:textId="77777777" w:rsidR="00676B67" w:rsidRDefault="00676B67" w:rsidP="009F4583">
            <w:pPr>
              <w:spacing w:after="0" w:line="240" w:lineRule="auto"/>
              <w:rPr>
                <w:rFonts w:ascii="Arial" w:hAnsi="Arial" w:cs="Arial"/>
                <w:sz w:val="20"/>
                <w:szCs w:val="20"/>
              </w:rPr>
            </w:pPr>
          </w:p>
          <w:p w14:paraId="2588AFDB" w14:textId="77777777" w:rsidR="00676B67" w:rsidRPr="003274C8" w:rsidRDefault="00676B67" w:rsidP="009F4583">
            <w:pPr>
              <w:spacing w:after="0" w:line="240" w:lineRule="auto"/>
              <w:rPr>
                <w:rFonts w:ascii="Arial" w:eastAsia="Times New Roman" w:hAnsi="Arial" w:cs="Arial"/>
                <w:sz w:val="20"/>
                <w:szCs w:val="20"/>
              </w:rPr>
            </w:pPr>
            <w:r>
              <w:rPr>
                <w:rFonts w:ascii="Arial" w:hAnsi="Arial" w:cs="Arial"/>
                <w:sz w:val="20"/>
                <w:szCs w:val="20"/>
              </w:rPr>
              <w:t>Note: if profile is BUS, ERCOT checks peak kW for the ESI ID. If less than 700 kW, the error is issued.</w:t>
            </w:r>
          </w:p>
        </w:tc>
      </w:tr>
      <w:tr w:rsidR="0081530D" w:rsidRPr="00166135" w14:paraId="75DAB05F" w14:textId="77777777" w:rsidTr="008E3C41">
        <w:trPr>
          <w:cantSplit/>
          <w:trHeight w:val="525"/>
          <w:jc w:val="center"/>
        </w:trPr>
        <w:tc>
          <w:tcPr>
            <w:tcW w:w="1358" w:type="dxa"/>
            <w:tcMar>
              <w:top w:w="43" w:type="dxa"/>
              <w:left w:w="43" w:type="dxa"/>
              <w:bottom w:w="43" w:type="dxa"/>
              <w:right w:w="43" w:type="dxa"/>
            </w:tcMar>
            <w:vAlign w:val="center"/>
          </w:tcPr>
          <w:p w14:paraId="32ED53FF" w14:textId="77777777" w:rsidR="0081530D" w:rsidRPr="003274C8" w:rsidRDefault="0081530D" w:rsidP="0081530D">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Invalid-LP</w:t>
            </w:r>
          </w:p>
        </w:tc>
        <w:tc>
          <w:tcPr>
            <w:tcW w:w="3895" w:type="dxa"/>
            <w:tcMar>
              <w:top w:w="43" w:type="dxa"/>
              <w:left w:w="43" w:type="dxa"/>
              <w:bottom w:w="43" w:type="dxa"/>
              <w:right w:w="43" w:type="dxa"/>
            </w:tcMar>
            <w:vAlign w:val="center"/>
          </w:tcPr>
          <w:p w14:paraId="55BC3740" w14:textId="77777777" w:rsidR="0081530D" w:rsidRPr="003274C8" w:rsidRDefault="0081530D" w:rsidP="009F4583">
            <w:pPr>
              <w:spacing w:after="0" w:line="240" w:lineRule="auto"/>
              <w:rPr>
                <w:rFonts w:ascii="Arial" w:eastAsia="Times New Roman" w:hAnsi="Arial" w:cs="Arial"/>
                <w:sz w:val="20"/>
                <w:szCs w:val="20"/>
              </w:rPr>
            </w:pPr>
            <w:r w:rsidRPr="003274C8">
              <w:rPr>
                <w:rFonts w:ascii="Arial" w:eastAsia="Times New Roman" w:hAnsi="Arial" w:cs="Arial"/>
                <w:sz w:val="20"/>
                <w:szCs w:val="20"/>
              </w:rPr>
              <w:t>Profile Type for ESI</w:t>
            </w:r>
            <w:r>
              <w:rPr>
                <w:rFonts w:ascii="Arial" w:eastAsia="Times New Roman" w:hAnsi="Arial" w:cs="Arial"/>
                <w:sz w:val="20"/>
                <w:szCs w:val="20"/>
              </w:rPr>
              <w:t xml:space="preserve"> </w:t>
            </w:r>
            <w:r w:rsidRPr="003274C8">
              <w:rPr>
                <w:rFonts w:ascii="Arial" w:eastAsia="Times New Roman" w:hAnsi="Arial" w:cs="Arial"/>
                <w:sz w:val="20"/>
                <w:szCs w:val="20"/>
              </w:rPr>
              <w:t>ID is NMLIGHT or NMFLAT</w:t>
            </w:r>
          </w:p>
        </w:tc>
        <w:tc>
          <w:tcPr>
            <w:tcW w:w="3268" w:type="dxa"/>
            <w:vAlign w:val="center"/>
          </w:tcPr>
          <w:p w14:paraId="30A07562" w14:textId="77777777" w:rsidR="0081530D" w:rsidRPr="00B96A90" w:rsidRDefault="0081530D" w:rsidP="009F4583">
            <w:pPr>
              <w:spacing w:after="0"/>
              <w:rPr>
                <w:rFonts w:ascii="Arial" w:hAnsi="Arial" w:cs="Arial"/>
                <w:sz w:val="20"/>
                <w:szCs w:val="20"/>
              </w:rPr>
            </w:pPr>
            <w:r w:rsidRPr="00B96A90">
              <w:rPr>
                <w:rFonts w:ascii="Arial" w:hAnsi="Arial" w:cs="Arial"/>
                <w:sz w:val="20"/>
                <w:szCs w:val="20"/>
              </w:rPr>
              <w:t xml:space="preserve">Check ESI ID Profile Type, must be </w:t>
            </w:r>
            <w:r w:rsidR="001F372A">
              <w:rPr>
                <w:rFonts w:ascii="Arial" w:hAnsi="Arial" w:cs="Arial"/>
                <w:sz w:val="20"/>
                <w:szCs w:val="20"/>
              </w:rPr>
              <w:t>RES, BUS or BUSIDRRQ</w:t>
            </w:r>
            <w:r w:rsidRPr="00B96A90">
              <w:rPr>
                <w:rFonts w:ascii="Arial" w:hAnsi="Arial" w:cs="Arial"/>
                <w:sz w:val="20"/>
                <w:szCs w:val="20"/>
              </w:rPr>
              <w:t xml:space="preserve"> </w:t>
            </w:r>
            <w:r w:rsidR="001F372A">
              <w:rPr>
                <w:rFonts w:ascii="Arial" w:hAnsi="Arial" w:cs="Arial"/>
                <w:sz w:val="20"/>
                <w:szCs w:val="20"/>
              </w:rPr>
              <w:t xml:space="preserve">for </w:t>
            </w:r>
            <w:r w:rsidRPr="00B96A90">
              <w:rPr>
                <w:rFonts w:ascii="Arial" w:hAnsi="Arial" w:cs="Arial"/>
                <w:sz w:val="20"/>
                <w:szCs w:val="20"/>
              </w:rPr>
              <w:t>all days from the Start Date to the Snapshot Date.</w:t>
            </w:r>
            <w:r>
              <w:rPr>
                <w:rFonts w:ascii="Arial" w:hAnsi="Arial" w:cs="Arial"/>
                <w:sz w:val="20"/>
                <w:szCs w:val="20"/>
              </w:rPr>
              <w:br/>
            </w:r>
          </w:p>
          <w:p w14:paraId="16C3EFFE" w14:textId="77777777" w:rsidR="0081530D" w:rsidRPr="003274C8" w:rsidRDefault="0081530D" w:rsidP="001F372A">
            <w:pPr>
              <w:spacing w:after="0" w:line="240" w:lineRule="auto"/>
              <w:rPr>
                <w:rFonts w:ascii="Arial" w:eastAsia="Times New Roman" w:hAnsi="Arial" w:cs="Arial"/>
                <w:sz w:val="20"/>
                <w:szCs w:val="20"/>
              </w:rPr>
            </w:pPr>
            <w:r w:rsidRPr="00B96A90">
              <w:rPr>
                <w:rFonts w:ascii="Arial" w:hAnsi="Arial" w:cs="Arial"/>
                <w:sz w:val="20"/>
                <w:szCs w:val="20"/>
              </w:rPr>
              <w:t xml:space="preserve">If the Profile Type </w:t>
            </w:r>
            <w:r w:rsidR="001F372A">
              <w:rPr>
                <w:rFonts w:ascii="Arial" w:hAnsi="Arial" w:cs="Arial"/>
                <w:sz w:val="20"/>
                <w:szCs w:val="20"/>
              </w:rPr>
              <w:t>is NMLIGHT or NMFLAT on the Snapshot Date, delete the row.</w:t>
            </w:r>
          </w:p>
        </w:tc>
      </w:tr>
      <w:tr w:rsidR="0081530D" w:rsidRPr="00166135" w14:paraId="082075D3" w14:textId="77777777" w:rsidTr="008E3C41">
        <w:trPr>
          <w:cantSplit/>
          <w:trHeight w:val="525"/>
          <w:jc w:val="center"/>
        </w:trPr>
        <w:tc>
          <w:tcPr>
            <w:tcW w:w="1358" w:type="dxa"/>
            <w:tcMar>
              <w:top w:w="43" w:type="dxa"/>
              <w:left w:w="43" w:type="dxa"/>
              <w:bottom w:w="43" w:type="dxa"/>
              <w:right w:w="43" w:type="dxa"/>
            </w:tcMar>
            <w:vAlign w:val="center"/>
          </w:tcPr>
          <w:p w14:paraId="61AD2931" w14:textId="77777777" w:rsidR="0081530D" w:rsidRPr="003274C8" w:rsidRDefault="0081530D" w:rsidP="0081530D">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Invalid-Meter</w:t>
            </w:r>
          </w:p>
        </w:tc>
        <w:tc>
          <w:tcPr>
            <w:tcW w:w="3895" w:type="dxa"/>
            <w:tcMar>
              <w:top w:w="43" w:type="dxa"/>
              <w:left w:w="43" w:type="dxa"/>
              <w:bottom w:w="43" w:type="dxa"/>
              <w:right w:w="43" w:type="dxa"/>
            </w:tcMar>
            <w:vAlign w:val="center"/>
          </w:tcPr>
          <w:p w14:paraId="4B12203B" w14:textId="77777777" w:rsidR="0081530D" w:rsidRPr="003274C8" w:rsidRDefault="0081530D" w:rsidP="009F4583">
            <w:pPr>
              <w:spacing w:after="0" w:line="240" w:lineRule="auto"/>
              <w:rPr>
                <w:rFonts w:ascii="Arial" w:eastAsia="Times New Roman" w:hAnsi="Arial" w:cs="Arial"/>
                <w:sz w:val="20"/>
                <w:szCs w:val="20"/>
              </w:rPr>
            </w:pPr>
            <w:r w:rsidRPr="003274C8">
              <w:rPr>
                <w:rFonts w:ascii="Arial" w:eastAsia="Times New Roman" w:hAnsi="Arial" w:cs="Arial"/>
                <w:sz w:val="20"/>
                <w:szCs w:val="20"/>
              </w:rPr>
              <w:t>Category Code is IRT, IDA, IOR, CPP, or PR for ESI</w:t>
            </w:r>
            <w:r>
              <w:rPr>
                <w:rFonts w:ascii="Arial" w:eastAsia="Times New Roman" w:hAnsi="Arial" w:cs="Arial"/>
                <w:sz w:val="20"/>
                <w:szCs w:val="20"/>
              </w:rPr>
              <w:t xml:space="preserve"> </w:t>
            </w:r>
            <w:r w:rsidRPr="003274C8">
              <w:rPr>
                <w:rFonts w:ascii="Arial" w:eastAsia="Times New Roman" w:hAnsi="Arial" w:cs="Arial"/>
                <w:sz w:val="20"/>
                <w:szCs w:val="20"/>
              </w:rPr>
              <w:t>ID with Meter Type NIDR</w:t>
            </w:r>
          </w:p>
        </w:tc>
        <w:tc>
          <w:tcPr>
            <w:tcW w:w="3268" w:type="dxa"/>
            <w:vAlign w:val="center"/>
          </w:tcPr>
          <w:p w14:paraId="116B52B3" w14:textId="77777777" w:rsidR="0081530D" w:rsidRDefault="00754AC5" w:rsidP="009F4583">
            <w:pPr>
              <w:spacing w:after="0" w:line="240" w:lineRule="auto"/>
              <w:rPr>
                <w:rFonts w:ascii="Arial" w:hAnsi="Arial" w:cs="Arial"/>
                <w:sz w:val="20"/>
                <w:szCs w:val="20"/>
              </w:rPr>
            </w:pPr>
            <w:r>
              <w:rPr>
                <w:rFonts w:ascii="Arial" w:hAnsi="Arial" w:cs="Arial"/>
                <w:sz w:val="20"/>
                <w:szCs w:val="20"/>
              </w:rPr>
              <w:t>Check ESI ID Profile Meter Type, must be IDR all days from the Start Date plus five days to the Snapshot Date.</w:t>
            </w:r>
          </w:p>
          <w:p w14:paraId="5D5059A5" w14:textId="77777777" w:rsidR="00754AC5" w:rsidRDefault="00754AC5" w:rsidP="009F4583">
            <w:pPr>
              <w:spacing w:after="0" w:line="240" w:lineRule="auto"/>
              <w:rPr>
                <w:rFonts w:ascii="Arial" w:hAnsi="Arial" w:cs="Arial"/>
                <w:sz w:val="20"/>
                <w:szCs w:val="20"/>
              </w:rPr>
            </w:pPr>
          </w:p>
          <w:p w14:paraId="6E8BE6C1" w14:textId="77777777" w:rsidR="00754AC5" w:rsidRPr="003274C8" w:rsidRDefault="00754AC5" w:rsidP="009F4583">
            <w:pPr>
              <w:spacing w:after="0" w:line="240" w:lineRule="auto"/>
              <w:rPr>
                <w:rFonts w:ascii="Arial" w:eastAsia="Times New Roman" w:hAnsi="Arial" w:cs="Arial"/>
                <w:sz w:val="20"/>
                <w:szCs w:val="20"/>
              </w:rPr>
            </w:pPr>
            <w:r>
              <w:rPr>
                <w:rFonts w:ascii="Arial" w:hAnsi="Arial" w:cs="Arial"/>
                <w:sz w:val="20"/>
                <w:szCs w:val="20"/>
              </w:rPr>
              <w:t>If the Profile Meter Type on the Snapshot Date is NIDR, delete the row.</w:t>
            </w:r>
          </w:p>
        </w:tc>
      </w:tr>
      <w:tr w:rsidR="0081530D" w:rsidRPr="00166135" w14:paraId="544897E4" w14:textId="77777777" w:rsidTr="008E3C41">
        <w:trPr>
          <w:cantSplit/>
          <w:trHeight w:val="525"/>
          <w:jc w:val="center"/>
        </w:trPr>
        <w:tc>
          <w:tcPr>
            <w:tcW w:w="1358" w:type="dxa"/>
            <w:tcMar>
              <w:top w:w="43" w:type="dxa"/>
              <w:left w:w="43" w:type="dxa"/>
              <w:bottom w:w="43" w:type="dxa"/>
              <w:right w:w="43" w:type="dxa"/>
            </w:tcMar>
            <w:vAlign w:val="center"/>
          </w:tcPr>
          <w:p w14:paraId="6054CEEE" w14:textId="77777777" w:rsidR="0081530D" w:rsidRPr="003274C8" w:rsidRDefault="0081530D" w:rsidP="0081530D">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Duplicate-Row</w:t>
            </w:r>
          </w:p>
        </w:tc>
        <w:tc>
          <w:tcPr>
            <w:tcW w:w="3895" w:type="dxa"/>
            <w:tcMar>
              <w:top w:w="43" w:type="dxa"/>
              <w:left w:w="43" w:type="dxa"/>
              <w:bottom w:w="43" w:type="dxa"/>
              <w:right w:w="43" w:type="dxa"/>
            </w:tcMar>
            <w:vAlign w:val="center"/>
          </w:tcPr>
          <w:p w14:paraId="309371E7" w14:textId="77777777" w:rsidR="0081530D" w:rsidRPr="003274C8" w:rsidRDefault="0081530D" w:rsidP="009F4583">
            <w:pPr>
              <w:spacing w:after="0" w:line="240" w:lineRule="auto"/>
              <w:rPr>
                <w:rFonts w:ascii="Arial" w:eastAsia="Times New Roman" w:hAnsi="Arial" w:cs="Arial"/>
                <w:sz w:val="20"/>
                <w:szCs w:val="20"/>
              </w:rPr>
            </w:pPr>
            <w:r w:rsidRPr="003274C8">
              <w:rPr>
                <w:rFonts w:ascii="Arial" w:eastAsia="Times New Roman" w:hAnsi="Arial" w:cs="Arial"/>
                <w:sz w:val="20"/>
                <w:szCs w:val="20"/>
              </w:rPr>
              <w:t>Input record is identical to a previous record except for sequence number</w:t>
            </w:r>
          </w:p>
        </w:tc>
        <w:tc>
          <w:tcPr>
            <w:tcW w:w="3268" w:type="dxa"/>
            <w:vAlign w:val="center"/>
          </w:tcPr>
          <w:p w14:paraId="238584E9" w14:textId="77777777" w:rsidR="0081530D" w:rsidRPr="003274C8" w:rsidRDefault="0081530D" w:rsidP="00754AC5">
            <w:pPr>
              <w:spacing w:after="0" w:line="240" w:lineRule="auto"/>
              <w:rPr>
                <w:rFonts w:ascii="Arial" w:eastAsia="Times New Roman" w:hAnsi="Arial" w:cs="Arial"/>
                <w:sz w:val="20"/>
                <w:szCs w:val="20"/>
              </w:rPr>
            </w:pPr>
            <w:r w:rsidRPr="00B96A90">
              <w:rPr>
                <w:rFonts w:ascii="Arial" w:hAnsi="Arial" w:cs="Arial"/>
                <w:sz w:val="20"/>
                <w:szCs w:val="20"/>
              </w:rPr>
              <w:t xml:space="preserve">Remove </w:t>
            </w:r>
            <w:r w:rsidR="00754AC5">
              <w:rPr>
                <w:rFonts w:ascii="Arial" w:hAnsi="Arial" w:cs="Arial"/>
                <w:sz w:val="20"/>
                <w:szCs w:val="20"/>
              </w:rPr>
              <w:t>duplicate row.</w:t>
            </w:r>
          </w:p>
        </w:tc>
      </w:tr>
      <w:tr w:rsidR="0081530D" w:rsidRPr="00166135" w14:paraId="5C249A29" w14:textId="77777777" w:rsidTr="008E3C41">
        <w:trPr>
          <w:cantSplit/>
          <w:trHeight w:val="525"/>
          <w:jc w:val="center"/>
        </w:trPr>
        <w:tc>
          <w:tcPr>
            <w:tcW w:w="1358" w:type="dxa"/>
            <w:tcMar>
              <w:top w:w="43" w:type="dxa"/>
              <w:left w:w="43" w:type="dxa"/>
              <w:bottom w:w="43" w:type="dxa"/>
              <w:right w:w="43" w:type="dxa"/>
            </w:tcMar>
            <w:vAlign w:val="center"/>
          </w:tcPr>
          <w:p w14:paraId="7FF7D6F9" w14:textId="77777777" w:rsidR="0081530D" w:rsidRPr="003274C8" w:rsidRDefault="0081530D" w:rsidP="0081530D">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lastRenderedPageBreak/>
              <w:t>Matching-Consecutive-Category/DLC-Codes</w:t>
            </w:r>
          </w:p>
        </w:tc>
        <w:tc>
          <w:tcPr>
            <w:tcW w:w="3895" w:type="dxa"/>
            <w:tcMar>
              <w:top w:w="43" w:type="dxa"/>
              <w:left w:w="43" w:type="dxa"/>
              <w:bottom w:w="43" w:type="dxa"/>
              <w:right w:w="43" w:type="dxa"/>
            </w:tcMar>
            <w:vAlign w:val="center"/>
          </w:tcPr>
          <w:p w14:paraId="61FF03CB" w14:textId="77777777" w:rsidR="0081530D" w:rsidRPr="003274C8" w:rsidRDefault="0081530D" w:rsidP="009F4583">
            <w:pPr>
              <w:spacing w:after="0" w:line="240" w:lineRule="auto"/>
              <w:rPr>
                <w:rFonts w:ascii="Arial" w:eastAsia="Times New Roman" w:hAnsi="Arial" w:cs="Arial"/>
                <w:sz w:val="20"/>
                <w:szCs w:val="20"/>
              </w:rPr>
            </w:pPr>
            <w:r w:rsidRPr="003274C8">
              <w:rPr>
                <w:rFonts w:ascii="Arial" w:eastAsia="Times New Roman" w:hAnsi="Arial" w:cs="Arial"/>
                <w:sz w:val="20"/>
                <w:szCs w:val="20"/>
              </w:rPr>
              <w:t>Input record is identical to the previous chronological record, based on start date, except for sequence number and start date</w:t>
            </w:r>
          </w:p>
        </w:tc>
        <w:tc>
          <w:tcPr>
            <w:tcW w:w="3268" w:type="dxa"/>
            <w:vAlign w:val="center"/>
          </w:tcPr>
          <w:p w14:paraId="0F416DF9" w14:textId="77777777" w:rsidR="0081530D" w:rsidRPr="003274C8" w:rsidRDefault="00754AC5" w:rsidP="009F4583">
            <w:pPr>
              <w:spacing w:after="0" w:line="240" w:lineRule="auto"/>
              <w:rPr>
                <w:rFonts w:ascii="Arial" w:eastAsia="Times New Roman" w:hAnsi="Arial" w:cs="Arial"/>
                <w:sz w:val="20"/>
                <w:szCs w:val="20"/>
              </w:rPr>
            </w:pPr>
            <w:r>
              <w:rPr>
                <w:rFonts w:ascii="Arial" w:hAnsi="Arial" w:cs="Arial"/>
                <w:sz w:val="20"/>
                <w:szCs w:val="20"/>
              </w:rPr>
              <w:t>Remove matching row (with incorrect program start date).</w:t>
            </w:r>
          </w:p>
        </w:tc>
      </w:tr>
    </w:tbl>
    <w:p w14:paraId="033AF349" w14:textId="77777777" w:rsidR="007903A6" w:rsidRDefault="007903A6" w:rsidP="00FC426A">
      <w:pPr>
        <w:spacing w:after="0" w:line="240" w:lineRule="auto"/>
      </w:pPr>
    </w:p>
    <w:p w14:paraId="0793E993" w14:textId="77777777" w:rsidR="007903A6" w:rsidRPr="00977C2C" w:rsidRDefault="007903A6" w:rsidP="007903A6">
      <w:pPr>
        <w:pStyle w:val="ListParagraph"/>
        <w:ind w:left="1800" w:hanging="360"/>
        <w:rPr>
          <w:rFonts w:ascii="Times New Roman" w:hAnsi="Times New Roman"/>
          <w:b/>
          <w:sz w:val="24"/>
          <w:szCs w:val="24"/>
        </w:rPr>
      </w:pPr>
      <w:r w:rsidRPr="00E20568">
        <w:rPr>
          <w:rFonts w:ascii="Times New Roman" w:hAnsi="Times New Roman"/>
          <w:sz w:val="24"/>
          <w:szCs w:val="24"/>
        </w:rPr>
        <w:t>e.</w:t>
      </w:r>
      <w:r w:rsidRPr="00E20568">
        <w:rPr>
          <w:rFonts w:ascii="Times New Roman" w:hAnsi="Times New Roman"/>
          <w:sz w:val="24"/>
          <w:szCs w:val="24"/>
        </w:rPr>
        <w:tab/>
      </w:r>
      <w:r w:rsidRPr="00977C2C">
        <w:rPr>
          <w:rFonts w:ascii="Times New Roman" w:hAnsi="Times New Roman"/>
          <w:b/>
          <w:sz w:val="24"/>
          <w:szCs w:val="24"/>
        </w:rPr>
        <w:t>Example 1 – REP file to ERCOT with no errors</w:t>
      </w:r>
    </w:p>
    <w:p w14:paraId="50746CC4"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ERCOT Response File - From ERCOT to REP</w:t>
      </w:r>
    </w:p>
    <w:p w14:paraId="1D7D8D2A"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HDR|DRDataCollectionERCOTResponse|200608300001|123456789</w:t>
      </w:r>
    </w:p>
    <w:p w14:paraId="749D3303"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SUM|4|0|</w:t>
      </w:r>
    </w:p>
    <w:p w14:paraId="4DBAE11E"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ERCOT Validation File - From ERCOT to REP</w:t>
      </w:r>
    </w:p>
    <w:p w14:paraId="155B0C73"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HDR|DRDataCollectionERCOTValidation|200608300001|123456789</w:t>
      </w:r>
    </w:p>
    <w:p w14:paraId="60F9555E"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SUM|4|0|</w:t>
      </w:r>
    </w:p>
    <w:p w14:paraId="584CDCD3" w14:textId="77777777" w:rsidR="007903A6" w:rsidRDefault="007903A6" w:rsidP="007903A6">
      <w:pPr>
        <w:pStyle w:val="ListParagraph"/>
        <w:ind w:left="1800"/>
        <w:contextualSpacing w:val="0"/>
        <w:rPr>
          <w:rFonts w:ascii="Times New Roman" w:hAnsi="Times New Roman"/>
          <w:b/>
          <w:sz w:val="24"/>
          <w:szCs w:val="24"/>
        </w:rPr>
      </w:pPr>
      <w:r w:rsidRPr="00977C2C">
        <w:rPr>
          <w:rFonts w:ascii="Times New Roman" w:hAnsi="Times New Roman"/>
          <w:b/>
          <w:sz w:val="24"/>
          <w:szCs w:val="24"/>
        </w:rPr>
        <w:t>Example 2 – REP file to ERCOT with format error and a duplicate row</w:t>
      </w:r>
    </w:p>
    <w:p w14:paraId="17C07727" w14:textId="77777777" w:rsidR="007903A6" w:rsidRPr="00252D9F" w:rsidRDefault="007903A6" w:rsidP="007903A6">
      <w:pPr>
        <w:pStyle w:val="ListParagraph"/>
        <w:ind w:left="1800"/>
        <w:contextualSpacing w:val="0"/>
        <w:rPr>
          <w:rFonts w:ascii="Times New Roman" w:hAnsi="Times New Roman"/>
          <w:sz w:val="24"/>
          <w:szCs w:val="24"/>
        </w:rPr>
      </w:pPr>
      <w:r w:rsidRPr="00252D9F">
        <w:rPr>
          <w:rFonts w:ascii="Times New Roman" w:hAnsi="Times New Roman"/>
          <w:sz w:val="24"/>
          <w:szCs w:val="24"/>
        </w:rPr>
        <w:t>File 1 - From REP to ERCOT</w:t>
      </w:r>
    </w:p>
    <w:p w14:paraId="4DA7C73E"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HDR|DRDataCollection|200608300001|123456789</w:t>
      </w:r>
    </w:p>
    <w:p w14:paraId="38937894"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DET|1|123456789|1001001001001|PR|Y|0701|</w:t>
      </w:r>
    </w:p>
    <w:p w14:paraId="0C85A48E"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DET|2|123456789|1001001001023|PR|Y|20120715|</w:t>
      </w:r>
    </w:p>
    <w:p w14:paraId="7E068671"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DET|3|123456789|1001001001023|PR|Y|20120715|</w:t>
      </w:r>
    </w:p>
    <w:p w14:paraId="5B60995B"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DET|4|123456789|1001001001045|TOU|Y|20130201|</w:t>
      </w:r>
    </w:p>
    <w:p w14:paraId="23E81F16"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DET|5|123456789|1001001001045|BI|Y|20130201|</w:t>
      </w:r>
    </w:p>
    <w:p w14:paraId="1AFD5F78"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SUM|5|</w:t>
      </w:r>
      <w:r w:rsidRPr="00252D9F">
        <w:rPr>
          <w:rFonts w:ascii="Times New Roman" w:hAnsi="Times New Roman"/>
          <w:sz w:val="24"/>
          <w:szCs w:val="24"/>
        </w:rPr>
        <w:br/>
      </w:r>
    </w:p>
    <w:p w14:paraId="05443538" w14:textId="77777777" w:rsidR="007903A6" w:rsidRPr="00252D9F" w:rsidRDefault="007903A6" w:rsidP="007903A6">
      <w:pPr>
        <w:ind w:left="1080" w:firstLine="720"/>
        <w:rPr>
          <w:rFonts w:ascii="Times New Roman" w:hAnsi="Times New Roman"/>
          <w:sz w:val="24"/>
          <w:szCs w:val="24"/>
        </w:rPr>
      </w:pPr>
      <w:r w:rsidRPr="00252D9F">
        <w:rPr>
          <w:rFonts w:ascii="Times New Roman" w:hAnsi="Times New Roman"/>
          <w:sz w:val="24"/>
          <w:szCs w:val="24"/>
        </w:rPr>
        <w:t>File 2 - From ERCOT to REP</w:t>
      </w:r>
    </w:p>
    <w:p w14:paraId="24BA68C8"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HDR|DRDataCollectionERCOTResponse|200608300001|123456789</w:t>
      </w:r>
    </w:p>
    <w:p w14:paraId="1E52866B"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ER2|1|1001001001001|DET|1|StartDate|InvalidValue</w:t>
      </w:r>
    </w:p>
    <w:p w14:paraId="5EFB6E77"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SUM|5|4|1|</w:t>
      </w:r>
      <w:r w:rsidRPr="00252D9F">
        <w:rPr>
          <w:rFonts w:ascii="Times New Roman" w:hAnsi="Times New Roman"/>
          <w:sz w:val="24"/>
          <w:szCs w:val="24"/>
        </w:rPr>
        <w:br/>
      </w:r>
    </w:p>
    <w:p w14:paraId="6EC9C2E3" w14:textId="77777777" w:rsidR="007903A6" w:rsidRPr="00252D9F" w:rsidRDefault="007903A6" w:rsidP="007903A6">
      <w:pPr>
        <w:ind w:left="1080" w:firstLine="720"/>
        <w:rPr>
          <w:rFonts w:ascii="Times New Roman" w:hAnsi="Times New Roman"/>
          <w:sz w:val="24"/>
          <w:szCs w:val="24"/>
        </w:rPr>
      </w:pPr>
      <w:r w:rsidRPr="00252D9F">
        <w:rPr>
          <w:rFonts w:ascii="Times New Roman" w:hAnsi="Times New Roman"/>
          <w:sz w:val="24"/>
          <w:szCs w:val="24"/>
        </w:rPr>
        <w:t>File 3 - From ERCOT to REP</w:t>
      </w:r>
    </w:p>
    <w:p w14:paraId="4D4681BD"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HDR|DRDataCollectionERCOTValidation|200608300001|123456789</w:t>
      </w:r>
    </w:p>
    <w:p w14:paraId="24EC127E"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ER3|1|1001001001001|DET|3|Duplicate-Row|Duplicate-Row</w:t>
      </w:r>
    </w:p>
    <w:p w14:paraId="0F8E35A8"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SUM|5|4|1|</w:t>
      </w:r>
    </w:p>
    <w:p w14:paraId="5DAD2540" w14:textId="77777777" w:rsidR="007903A6" w:rsidRDefault="007903A6" w:rsidP="007903A6">
      <w:pPr>
        <w:pStyle w:val="ListParagraph"/>
        <w:ind w:left="1800"/>
        <w:contextualSpacing w:val="0"/>
        <w:rPr>
          <w:rFonts w:ascii="Times New Roman" w:hAnsi="Times New Roman"/>
          <w:b/>
          <w:sz w:val="24"/>
          <w:szCs w:val="24"/>
        </w:rPr>
      </w:pPr>
      <w:r w:rsidRPr="00977C2C">
        <w:rPr>
          <w:rFonts w:ascii="Times New Roman" w:hAnsi="Times New Roman"/>
          <w:b/>
          <w:sz w:val="24"/>
          <w:szCs w:val="24"/>
        </w:rPr>
        <w:t>Example 3 – REP file to ERCOT with data validation errors</w:t>
      </w:r>
    </w:p>
    <w:p w14:paraId="567B036E" w14:textId="77777777" w:rsidR="007903A6" w:rsidRPr="00252D9F" w:rsidRDefault="007903A6" w:rsidP="007903A6">
      <w:pPr>
        <w:pStyle w:val="ListParagraph"/>
        <w:ind w:left="1800"/>
        <w:rPr>
          <w:rFonts w:ascii="Times New Roman" w:hAnsi="Times New Roman"/>
          <w:sz w:val="24"/>
          <w:szCs w:val="24"/>
        </w:rPr>
      </w:pPr>
      <w:r w:rsidRPr="00252D9F">
        <w:rPr>
          <w:rFonts w:ascii="Times New Roman" w:hAnsi="Times New Roman"/>
          <w:sz w:val="24"/>
          <w:szCs w:val="24"/>
        </w:rPr>
        <w:t>File 1 - From REP to ERCOT</w:t>
      </w:r>
    </w:p>
    <w:p w14:paraId="483F847A"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HDR|DRDataCollection|200608300001|123456789</w:t>
      </w:r>
    </w:p>
    <w:p w14:paraId="47CA1D47"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DET|1|123456789|1001001001234|PR|Y|20120715|</w:t>
      </w:r>
    </w:p>
    <w:p w14:paraId="2FD20848"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DET|2|123456789|1001001005678|PR|Y|20120715|</w:t>
      </w:r>
    </w:p>
    <w:p w14:paraId="279483AE"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DET|3|123456789|1001001004321|TOU|Y|20130201|</w:t>
      </w:r>
    </w:p>
    <w:p w14:paraId="078C75AB"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DET|4|123456789|1001001008765|BI|Y|20130201|</w:t>
      </w:r>
    </w:p>
    <w:p w14:paraId="328AD13A"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SUM|4|</w:t>
      </w:r>
    </w:p>
    <w:p w14:paraId="12896914" w14:textId="77777777" w:rsidR="007903A6" w:rsidRPr="00252D9F" w:rsidRDefault="007903A6" w:rsidP="007903A6">
      <w:pPr>
        <w:pStyle w:val="ListParagraph"/>
        <w:ind w:left="1800"/>
        <w:rPr>
          <w:rFonts w:ascii="Times New Roman" w:hAnsi="Times New Roman"/>
          <w:sz w:val="24"/>
          <w:szCs w:val="24"/>
        </w:rPr>
      </w:pPr>
      <w:r w:rsidRPr="00252D9F">
        <w:rPr>
          <w:rFonts w:ascii="Times New Roman" w:hAnsi="Times New Roman"/>
          <w:sz w:val="24"/>
          <w:szCs w:val="24"/>
        </w:rPr>
        <w:lastRenderedPageBreak/>
        <w:t>File 2 - From ERCOT to REP</w:t>
      </w:r>
    </w:p>
    <w:p w14:paraId="3C90D0EC"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HDR|DRDataCollectionERCOTResponse|200608300001|123456789</w:t>
      </w:r>
    </w:p>
    <w:p w14:paraId="1AABD177"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SUM|4|0|</w:t>
      </w:r>
    </w:p>
    <w:p w14:paraId="4C8F9301" w14:textId="77777777" w:rsidR="007903A6" w:rsidRPr="00252D9F" w:rsidRDefault="007903A6" w:rsidP="007903A6">
      <w:pPr>
        <w:pStyle w:val="ListParagraph"/>
        <w:ind w:left="1800"/>
        <w:rPr>
          <w:rFonts w:ascii="Times New Roman" w:hAnsi="Times New Roman"/>
          <w:sz w:val="24"/>
          <w:szCs w:val="24"/>
        </w:rPr>
      </w:pPr>
      <w:r w:rsidRPr="00252D9F">
        <w:rPr>
          <w:rFonts w:ascii="Times New Roman" w:hAnsi="Times New Roman"/>
          <w:sz w:val="24"/>
          <w:szCs w:val="24"/>
        </w:rPr>
        <w:t>File 3 - From ERCOT to REP</w:t>
      </w:r>
    </w:p>
    <w:p w14:paraId="3B075FDC"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HDR|DRDataCollectionERCOTValidation|200608300001|123456789</w:t>
      </w:r>
    </w:p>
    <w:p w14:paraId="24F5543D"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ER3|2|1001001004321|DET|3|ESIID|Not-ROR</w:t>
      </w:r>
    </w:p>
    <w:p w14:paraId="72AD6F6A"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SUM|5|4|1|</w:t>
      </w:r>
    </w:p>
    <w:p w14:paraId="02982BC0" w14:textId="77777777" w:rsidR="007903A6" w:rsidRPr="00252D9F" w:rsidRDefault="007903A6" w:rsidP="007903A6">
      <w:pPr>
        <w:rPr>
          <w:rFonts w:ascii="Times New Roman" w:hAnsi="Times New Roman"/>
          <w:sz w:val="24"/>
          <w:szCs w:val="24"/>
        </w:rPr>
      </w:pPr>
    </w:p>
    <w:p w14:paraId="22D30A24" w14:textId="77777777" w:rsidR="007903A6" w:rsidRDefault="007903A6" w:rsidP="007903A6">
      <w:pPr>
        <w:jc w:val="center"/>
        <w:rPr>
          <w:rFonts w:ascii="Times New Roman" w:hAnsi="Times New Roman"/>
          <w:b/>
          <w:sz w:val="24"/>
          <w:szCs w:val="24"/>
        </w:rPr>
      </w:pPr>
    </w:p>
    <w:p w14:paraId="1538D310" w14:textId="77777777" w:rsidR="007903A6" w:rsidRPr="00977C2C" w:rsidRDefault="007903A6" w:rsidP="007903A6">
      <w:pPr>
        <w:jc w:val="center"/>
        <w:rPr>
          <w:rFonts w:ascii="Times New Roman" w:hAnsi="Times New Roman"/>
          <w:b/>
          <w:sz w:val="24"/>
          <w:szCs w:val="24"/>
        </w:rPr>
      </w:pPr>
      <w:r w:rsidRPr="00977C2C">
        <w:rPr>
          <w:rFonts w:ascii="Times New Roman" w:hAnsi="Times New Roman"/>
          <w:b/>
          <w:sz w:val="24"/>
          <w:szCs w:val="24"/>
        </w:rPr>
        <w:t>APPENDIX A – Category Definitions</w:t>
      </w:r>
    </w:p>
    <w:p w14:paraId="4005B7F9" w14:textId="77777777" w:rsidR="007903A6" w:rsidRDefault="00F17385" w:rsidP="007903A6">
      <w:pPr>
        <w:rPr>
          <w:rFonts w:ascii="Times New Roman" w:hAnsi="Times New Roman"/>
          <w:b/>
          <w:sz w:val="24"/>
          <w:szCs w:val="24"/>
        </w:rPr>
      </w:pPr>
      <w:r>
        <w:rPr>
          <w:rFonts w:ascii="Times New Roman" w:hAnsi="Times New Roman"/>
          <w:b/>
          <w:sz w:val="24"/>
          <w:szCs w:val="24"/>
        </w:rPr>
        <w:t>4-</w:t>
      </w:r>
      <w:r w:rsidR="007903A6" w:rsidRPr="00977C2C">
        <w:rPr>
          <w:rFonts w:ascii="Times New Roman" w:hAnsi="Times New Roman"/>
          <w:b/>
          <w:sz w:val="24"/>
          <w:szCs w:val="24"/>
        </w:rPr>
        <w:t>Coincident Peak (4CP)</w:t>
      </w:r>
      <w:r w:rsidR="007903A6" w:rsidRPr="00737E50">
        <w:rPr>
          <w:rFonts w:ascii="Times New Roman" w:hAnsi="Times New Roman"/>
          <w:b/>
          <w:bCs/>
          <w:sz w:val="24"/>
          <w:szCs w:val="24"/>
        </w:rPr>
        <w:t xml:space="preserve"> Advise-Control</w:t>
      </w:r>
      <w:r w:rsidR="007903A6">
        <w:rPr>
          <w:rFonts w:ascii="Times New Roman" w:hAnsi="Times New Roman"/>
          <w:sz w:val="24"/>
          <w:szCs w:val="24"/>
        </w:rPr>
        <w:t xml:space="preserve"> </w:t>
      </w:r>
      <w:r w:rsidR="007903A6" w:rsidRPr="00252D9F">
        <w:rPr>
          <w:rFonts w:ascii="Times New Roman" w:hAnsi="Times New Roman"/>
          <w:sz w:val="24"/>
          <w:szCs w:val="24"/>
        </w:rPr>
        <w:t>–</w:t>
      </w:r>
      <w:r w:rsidR="00D502C1">
        <w:rPr>
          <w:rFonts w:ascii="Times New Roman" w:hAnsi="Times New Roman"/>
          <w:sz w:val="24"/>
          <w:szCs w:val="24"/>
        </w:rPr>
        <w:t xml:space="preserve"> </w:t>
      </w:r>
      <w:r w:rsidR="007903A6">
        <w:rPr>
          <w:rFonts w:ascii="Times New Roman" w:hAnsi="Times New Roman"/>
          <w:sz w:val="24"/>
          <w:szCs w:val="24"/>
        </w:rPr>
        <w:t xml:space="preserve">The Retail Electric Provider (REP) or Non-Opt-In Entity (NOIE) advises </w:t>
      </w:r>
      <w:r w:rsidR="00FC426A">
        <w:rPr>
          <w:rFonts w:ascii="Times New Roman" w:hAnsi="Times New Roman"/>
          <w:sz w:val="24"/>
          <w:szCs w:val="24"/>
        </w:rPr>
        <w:t>C</w:t>
      </w:r>
      <w:r w:rsidR="007903A6">
        <w:rPr>
          <w:rFonts w:ascii="Times New Roman" w:hAnsi="Times New Roman"/>
          <w:sz w:val="24"/>
          <w:szCs w:val="24"/>
        </w:rPr>
        <w:t xml:space="preserve">ustomers to curtail or directly controls </w:t>
      </w:r>
      <w:r w:rsidR="00FC426A">
        <w:rPr>
          <w:rFonts w:ascii="Times New Roman" w:hAnsi="Times New Roman"/>
          <w:sz w:val="24"/>
          <w:szCs w:val="24"/>
        </w:rPr>
        <w:t>C</w:t>
      </w:r>
      <w:r w:rsidR="007903A6">
        <w:rPr>
          <w:rFonts w:ascii="Times New Roman" w:hAnsi="Times New Roman"/>
          <w:sz w:val="24"/>
          <w:szCs w:val="24"/>
        </w:rPr>
        <w:t xml:space="preserve">ustomer Load on expected </w:t>
      </w:r>
      <w:r>
        <w:rPr>
          <w:rFonts w:ascii="Times New Roman" w:hAnsi="Times New Roman"/>
          <w:sz w:val="24"/>
          <w:szCs w:val="24"/>
        </w:rPr>
        <w:t>4-</w:t>
      </w:r>
      <w:r w:rsidR="00D502C1">
        <w:rPr>
          <w:rFonts w:ascii="Times New Roman" w:hAnsi="Times New Roman"/>
          <w:sz w:val="24"/>
          <w:szCs w:val="24"/>
        </w:rPr>
        <w:t>Coincident Peak (</w:t>
      </w:r>
      <w:r w:rsidR="004505A2">
        <w:rPr>
          <w:rFonts w:ascii="Times New Roman" w:hAnsi="Times New Roman"/>
          <w:sz w:val="24"/>
          <w:szCs w:val="24"/>
        </w:rPr>
        <w:t>4</w:t>
      </w:r>
      <w:r>
        <w:rPr>
          <w:rFonts w:ascii="Times New Roman" w:hAnsi="Times New Roman"/>
          <w:sz w:val="24"/>
          <w:szCs w:val="24"/>
        </w:rPr>
        <w:t>CP</w:t>
      </w:r>
      <w:r w:rsidR="00D502C1">
        <w:rPr>
          <w:rFonts w:ascii="Times New Roman" w:hAnsi="Times New Roman"/>
          <w:sz w:val="24"/>
          <w:szCs w:val="24"/>
        </w:rPr>
        <w:t>)</w:t>
      </w:r>
      <w:r w:rsidR="007903A6">
        <w:rPr>
          <w:rFonts w:ascii="Times New Roman" w:hAnsi="Times New Roman"/>
          <w:sz w:val="24"/>
          <w:szCs w:val="24"/>
        </w:rPr>
        <w:t xml:space="preserve"> days.</w:t>
      </w:r>
      <w:r w:rsidR="00CF2ADC">
        <w:rPr>
          <w:rFonts w:ascii="Times New Roman" w:hAnsi="Times New Roman"/>
          <w:sz w:val="24"/>
          <w:szCs w:val="24"/>
        </w:rPr>
        <w:t xml:space="preserve"> </w:t>
      </w:r>
      <w:r w:rsidR="00D502C1">
        <w:rPr>
          <w:rFonts w:ascii="Times New Roman" w:hAnsi="Times New Roman"/>
          <w:sz w:val="24"/>
          <w:szCs w:val="24"/>
        </w:rPr>
        <w:t xml:space="preserve">In the case of NOIEs, a rate incentive may also be provided to the Customer to reduce load; in such cases the Customer should be reported only in this category, and not reported in the </w:t>
      </w:r>
      <w:r w:rsidR="004505A2">
        <w:rPr>
          <w:rFonts w:ascii="Times New Roman" w:hAnsi="Times New Roman"/>
          <w:sz w:val="24"/>
          <w:szCs w:val="24"/>
        </w:rPr>
        <w:t>4</w:t>
      </w:r>
      <w:r>
        <w:rPr>
          <w:rFonts w:ascii="Times New Roman" w:hAnsi="Times New Roman"/>
          <w:sz w:val="24"/>
          <w:szCs w:val="24"/>
        </w:rPr>
        <w:t>CP</w:t>
      </w:r>
      <w:r w:rsidR="00D502C1">
        <w:rPr>
          <w:rFonts w:ascii="Times New Roman" w:hAnsi="Times New Roman"/>
          <w:sz w:val="24"/>
          <w:szCs w:val="24"/>
        </w:rPr>
        <w:t xml:space="preserve"> Incentive category.</w:t>
      </w:r>
      <w:r w:rsidR="007903A6">
        <w:rPr>
          <w:rFonts w:ascii="Times New Roman" w:hAnsi="Times New Roman"/>
          <w:sz w:val="24"/>
          <w:szCs w:val="24"/>
        </w:rPr>
        <w:t xml:space="preserve">  </w:t>
      </w:r>
    </w:p>
    <w:p w14:paraId="366F96E9" w14:textId="77777777" w:rsidR="007903A6" w:rsidRPr="00252D9F" w:rsidRDefault="00F17385" w:rsidP="007903A6">
      <w:pPr>
        <w:rPr>
          <w:rFonts w:ascii="Times New Roman" w:hAnsi="Times New Roman"/>
          <w:sz w:val="24"/>
          <w:szCs w:val="24"/>
        </w:rPr>
      </w:pPr>
      <w:r>
        <w:rPr>
          <w:rFonts w:ascii="Times New Roman" w:hAnsi="Times New Roman"/>
          <w:b/>
          <w:sz w:val="24"/>
          <w:szCs w:val="24"/>
        </w:rPr>
        <w:t>4-</w:t>
      </w:r>
      <w:r w:rsidR="007903A6" w:rsidRPr="00977C2C">
        <w:rPr>
          <w:rFonts w:ascii="Times New Roman" w:hAnsi="Times New Roman"/>
          <w:b/>
          <w:sz w:val="24"/>
          <w:szCs w:val="24"/>
        </w:rPr>
        <w:t>Coincident Peak (</w:t>
      </w:r>
      <w:r w:rsidR="007903A6" w:rsidRPr="001849BC">
        <w:rPr>
          <w:rFonts w:ascii="Times New Roman" w:hAnsi="Times New Roman"/>
          <w:b/>
          <w:sz w:val="24"/>
          <w:szCs w:val="24"/>
        </w:rPr>
        <w:t>4CP)</w:t>
      </w:r>
      <w:r w:rsidR="007903A6" w:rsidRPr="00737E50">
        <w:rPr>
          <w:rFonts w:ascii="Times New Roman" w:hAnsi="Times New Roman"/>
          <w:b/>
          <w:sz w:val="24"/>
          <w:szCs w:val="24"/>
        </w:rPr>
        <w:t xml:space="preserve"> Incentive</w:t>
      </w:r>
      <w:r w:rsidR="007903A6">
        <w:rPr>
          <w:rFonts w:ascii="Times New Roman" w:hAnsi="Times New Roman"/>
          <w:sz w:val="24"/>
          <w:szCs w:val="24"/>
        </w:rPr>
        <w:t xml:space="preserve"> </w:t>
      </w:r>
      <w:r w:rsidR="007903A6" w:rsidRPr="00252D9F">
        <w:rPr>
          <w:rFonts w:ascii="Times New Roman" w:hAnsi="Times New Roman"/>
          <w:sz w:val="24"/>
          <w:szCs w:val="24"/>
        </w:rPr>
        <w:t xml:space="preserve">– </w:t>
      </w:r>
      <w:r w:rsidR="006977C3">
        <w:rPr>
          <w:rFonts w:ascii="Times New Roman" w:hAnsi="Times New Roman"/>
          <w:sz w:val="24"/>
          <w:szCs w:val="24"/>
        </w:rPr>
        <w:t>Applicable only to NOIE</w:t>
      </w:r>
      <w:r w:rsidR="00B044FB">
        <w:rPr>
          <w:rFonts w:ascii="Times New Roman" w:hAnsi="Times New Roman"/>
          <w:sz w:val="24"/>
          <w:szCs w:val="24"/>
        </w:rPr>
        <w:t xml:space="preserve">s. </w:t>
      </w:r>
      <w:r w:rsidR="007903A6" w:rsidRPr="00252D9F">
        <w:rPr>
          <w:rFonts w:ascii="Times New Roman" w:hAnsi="Times New Roman"/>
          <w:sz w:val="24"/>
          <w:szCs w:val="24"/>
        </w:rPr>
        <w:t xml:space="preserve">Rate incentives provided to Customers to encourage or cause them to reduce Load during actual or potential </w:t>
      </w:r>
      <w:r w:rsidR="004505A2">
        <w:rPr>
          <w:rFonts w:ascii="Times New Roman" w:hAnsi="Times New Roman"/>
          <w:sz w:val="24"/>
          <w:szCs w:val="24"/>
        </w:rPr>
        <w:t>4</w:t>
      </w:r>
      <w:r>
        <w:rPr>
          <w:rFonts w:ascii="Times New Roman" w:hAnsi="Times New Roman"/>
          <w:sz w:val="24"/>
          <w:szCs w:val="24"/>
        </w:rPr>
        <w:t>CP</w:t>
      </w:r>
      <w:r w:rsidR="007903A6" w:rsidRPr="00252D9F">
        <w:rPr>
          <w:rFonts w:ascii="Times New Roman" w:hAnsi="Times New Roman"/>
          <w:sz w:val="24"/>
          <w:szCs w:val="24"/>
        </w:rPr>
        <w:t xml:space="preserve"> intervals during summer months (June through September). Reducing Load during such intervals lowers transmission charges. </w:t>
      </w:r>
      <w:r w:rsidR="007903A6">
        <w:rPr>
          <w:rFonts w:ascii="Times New Roman" w:hAnsi="Times New Roman"/>
          <w:sz w:val="24"/>
          <w:szCs w:val="24"/>
        </w:rPr>
        <w:t>Customer determines when to curtail Load without advice or control from a NO</w:t>
      </w:r>
      <w:r w:rsidR="005C09D6">
        <w:rPr>
          <w:rFonts w:ascii="Times New Roman" w:hAnsi="Times New Roman"/>
          <w:sz w:val="24"/>
          <w:szCs w:val="24"/>
        </w:rPr>
        <w:t xml:space="preserve">IE.  </w:t>
      </w:r>
    </w:p>
    <w:p w14:paraId="71FD3F1C" w14:textId="77777777" w:rsidR="005C09D6" w:rsidRDefault="007903A6" w:rsidP="007903A6">
      <w:pPr>
        <w:rPr>
          <w:rFonts w:ascii="Times New Roman" w:hAnsi="Times New Roman"/>
          <w:sz w:val="24"/>
          <w:szCs w:val="24"/>
        </w:rPr>
      </w:pPr>
      <w:r w:rsidRPr="00977C2C">
        <w:rPr>
          <w:rFonts w:ascii="Times New Roman" w:hAnsi="Times New Roman"/>
          <w:b/>
          <w:sz w:val="24"/>
          <w:szCs w:val="24"/>
        </w:rPr>
        <w:t>Conservation Voltage Reduction (CVR)</w:t>
      </w:r>
      <w:r w:rsidRPr="00252D9F">
        <w:rPr>
          <w:rFonts w:ascii="Times New Roman" w:hAnsi="Times New Roman"/>
          <w:sz w:val="24"/>
          <w:szCs w:val="24"/>
        </w:rPr>
        <w:t xml:space="preserve"> – Applicable only to NOIEs. The NOIE Transmission and/or Distribution Service Provider (TDSP) reduces voltage at selected substations to reduce Lo</w:t>
      </w:r>
      <w:r w:rsidR="005C09D6">
        <w:rPr>
          <w:rFonts w:ascii="Times New Roman" w:hAnsi="Times New Roman"/>
          <w:sz w:val="24"/>
          <w:szCs w:val="24"/>
        </w:rPr>
        <w:t>ad when conservation is needed.</w:t>
      </w:r>
    </w:p>
    <w:p w14:paraId="1B6B068A" w14:textId="77777777" w:rsidR="005C09D6" w:rsidRDefault="007903A6" w:rsidP="007903A6">
      <w:pPr>
        <w:rPr>
          <w:rFonts w:ascii="Times New Roman" w:hAnsi="Times New Roman"/>
          <w:sz w:val="24"/>
          <w:szCs w:val="24"/>
        </w:rPr>
      </w:pPr>
      <w:r w:rsidRPr="00977C2C">
        <w:rPr>
          <w:rFonts w:ascii="Times New Roman" w:hAnsi="Times New Roman"/>
          <w:b/>
          <w:sz w:val="24"/>
          <w:szCs w:val="24"/>
        </w:rPr>
        <w:t>Critical Peak Pricing (CPP)</w:t>
      </w:r>
      <w:r w:rsidRPr="00252D9F">
        <w:rPr>
          <w:rFonts w:ascii="Times New Roman" w:hAnsi="Times New Roman"/>
          <w:sz w:val="24"/>
          <w:szCs w:val="24"/>
        </w:rPr>
        <w:t xml:space="preserve"> – Customer prices that rise for limited duration periods of time identified by the REP/NOIE. These periods usually correlate to high prices occurring in the Day-Ahead or anticipated to occur in the Real-Time wholesale market. Critical peak events usually occur a limited number of times per year and typically are communicated a day in advance. </w:t>
      </w:r>
    </w:p>
    <w:p w14:paraId="73E6AF3A" w14:textId="77777777" w:rsidR="005C09D6" w:rsidRDefault="007903A6" w:rsidP="007903A6">
      <w:pPr>
        <w:rPr>
          <w:rFonts w:ascii="Times New Roman" w:hAnsi="Times New Roman"/>
          <w:sz w:val="24"/>
          <w:szCs w:val="24"/>
        </w:rPr>
      </w:pPr>
      <w:r w:rsidRPr="00977C2C">
        <w:rPr>
          <w:rFonts w:ascii="Times New Roman" w:hAnsi="Times New Roman"/>
          <w:b/>
          <w:sz w:val="24"/>
          <w:szCs w:val="24"/>
        </w:rPr>
        <w:t>Free Days and/or Time Periods (FDH)</w:t>
      </w:r>
      <w:r w:rsidRPr="00252D9F">
        <w:rPr>
          <w:rFonts w:ascii="Times New Roman" w:hAnsi="Times New Roman"/>
          <w:sz w:val="24"/>
          <w:szCs w:val="24"/>
        </w:rPr>
        <w:t xml:space="preserve"> – Customer is not charged for consumption on specified days of week, holidays, and/or time periods of the day. For example: free nights and weekends. Alternatively, Customer is allowed to designate days during a billing period for wh</w:t>
      </w:r>
      <w:r w:rsidR="005C09D6">
        <w:rPr>
          <w:rFonts w:ascii="Times New Roman" w:hAnsi="Times New Roman"/>
          <w:sz w:val="24"/>
          <w:szCs w:val="24"/>
        </w:rPr>
        <w:t>ich consumption is not charged.</w:t>
      </w:r>
    </w:p>
    <w:p w14:paraId="73DD2EC4" w14:textId="77777777" w:rsidR="005C09D6" w:rsidRDefault="007903A6" w:rsidP="007903A6">
      <w:pPr>
        <w:rPr>
          <w:rFonts w:ascii="Times New Roman" w:hAnsi="Times New Roman"/>
          <w:sz w:val="24"/>
          <w:szCs w:val="24"/>
        </w:rPr>
      </w:pPr>
      <w:r w:rsidRPr="00977C2C">
        <w:rPr>
          <w:rFonts w:ascii="Times New Roman" w:hAnsi="Times New Roman"/>
          <w:b/>
          <w:sz w:val="24"/>
          <w:szCs w:val="24"/>
        </w:rPr>
        <w:t>Indexed Day-Ahead (IDA)</w:t>
      </w:r>
      <w:r w:rsidRPr="00252D9F">
        <w:rPr>
          <w:rFonts w:ascii="Times New Roman" w:hAnsi="Times New Roman"/>
          <w:sz w:val="24"/>
          <w:szCs w:val="24"/>
        </w:rPr>
        <w:t xml:space="preserve"> – May or may not include fixed pricing for a defined volume of usage, but does include pricing for some or all usage, indexed to the Day-Ahead Settlement Point Prices for the premise Load Zone. Charges are based on C</w:t>
      </w:r>
      <w:r w:rsidR="005C09D6">
        <w:rPr>
          <w:rFonts w:ascii="Times New Roman" w:hAnsi="Times New Roman"/>
          <w:sz w:val="24"/>
          <w:szCs w:val="24"/>
        </w:rPr>
        <w:t>ustomer's actual interval data.</w:t>
      </w:r>
    </w:p>
    <w:p w14:paraId="07580839" w14:textId="77777777" w:rsidR="005C09D6" w:rsidRDefault="007903A6" w:rsidP="007903A6">
      <w:pPr>
        <w:rPr>
          <w:rFonts w:ascii="Times New Roman" w:hAnsi="Times New Roman"/>
          <w:sz w:val="24"/>
          <w:szCs w:val="24"/>
        </w:rPr>
      </w:pPr>
      <w:r w:rsidRPr="00977C2C">
        <w:rPr>
          <w:rFonts w:ascii="Times New Roman" w:hAnsi="Times New Roman"/>
          <w:b/>
          <w:sz w:val="24"/>
          <w:szCs w:val="24"/>
        </w:rPr>
        <w:t>Indexed Other (IOT)</w:t>
      </w:r>
      <w:r w:rsidRPr="00252D9F">
        <w:rPr>
          <w:rFonts w:ascii="Times New Roman" w:hAnsi="Times New Roman"/>
          <w:sz w:val="24"/>
          <w:szCs w:val="24"/>
        </w:rPr>
        <w:t xml:space="preserve"> – May or may not include fixed pricing for a defined volume of usage, but does include pricing for some or all usage, indexed to a market price for the premise Load Zone, </w:t>
      </w:r>
      <w:r w:rsidRPr="00252D9F">
        <w:rPr>
          <w:rFonts w:ascii="Times New Roman" w:hAnsi="Times New Roman"/>
          <w:sz w:val="24"/>
          <w:szCs w:val="24"/>
        </w:rPr>
        <w:lastRenderedPageBreak/>
        <w:t>other than the Real-Time or Day-Ahead Settlement Point Prices</w:t>
      </w:r>
      <w:r w:rsidR="00A63F91">
        <w:rPr>
          <w:rFonts w:ascii="Times New Roman" w:hAnsi="Times New Roman"/>
          <w:sz w:val="24"/>
          <w:szCs w:val="24"/>
        </w:rPr>
        <w:t xml:space="preserve"> e.g.</w:t>
      </w:r>
      <w:r w:rsidR="003B530A">
        <w:rPr>
          <w:rFonts w:ascii="Times New Roman" w:hAnsi="Times New Roman"/>
          <w:sz w:val="24"/>
          <w:szCs w:val="24"/>
        </w:rPr>
        <w:t>,</w:t>
      </w:r>
      <w:r w:rsidR="00A63F91">
        <w:rPr>
          <w:rFonts w:ascii="Times New Roman" w:hAnsi="Times New Roman"/>
          <w:sz w:val="24"/>
          <w:szCs w:val="24"/>
        </w:rPr>
        <w:t xml:space="preserve"> Ancillary Services Pricing</w:t>
      </w:r>
      <w:r w:rsidR="00F45DEA">
        <w:rPr>
          <w:rFonts w:ascii="Times New Roman" w:hAnsi="Times New Roman"/>
          <w:sz w:val="24"/>
          <w:szCs w:val="24"/>
        </w:rPr>
        <w:t xml:space="preserve">. </w:t>
      </w:r>
      <w:r w:rsidRPr="00252D9F">
        <w:rPr>
          <w:rFonts w:ascii="Times New Roman" w:hAnsi="Times New Roman"/>
          <w:sz w:val="24"/>
          <w:szCs w:val="24"/>
        </w:rPr>
        <w:t>Charges are based on C</w:t>
      </w:r>
      <w:r w:rsidR="005C09D6">
        <w:rPr>
          <w:rFonts w:ascii="Times New Roman" w:hAnsi="Times New Roman"/>
          <w:sz w:val="24"/>
          <w:szCs w:val="24"/>
        </w:rPr>
        <w:t>ustomer's actual interval data.</w:t>
      </w:r>
    </w:p>
    <w:p w14:paraId="57401F4A" w14:textId="77777777" w:rsidR="005C09D6" w:rsidRDefault="007903A6" w:rsidP="007903A6">
      <w:pPr>
        <w:rPr>
          <w:rFonts w:ascii="Times New Roman" w:hAnsi="Times New Roman"/>
          <w:sz w:val="24"/>
          <w:szCs w:val="24"/>
        </w:rPr>
      </w:pPr>
      <w:r w:rsidRPr="00977C2C">
        <w:rPr>
          <w:rFonts w:ascii="Times New Roman" w:hAnsi="Times New Roman"/>
          <w:b/>
          <w:sz w:val="24"/>
          <w:szCs w:val="24"/>
        </w:rPr>
        <w:t>Indexed Real-Time (IRT)</w:t>
      </w:r>
      <w:r w:rsidRPr="00252D9F">
        <w:rPr>
          <w:rFonts w:ascii="Times New Roman" w:hAnsi="Times New Roman"/>
          <w:sz w:val="24"/>
          <w:szCs w:val="24"/>
        </w:rPr>
        <w:t xml:space="preserve"> – </w:t>
      </w:r>
      <w:r w:rsidR="00A7082E" w:rsidRPr="00A7082E">
        <w:rPr>
          <w:rFonts w:ascii="Times New Roman" w:hAnsi="Times New Roman"/>
          <w:sz w:val="24"/>
          <w:szCs w:val="24"/>
        </w:rPr>
        <w:t>May or may not include fixed pricing for a defined volume of usage, but does include pricing for some or all usage, indexed to the</w:t>
      </w:r>
      <w:r w:rsidR="008631BC">
        <w:rPr>
          <w:rFonts w:ascii="Times New Roman" w:hAnsi="Times New Roman"/>
          <w:sz w:val="24"/>
          <w:szCs w:val="24"/>
        </w:rPr>
        <w:t xml:space="preserve"> </w:t>
      </w:r>
      <w:r w:rsidR="007765E7">
        <w:rPr>
          <w:rFonts w:ascii="Times New Roman" w:hAnsi="Times New Roman"/>
          <w:sz w:val="24"/>
          <w:szCs w:val="24"/>
        </w:rPr>
        <w:t>R</w:t>
      </w:r>
      <w:r w:rsidR="008631BC">
        <w:rPr>
          <w:rFonts w:ascii="Times New Roman" w:hAnsi="Times New Roman"/>
          <w:sz w:val="24"/>
          <w:szCs w:val="24"/>
        </w:rPr>
        <w:t>eal</w:t>
      </w:r>
      <w:r w:rsidR="004C0920">
        <w:rPr>
          <w:rFonts w:ascii="Times New Roman" w:hAnsi="Times New Roman"/>
          <w:sz w:val="24"/>
          <w:szCs w:val="24"/>
        </w:rPr>
        <w:t>-Time Settlement Point Prices.</w:t>
      </w:r>
      <w:r w:rsidR="008631BC">
        <w:rPr>
          <w:rFonts w:ascii="Times New Roman" w:hAnsi="Times New Roman"/>
          <w:sz w:val="24"/>
          <w:szCs w:val="24"/>
        </w:rPr>
        <w:t xml:space="preserve"> </w:t>
      </w:r>
      <w:r w:rsidRPr="00252D9F">
        <w:rPr>
          <w:rFonts w:ascii="Times New Roman" w:hAnsi="Times New Roman"/>
          <w:sz w:val="24"/>
          <w:szCs w:val="24"/>
        </w:rPr>
        <w:t>Charges are based on Cu</w:t>
      </w:r>
      <w:r w:rsidR="005C09D6">
        <w:rPr>
          <w:rFonts w:ascii="Times New Roman" w:hAnsi="Times New Roman"/>
          <w:sz w:val="24"/>
          <w:szCs w:val="24"/>
        </w:rPr>
        <w:t xml:space="preserve">stomer's actual interval data. </w:t>
      </w:r>
    </w:p>
    <w:p w14:paraId="51FD36A5" w14:textId="77777777" w:rsidR="007903A6" w:rsidRPr="00252D9F" w:rsidRDefault="007903A6" w:rsidP="007903A6">
      <w:pPr>
        <w:rPr>
          <w:rFonts w:ascii="Times New Roman" w:hAnsi="Times New Roman"/>
          <w:sz w:val="24"/>
          <w:szCs w:val="24"/>
        </w:rPr>
      </w:pPr>
      <w:r w:rsidRPr="00977C2C">
        <w:rPr>
          <w:rFonts w:ascii="Times New Roman" w:hAnsi="Times New Roman"/>
          <w:b/>
          <w:sz w:val="24"/>
          <w:szCs w:val="24"/>
        </w:rPr>
        <w:t>Other Direct Load Control (OLC)</w:t>
      </w:r>
      <w:r w:rsidRPr="00252D9F">
        <w:rPr>
          <w:rFonts w:ascii="Times New Roman" w:hAnsi="Times New Roman"/>
          <w:sz w:val="24"/>
          <w:szCs w:val="24"/>
        </w:rPr>
        <w:t xml:space="preserve"> – Agreements that allow the REP/NOIE or a third party to control the Customer’s Load remotely for economic or grid reliability purposes. This category applies to Direct Load Control (DLC) not associated with the Customer’s energy price, and with different deployment criteria than described elsewhere. (Avoid double counting if DLC data was reported in other categories.) Customer incentive is predefined and does not vary based upon the response.</w:t>
      </w:r>
    </w:p>
    <w:p w14:paraId="7A262CD5" w14:textId="77777777" w:rsidR="005C09D6" w:rsidRDefault="007903A6" w:rsidP="007903A6">
      <w:pPr>
        <w:pStyle w:val="ListParagraph"/>
        <w:numPr>
          <w:ilvl w:val="0"/>
          <w:numId w:val="3"/>
        </w:numPr>
        <w:rPr>
          <w:rFonts w:ascii="Times New Roman" w:hAnsi="Times New Roman"/>
          <w:sz w:val="24"/>
          <w:szCs w:val="24"/>
        </w:rPr>
      </w:pPr>
      <w:r w:rsidRPr="00252D9F">
        <w:rPr>
          <w:rFonts w:ascii="Times New Roman" w:hAnsi="Times New Roman"/>
          <w:sz w:val="24"/>
          <w:szCs w:val="24"/>
        </w:rPr>
        <w:t>OLC Example - OLC (always has DLC) REP identifies a day on which high prices have, or are about to, materialize. The REP sends a signal to the Customer’s web-enabled thermostat to increase its set point by 3 degrees.  The REP agrees to pay the Customer $10 / month for each summer month, and the Customer agrees to allow the thermostat to be set higher 10 times during the summer for periods up to 2 hours long.  If the Customer overrides the REP thermostat setting during a month, the Customer’s payment is reduced by $3.</w:t>
      </w:r>
    </w:p>
    <w:p w14:paraId="2592DFDE" w14:textId="77777777" w:rsidR="005C09D6" w:rsidRDefault="005C09D6" w:rsidP="005C09D6">
      <w:pPr>
        <w:pStyle w:val="ListParagraph"/>
        <w:rPr>
          <w:rFonts w:ascii="Times New Roman" w:hAnsi="Times New Roman"/>
          <w:sz w:val="24"/>
          <w:szCs w:val="24"/>
        </w:rPr>
      </w:pPr>
    </w:p>
    <w:p w14:paraId="0EA2FE20" w14:textId="77777777" w:rsidR="007903A6" w:rsidRPr="00252D9F" w:rsidRDefault="007903A6" w:rsidP="005C09D6">
      <w:pPr>
        <w:pStyle w:val="ListParagraph"/>
        <w:ind w:left="0"/>
        <w:rPr>
          <w:rFonts w:ascii="Times New Roman" w:hAnsi="Times New Roman"/>
          <w:sz w:val="24"/>
          <w:szCs w:val="24"/>
        </w:rPr>
      </w:pPr>
      <w:r w:rsidRPr="005C09D6">
        <w:rPr>
          <w:rFonts w:ascii="Times New Roman" w:hAnsi="Times New Roman"/>
          <w:b/>
          <w:sz w:val="24"/>
          <w:szCs w:val="24"/>
        </w:rPr>
        <w:t>Other Voluntary Demand Response Program (OTH)</w:t>
      </w:r>
      <w:r w:rsidRPr="005C09D6">
        <w:rPr>
          <w:rFonts w:ascii="Times New Roman" w:hAnsi="Times New Roman"/>
          <w:sz w:val="24"/>
          <w:szCs w:val="24"/>
        </w:rPr>
        <w:t xml:space="preserve"> – Any retail program not covered in the other categories that includes a Demand response incentive or signal. </w:t>
      </w:r>
      <w:r w:rsidR="00914D6A">
        <w:rPr>
          <w:rFonts w:ascii="Times New Roman" w:hAnsi="Times New Roman"/>
          <w:sz w:val="24"/>
          <w:szCs w:val="24"/>
        </w:rPr>
        <w:t xml:space="preserve">General conservation messages to all or a majority of a REP’s or a NOIE’s </w:t>
      </w:r>
      <w:r w:rsidR="00FC426A">
        <w:rPr>
          <w:rFonts w:ascii="Times New Roman" w:hAnsi="Times New Roman"/>
          <w:sz w:val="24"/>
          <w:szCs w:val="24"/>
        </w:rPr>
        <w:t xml:space="preserve">Customers </w:t>
      </w:r>
      <w:r w:rsidR="00914D6A">
        <w:rPr>
          <w:rFonts w:ascii="Times New Roman" w:hAnsi="Times New Roman"/>
          <w:sz w:val="24"/>
          <w:szCs w:val="24"/>
        </w:rPr>
        <w:t>are not applicable.</w:t>
      </w:r>
      <w:r w:rsidR="00D3622E">
        <w:rPr>
          <w:rFonts w:ascii="Times New Roman" w:hAnsi="Times New Roman"/>
          <w:sz w:val="24"/>
          <w:szCs w:val="24"/>
        </w:rPr>
        <w:br/>
      </w:r>
      <w:r w:rsidR="00914D6A" w:rsidDel="00914D6A">
        <w:rPr>
          <w:rFonts w:ascii="Times New Roman" w:hAnsi="Times New Roman"/>
          <w:sz w:val="24"/>
          <w:szCs w:val="24"/>
        </w:rPr>
        <w:t xml:space="preserve"> </w:t>
      </w:r>
      <w:r>
        <w:rPr>
          <w:rFonts w:ascii="Times New Roman" w:hAnsi="Times New Roman"/>
          <w:b/>
          <w:sz w:val="24"/>
          <w:szCs w:val="24"/>
        </w:rPr>
        <w:br/>
      </w:r>
      <w:r w:rsidRPr="00977C2C">
        <w:rPr>
          <w:rFonts w:ascii="Times New Roman" w:hAnsi="Times New Roman"/>
          <w:b/>
          <w:sz w:val="24"/>
          <w:szCs w:val="24"/>
        </w:rPr>
        <w:t>Peak Rebates (PR)</w:t>
      </w:r>
      <w:r w:rsidRPr="00252D9F">
        <w:rPr>
          <w:rFonts w:ascii="Times New Roman" w:hAnsi="Times New Roman"/>
          <w:sz w:val="24"/>
          <w:szCs w:val="24"/>
        </w:rPr>
        <w:t xml:space="preserve"> – A retail offering in which the Customer is eligible for a financial incentive paid for Load reductions taken during periods of time identified by the Load Serving Entity (LSE) and communicated to the Customer during the prior day or the event day or both. LSE has defined a method to identify whether a Customer has responded and to quantify the response amount. Payment (rebate) to Customer is based upon the magnitude of the Customer’s response.  </w:t>
      </w:r>
    </w:p>
    <w:p w14:paraId="1DFBC720" w14:textId="77777777" w:rsidR="007903A6" w:rsidRPr="00252D9F" w:rsidRDefault="007903A6" w:rsidP="007903A6">
      <w:pPr>
        <w:rPr>
          <w:rFonts w:ascii="Times New Roman" w:hAnsi="Times New Roman"/>
          <w:sz w:val="24"/>
          <w:szCs w:val="24"/>
        </w:rPr>
      </w:pPr>
      <w:r w:rsidRPr="00252D9F">
        <w:rPr>
          <w:rFonts w:ascii="Times New Roman" w:hAnsi="Times New Roman"/>
          <w:sz w:val="24"/>
          <w:szCs w:val="24"/>
        </w:rPr>
        <w:t>Peak Rebate examples:</w:t>
      </w:r>
    </w:p>
    <w:p w14:paraId="5F12E4A0" w14:textId="77777777" w:rsidR="007903A6" w:rsidRPr="00252D9F" w:rsidRDefault="007903A6" w:rsidP="007903A6">
      <w:pPr>
        <w:pStyle w:val="ListParagraph"/>
        <w:numPr>
          <w:ilvl w:val="0"/>
          <w:numId w:val="3"/>
        </w:numPr>
        <w:rPr>
          <w:rFonts w:ascii="Times New Roman" w:hAnsi="Times New Roman"/>
          <w:sz w:val="24"/>
          <w:szCs w:val="24"/>
        </w:rPr>
      </w:pPr>
      <w:r w:rsidRPr="00252D9F">
        <w:rPr>
          <w:rFonts w:ascii="Times New Roman" w:hAnsi="Times New Roman"/>
          <w:sz w:val="24"/>
          <w:szCs w:val="24"/>
        </w:rPr>
        <w:t>No DLC: The REP sends an email one day prior if high prices are forecasted, and sends a reminder text/tweet the morning of the following day.  The REP identifies responding Customers using a recent similar weather day as a baseline to estimate what the Customer’s Load would have been.  If the Customer’s actual Load during the predicted intervals was lower than the baseline, the REP agrees to pay the Customer $X / kWh of reduction.</w:t>
      </w:r>
      <w:r w:rsidRPr="00252D9F">
        <w:rPr>
          <w:rFonts w:ascii="Times New Roman" w:hAnsi="Times New Roman"/>
          <w:sz w:val="24"/>
          <w:szCs w:val="24"/>
        </w:rPr>
        <w:br/>
      </w:r>
    </w:p>
    <w:p w14:paraId="72D9AB55" w14:textId="77777777" w:rsidR="007903A6" w:rsidRPr="00252D9F" w:rsidRDefault="007903A6" w:rsidP="007903A6">
      <w:pPr>
        <w:pStyle w:val="ListParagraph"/>
        <w:numPr>
          <w:ilvl w:val="0"/>
          <w:numId w:val="3"/>
        </w:numPr>
        <w:rPr>
          <w:rFonts w:ascii="Times New Roman" w:hAnsi="Times New Roman"/>
          <w:sz w:val="24"/>
          <w:szCs w:val="24"/>
        </w:rPr>
      </w:pPr>
      <w:r w:rsidRPr="00252D9F">
        <w:rPr>
          <w:rFonts w:ascii="Times New Roman" w:hAnsi="Times New Roman"/>
          <w:sz w:val="24"/>
          <w:szCs w:val="24"/>
        </w:rPr>
        <w:t xml:space="preserve">DLC: REP sends email one day prior if high prices are forecasted, and sends a reminder text/tweet the morning of the following day.  When high prices materialize, the REP sends a signal to the Customer’s web-enabled thermostat to increase its set point by 3 degrees.  The REP establishes a baseline for the Customer to estimate what the </w:t>
      </w:r>
      <w:r w:rsidRPr="00252D9F">
        <w:rPr>
          <w:rFonts w:ascii="Times New Roman" w:hAnsi="Times New Roman"/>
          <w:sz w:val="24"/>
          <w:szCs w:val="24"/>
        </w:rPr>
        <w:lastRenderedPageBreak/>
        <w:t>Customer’s Load would have been.  If the Customer’s actual Load during the predicted intervals was lower than the baseline, the REP agrees to pay the Customer $X / kWh of reduction.</w:t>
      </w:r>
    </w:p>
    <w:p w14:paraId="238EDA96" w14:textId="77777777" w:rsidR="007903A6" w:rsidRDefault="007903A6" w:rsidP="007903A6">
      <w:pPr>
        <w:rPr>
          <w:rFonts w:ascii="Times New Roman" w:hAnsi="Times New Roman"/>
          <w:sz w:val="24"/>
          <w:szCs w:val="24"/>
        </w:rPr>
      </w:pPr>
      <w:r w:rsidRPr="00977C2C">
        <w:rPr>
          <w:rFonts w:ascii="Times New Roman" w:hAnsi="Times New Roman"/>
          <w:b/>
          <w:sz w:val="24"/>
          <w:szCs w:val="24"/>
        </w:rPr>
        <w:t>Time of Use (TOU)</w:t>
      </w:r>
      <w:r w:rsidRPr="00252D9F">
        <w:rPr>
          <w:rFonts w:ascii="Times New Roman" w:hAnsi="Times New Roman"/>
          <w:sz w:val="24"/>
          <w:szCs w:val="24"/>
        </w:rPr>
        <w:t xml:space="preserve"> — Prices that vary across defined blocks of hours, with predefined prices and schedules. (As used here, does not apply to seasonal adjustments.)</w:t>
      </w:r>
    </w:p>
    <w:p w14:paraId="3A6465F6" w14:textId="6DF0361A" w:rsidR="007903A6" w:rsidRPr="00252D9F" w:rsidDel="00BD584E" w:rsidRDefault="007903A6" w:rsidP="007903A6">
      <w:pPr>
        <w:rPr>
          <w:del w:id="806" w:author="ERCOT 111725" w:date="2025-11-03T13:59:00Z" w16du:dateUtc="2025-11-03T19:59:00Z"/>
          <w:rFonts w:ascii="Times New Roman" w:hAnsi="Times New Roman"/>
          <w:sz w:val="24"/>
          <w:szCs w:val="24"/>
        </w:rPr>
      </w:pPr>
    </w:p>
    <w:p w14:paraId="38A8746C" w14:textId="6543AE89" w:rsidR="007903A6" w:rsidRPr="00977C2C" w:rsidDel="00BD584E" w:rsidRDefault="007903A6" w:rsidP="007903A6">
      <w:pPr>
        <w:jc w:val="center"/>
        <w:rPr>
          <w:del w:id="807" w:author="ERCOT 111725" w:date="2025-11-03T13:59:00Z" w16du:dateUtc="2025-11-03T19:59:00Z"/>
          <w:rFonts w:ascii="Times New Roman" w:hAnsi="Times New Roman"/>
          <w:b/>
          <w:sz w:val="24"/>
          <w:szCs w:val="24"/>
        </w:rPr>
      </w:pPr>
      <w:del w:id="808" w:author="ERCOT 111725" w:date="2025-11-03T13:59:00Z" w16du:dateUtc="2025-11-03T19:59:00Z">
        <w:r w:rsidRPr="00977C2C" w:rsidDel="00BD584E">
          <w:rPr>
            <w:rFonts w:ascii="Times New Roman" w:hAnsi="Times New Roman"/>
            <w:b/>
            <w:sz w:val="24"/>
            <w:szCs w:val="24"/>
          </w:rPr>
          <w:delText>APPENDIX B</w:delText>
        </w:r>
      </w:del>
    </w:p>
    <w:p w14:paraId="318715D9" w14:textId="39C20520" w:rsidR="007903A6" w:rsidRPr="00977C2C" w:rsidDel="00BD584E" w:rsidRDefault="007903A6" w:rsidP="007903A6">
      <w:pPr>
        <w:rPr>
          <w:del w:id="809" w:author="ERCOT 111725" w:date="2025-11-03T13:59:00Z" w16du:dateUtc="2025-11-03T19:59:00Z"/>
          <w:rFonts w:ascii="Times New Roman" w:hAnsi="Times New Roman"/>
          <w:b/>
          <w:sz w:val="24"/>
          <w:szCs w:val="24"/>
        </w:rPr>
      </w:pPr>
      <w:del w:id="810" w:author="ERCOT 111725" w:date="2025-11-03T13:59:00Z" w16du:dateUtc="2025-11-03T19:59:00Z">
        <w:r w:rsidRPr="00977C2C" w:rsidDel="00BD584E">
          <w:rPr>
            <w:rFonts w:ascii="Times New Roman" w:hAnsi="Times New Roman"/>
            <w:b/>
            <w:sz w:val="24"/>
            <w:szCs w:val="24"/>
          </w:rPr>
          <w:delText>NOIE Submission File Template</w:delText>
        </w:r>
      </w:del>
    </w:p>
    <w:p w14:paraId="265DEBAB" w14:textId="5EA56094" w:rsidR="007903A6" w:rsidRPr="00977C2C" w:rsidDel="00BD584E" w:rsidRDefault="007903A6" w:rsidP="007903A6">
      <w:pPr>
        <w:rPr>
          <w:del w:id="811" w:author="ERCOT 111725" w:date="2025-11-03T13:59:00Z" w16du:dateUtc="2025-11-03T19:59:00Z"/>
          <w:rFonts w:ascii="Times New Roman" w:hAnsi="Times New Roman"/>
          <w:b/>
          <w:sz w:val="24"/>
          <w:szCs w:val="24"/>
        </w:rPr>
      </w:pPr>
      <w:del w:id="812" w:author="ERCOT 111725" w:date="2025-11-03T13:59:00Z" w16du:dateUtc="2025-11-03T19:59:00Z">
        <w:r w:rsidRPr="00977C2C" w:rsidDel="00BD584E">
          <w:rPr>
            <w:rFonts w:ascii="Times New Roman" w:hAnsi="Times New Roman"/>
            <w:b/>
            <w:sz w:val="24"/>
            <w:szCs w:val="24"/>
          </w:rPr>
          <w:delText>Excel file attached.</w:delText>
        </w:r>
      </w:del>
    </w:p>
    <w:p w14:paraId="7C26BDAF" w14:textId="0976E6B6" w:rsidR="007903A6" w:rsidRPr="00977C2C" w:rsidDel="00BD584E" w:rsidRDefault="007903A6" w:rsidP="007903A6">
      <w:pPr>
        <w:rPr>
          <w:del w:id="813" w:author="ERCOT 111725" w:date="2025-11-03T13:59:00Z" w16du:dateUtc="2025-11-03T19:59:00Z"/>
          <w:rFonts w:ascii="Times New Roman" w:hAnsi="Times New Roman"/>
          <w:b/>
          <w:sz w:val="24"/>
          <w:szCs w:val="24"/>
        </w:rPr>
      </w:pPr>
    </w:p>
    <w:p w14:paraId="7547D61C" w14:textId="3585DDE3" w:rsidR="007903A6" w:rsidRPr="00977C2C" w:rsidDel="00BD584E" w:rsidRDefault="007903A6" w:rsidP="007903A6">
      <w:pPr>
        <w:jc w:val="center"/>
        <w:rPr>
          <w:del w:id="814" w:author="ERCOT 111725" w:date="2025-11-03T13:59:00Z" w16du:dateUtc="2025-11-03T19:59:00Z"/>
          <w:rFonts w:ascii="Times New Roman" w:hAnsi="Times New Roman"/>
          <w:b/>
          <w:sz w:val="24"/>
          <w:szCs w:val="24"/>
        </w:rPr>
      </w:pPr>
      <w:del w:id="815" w:author="ERCOT 111725" w:date="2025-11-03T13:59:00Z" w16du:dateUtc="2025-11-03T19:59:00Z">
        <w:r w:rsidRPr="00977C2C" w:rsidDel="00BD584E">
          <w:rPr>
            <w:rFonts w:ascii="Times New Roman" w:hAnsi="Times New Roman"/>
            <w:b/>
            <w:sz w:val="24"/>
            <w:szCs w:val="24"/>
          </w:rPr>
          <w:delText>APPENDIX C</w:delText>
        </w:r>
      </w:del>
    </w:p>
    <w:p w14:paraId="5FEDF3F8" w14:textId="2AECA8D1" w:rsidR="007903A6" w:rsidRPr="00977C2C" w:rsidDel="00BD584E" w:rsidRDefault="007903A6" w:rsidP="007903A6">
      <w:pPr>
        <w:rPr>
          <w:del w:id="816" w:author="ERCOT 111725" w:date="2025-11-03T13:59:00Z" w16du:dateUtc="2025-11-03T19:59:00Z"/>
          <w:rFonts w:ascii="Times New Roman" w:hAnsi="Times New Roman"/>
          <w:b/>
          <w:sz w:val="24"/>
          <w:szCs w:val="24"/>
        </w:rPr>
      </w:pPr>
      <w:del w:id="817" w:author="ERCOT 111725" w:date="2025-11-03T13:59:00Z" w16du:dateUtc="2025-11-03T19:59:00Z">
        <w:r w:rsidRPr="00977C2C" w:rsidDel="00BD584E">
          <w:rPr>
            <w:rFonts w:ascii="Times New Roman" w:hAnsi="Times New Roman"/>
            <w:b/>
            <w:sz w:val="24"/>
            <w:szCs w:val="24"/>
          </w:rPr>
          <w:delText>REP Event File Template</w:delText>
        </w:r>
      </w:del>
    </w:p>
    <w:p w14:paraId="46B55E6A" w14:textId="541510B3" w:rsidR="007C1D90" w:rsidRPr="00252D9F" w:rsidRDefault="007903A6" w:rsidP="007903A6">
      <w:pPr>
        <w:rPr>
          <w:rFonts w:ascii="Times New Roman" w:hAnsi="Times New Roman"/>
          <w:sz w:val="24"/>
          <w:szCs w:val="24"/>
        </w:rPr>
      </w:pPr>
      <w:del w:id="818" w:author="ERCOT 111725" w:date="2025-11-03T13:59:00Z" w16du:dateUtc="2025-11-03T19:59:00Z">
        <w:r w:rsidRPr="00977C2C" w:rsidDel="00BD584E">
          <w:rPr>
            <w:rFonts w:ascii="Times New Roman" w:hAnsi="Times New Roman"/>
            <w:b/>
            <w:sz w:val="24"/>
            <w:szCs w:val="24"/>
          </w:rPr>
          <w:delText>Excel file attached.</w:delText>
        </w:r>
      </w:del>
    </w:p>
    <w:sectPr w:rsidR="007C1D90" w:rsidRPr="00252D9F" w:rsidSect="00003B06">
      <w:headerReference w:type="default"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CD65F" w14:textId="77777777" w:rsidR="00CB2416" w:rsidRDefault="00CB2416" w:rsidP="003C3B74">
      <w:pPr>
        <w:spacing w:after="0" w:line="240" w:lineRule="auto"/>
      </w:pPr>
      <w:r>
        <w:separator/>
      </w:r>
    </w:p>
  </w:endnote>
  <w:endnote w:type="continuationSeparator" w:id="0">
    <w:p w14:paraId="5600CB87" w14:textId="77777777" w:rsidR="00CB2416" w:rsidRDefault="00CB2416" w:rsidP="003C3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02D5C" w14:textId="62645A75" w:rsidR="00737E50" w:rsidRPr="00EE5ED9" w:rsidRDefault="00E82AA9" w:rsidP="003C3B74">
    <w:pPr>
      <w:widowControl w:val="0"/>
      <w:tabs>
        <w:tab w:val="center" w:pos="4320"/>
        <w:tab w:val="right" w:pos="8640"/>
      </w:tabs>
      <w:autoSpaceDE w:val="0"/>
      <w:autoSpaceDN w:val="0"/>
      <w:adjustRightInd w:val="0"/>
      <w:spacing w:after="0" w:line="240" w:lineRule="auto"/>
      <w:rPr>
        <w:rFonts w:ascii="Arial" w:eastAsia="Times New Roman" w:hAnsi="Arial" w:cs="Arial"/>
        <w:sz w:val="18"/>
        <w:szCs w:val="18"/>
      </w:rPr>
    </w:pPr>
    <w:r>
      <w:rPr>
        <w:rFonts w:ascii="Arial" w:eastAsia="Times New Roman" w:hAnsi="Arial" w:cs="Arial"/>
        <w:sz w:val="18"/>
        <w:szCs w:val="18"/>
      </w:rPr>
      <w:t>1294</w:t>
    </w:r>
    <w:r w:rsidR="00EE5ED9" w:rsidRPr="00EE5ED9">
      <w:rPr>
        <w:rFonts w:ascii="Arial" w:eastAsia="Times New Roman" w:hAnsi="Arial" w:cs="Arial"/>
        <w:sz w:val="18"/>
        <w:szCs w:val="18"/>
      </w:rPr>
      <w:t>NPRR-</w:t>
    </w:r>
    <w:r w:rsidR="007A5C17">
      <w:rPr>
        <w:rFonts w:ascii="Arial" w:eastAsia="Times New Roman" w:hAnsi="Arial" w:cs="Arial"/>
        <w:sz w:val="18"/>
        <w:szCs w:val="18"/>
      </w:rPr>
      <w:t>09</w:t>
    </w:r>
    <w:r w:rsidR="00F84758">
      <w:rPr>
        <w:rFonts w:ascii="Arial" w:eastAsia="Times New Roman" w:hAnsi="Arial" w:cs="Arial"/>
        <w:sz w:val="18"/>
        <w:szCs w:val="18"/>
      </w:rPr>
      <w:t xml:space="preserve"> </w:t>
    </w:r>
    <w:r w:rsidR="007A5C17">
      <w:rPr>
        <w:rFonts w:ascii="Arial" w:eastAsia="Times New Roman" w:hAnsi="Arial" w:cs="Arial"/>
        <w:sz w:val="18"/>
        <w:szCs w:val="18"/>
      </w:rPr>
      <w:t>ERCOT Comments 111</w:t>
    </w:r>
    <w:r w:rsidR="00B212DA">
      <w:rPr>
        <w:rFonts w:ascii="Arial" w:eastAsia="Times New Roman" w:hAnsi="Arial" w:cs="Arial"/>
        <w:sz w:val="18"/>
        <w:szCs w:val="18"/>
      </w:rPr>
      <w:t>7</w:t>
    </w:r>
    <w:r w:rsidR="007A5C17">
      <w:rPr>
        <w:rFonts w:ascii="Arial" w:eastAsia="Times New Roman" w:hAnsi="Arial" w:cs="Arial"/>
        <w:sz w:val="18"/>
        <w:szCs w:val="18"/>
      </w:rPr>
      <w:t>25</w:t>
    </w:r>
    <w:r w:rsidR="00EE5ED9" w:rsidRPr="00EE5ED9">
      <w:rPr>
        <w:rFonts w:ascii="Arial" w:eastAsia="Times New Roman" w:hAnsi="Arial" w:cs="Arial"/>
        <w:sz w:val="18"/>
        <w:szCs w:val="18"/>
      </w:rPr>
      <w:tab/>
      <w:t xml:space="preserve">            </w:t>
    </w:r>
  </w:p>
  <w:p w14:paraId="2F12D5BD" w14:textId="377A8735" w:rsidR="00EE5ED9" w:rsidRPr="00BD7AC0" w:rsidRDefault="00EE5ED9" w:rsidP="00BD7AC0">
    <w:pPr>
      <w:tabs>
        <w:tab w:val="right" w:pos="9360"/>
      </w:tabs>
      <w:spacing w:after="0" w:line="240" w:lineRule="auto"/>
      <w:rPr>
        <w:rFonts w:ascii="Arial" w:eastAsia="Times New Roman" w:hAnsi="Arial" w:cs="Arial"/>
        <w:sz w:val="18"/>
        <w:szCs w:val="24"/>
      </w:rPr>
    </w:pPr>
    <w:r w:rsidRPr="00EE5ED9">
      <w:rPr>
        <w:rFonts w:ascii="Arial" w:eastAsia="Times New Roman" w:hAnsi="Arial" w:cs="Arial"/>
        <w:sz w:val="18"/>
        <w:szCs w:val="18"/>
      </w:rPr>
      <w:t>Public</w:t>
    </w:r>
    <w:r w:rsidR="00BD23C1" w:rsidRPr="00BD23C1">
      <w:rPr>
        <w:rFonts w:ascii="Arial" w:eastAsia="Times New Roman" w:hAnsi="Arial" w:cs="Arial"/>
        <w:sz w:val="18"/>
        <w:szCs w:val="24"/>
      </w:rPr>
      <w:t xml:space="preserve"> </w:t>
    </w:r>
    <w:r w:rsidR="00BD23C1">
      <w:rPr>
        <w:rFonts w:ascii="Arial" w:eastAsia="Times New Roman" w:hAnsi="Arial" w:cs="Arial"/>
        <w:sz w:val="18"/>
        <w:szCs w:val="24"/>
      </w:rPr>
      <w:tab/>
    </w:r>
    <w:r w:rsidR="00BD23C1" w:rsidRPr="003C5524">
      <w:rPr>
        <w:rFonts w:ascii="Arial" w:eastAsia="Times New Roman" w:hAnsi="Arial" w:cs="Arial"/>
        <w:sz w:val="18"/>
        <w:szCs w:val="24"/>
      </w:rPr>
      <w:t xml:space="preserve">Page </w:t>
    </w:r>
    <w:r w:rsidR="00BD23C1" w:rsidRPr="003C5524">
      <w:rPr>
        <w:rFonts w:ascii="Arial" w:eastAsia="Times New Roman" w:hAnsi="Arial" w:cs="Arial"/>
        <w:sz w:val="18"/>
        <w:szCs w:val="24"/>
      </w:rPr>
      <w:fldChar w:fldCharType="begin"/>
    </w:r>
    <w:r w:rsidR="00BD23C1" w:rsidRPr="003C5524">
      <w:rPr>
        <w:rFonts w:ascii="Arial" w:eastAsia="Times New Roman" w:hAnsi="Arial" w:cs="Arial"/>
        <w:sz w:val="18"/>
        <w:szCs w:val="24"/>
      </w:rPr>
      <w:instrText xml:space="preserve"> PAGE </w:instrText>
    </w:r>
    <w:r w:rsidR="00BD23C1" w:rsidRPr="003C5524">
      <w:rPr>
        <w:rFonts w:ascii="Arial" w:eastAsia="Times New Roman" w:hAnsi="Arial" w:cs="Arial"/>
        <w:sz w:val="18"/>
        <w:szCs w:val="24"/>
      </w:rPr>
      <w:fldChar w:fldCharType="separate"/>
    </w:r>
    <w:r w:rsidR="00BD23C1">
      <w:rPr>
        <w:rFonts w:ascii="Arial" w:eastAsia="Times New Roman" w:hAnsi="Arial" w:cs="Arial"/>
        <w:sz w:val="18"/>
        <w:szCs w:val="24"/>
      </w:rPr>
      <w:t>1</w:t>
    </w:r>
    <w:r w:rsidR="00BD23C1" w:rsidRPr="003C5524">
      <w:rPr>
        <w:rFonts w:ascii="Arial" w:eastAsia="Times New Roman" w:hAnsi="Arial" w:cs="Arial"/>
        <w:sz w:val="18"/>
        <w:szCs w:val="24"/>
      </w:rPr>
      <w:fldChar w:fldCharType="end"/>
    </w:r>
    <w:r w:rsidR="00BD23C1" w:rsidRPr="003C5524">
      <w:rPr>
        <w:rFonts w:ascii="Arial" w:eastAsia="Times New Roman" w:hAnsi="Arial" w:cs="Arial"/>
        <w:sz w:val="18"/>
        <w:szCs w:val="24"/>
      </w:rPr>
      <w:t xml:space="preserve"> of </w:t>
    </w:r>
    <w:r w:rsidR="00BD23C1" w:rsidRPr="003C5524">
      <w:rPr>
        <w:rFonts w:ascii="Arial" w:eastAsia="Times New Roman" w:hAnsi="Arial" w:cs="Arial"/>
        <w:sz w:val="18"/>
        <w:szCs w:val="24"/>
      </w:rPr>
      <w:fldChar w:fldCharType="begin"/>
    </w:r>
    <w:r w:rsidR="00BD23C1" w:rsidRPr="003C5524">
      <w:rPr>
        <w:rFonts w:ascii="Arial" w:eastAsia="Times New Roman" w:hAnsi="Arial" w:cs="Arial"/>
        <w:sz w:val="18"/>
        <w:szCs w:val="24"/>
      </w:rPr>
      <w:instrText xml:space="preserve"> NUMPAGES </w:instrText>
    </w:r>
    <w:r w:rsidR="00BD23C1" w:rsidRPr="003C5524">
      <w:rPr>
        <w:rFonts w:ascii="Arial" w:eastAsia="Times New Roman" w:hAnsi="Arial" w:cs="Arial"/>
        <w:sz w:val="18"/>
        <w:szCs w:val="24"/>
      </w:rPr>
      <w:fldChar w:fldCharType="separate"/>
    </w:r>
    <w:r w:rsidR="00BD23C1">
      <w:rPr>
        <w:rFonts w:ascii="Arial" w:eastAsia="Times New Roman" w:hAnsi="Arial" w:cs="Arial"/>
        <w:sz w:val="18"/>
        <w:szCs w:val="24"/>
      </w:rPr>
      <w:t>45</w:t>
    </w:r>
    <w:r w:rsidR="00BD23C1" w:rsidRPr="003C5524">
      <w:rPr>
        <w:rFonts w:ascii="Arial" w:eastAsia="Times New Roman" w:hAnsi="Arial" w:cs="Arial"/>
        <w:sz w:val="18"/>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9CA52" w14:textId="74C9739E" w:rsidR="00BD23C1" w:rsidRPr="00EE5ED9" w:rsidRDefault="001F62B8" w:rsidP="00BD23C1">
    <w:pPr>
      <w:widowControl w:val="0"/>
      <w:tabs>
        <w:tab w:val="center" w:pos="4320"/>
        <w:tab w:val="right" w:pos="8640"/>
      </w:tabs>
      <w:autoSpaceDE w:val="0"/>
      <w:autoSpaceDN w:val="0"/>
      <w:adjustRightInd w:val="0"/>
      <w:spacing w:after="0" w:line="240" w:lineRule="auto"/>
      <w:rPr>
        <w:rFonts w:ascii="Arial" w:eastAsia="Times New Roman" w:hAnsi="Arial" w:cs="Arial"/>
        <w:sz w:val="18"/>
        <w:szCs w:val="18"/>
      </w:rPr>
    </w:pPr>
    <w:r>
      <w:rPr>
        <w:rFonts w:ascii="Arial" w:eastAsia="Times New Roman" w:hAnsi="Arial" w:cs="Arial"/>
        <w:sz w:val="18"/>
        <w:szCs w:val="18"/>
      </w:rPr>
      <w:t>1294</w:t>
    </w:r>
    <w:r w:rsidRPr="00EE5ED9">
      <w:rPr>
        <w:rFonts w:ascii="Arial" w:eastAsia="Times New Roman" w:hAnsi="Arial" w:cs="Arial"/>
        <w:sz w:val="18"/>
        <w:szCs w:val="18"/>
      </w:rPr>
      <w:t>NPRR-</w:t>
    </w:r>
    <w:r>
      <w:rPr>
        <w:rFonts w:ascii="Arial" w:eastAsia="Times New Roman" w:hAnsi="Arial" w:cs="Arial"/>
        <w:sz w:val="18"/>
        <w:szCs w:val="18"/>
      </w:rPr>
      <w:t>09 ERCOT Comments 111725</w:t>
    </w:r>
    <w:r w:rsidRPr="00EE5ED9">
      <w:rPr>
        <w:rFonts w:ascii="Arial" w:eastAsia="Times New Roman" w:hAnsi="Arial" w:cs="Arial"/>
        <w:sz w:val="18"/>
        <w:szCs w:val="18"/>
      </w:rPr>
      <w:tab/>
    </w:r>
    <w:r w:rsidR="00BD23C1" w:rsidRPr="00EE5ED9">
      <w:rPr>
        <w:rFonts w:ascii="Arial" w:eastAsia="Times New Roman" w:hAnsi="Arial" w:cs="Arial"/>
        <w:sz w:val="18"/>
        <w:szCs w:val="18"/>
      </w:rPr>
      <w:tab/>
      <w:t xml:space="preserve">            </w:t>
    </w:r>
  </w:p>
  <w:p w14:paraId="20E39E22" w14:textId="77777777" w:rsidR="00BD23C1" w:rsidRPr="003C5524" w:rsidRDefault="00BD23C1" w:rsidP="00BD23C1">
    <w:pPr>
      <w:tabs>
        <w:tab w:val="right" w:pos="9360"/>
      </w:tabs>
      <w:spacing w:after="0" w:line="240" w:lineRule="auto"/>
      <w:rPr>
        <w:rFonts w:ascii="Arial" w:eastAsia="Times New Roman" w:hAnsi="Arial" w:cs="Arial"/>
        <w:sz w:val="18"/>
        <w:szCs w:val="24"/>
      </w:rPr>
    </w:pPr>
    <w:r w:rsidRPr="00EE5ED9">
      <w:rPr>
        <w:rFonts w:ascii="Arial" w:eastAsia="Times New Roman" w:hAnsi="Arial" w:cs="Arial"/>
        <w:sz w:val="18"/>
        <w:szCs w:val="18"/>
      </w:rPr>
      <w:t>Public</w:t>
    </w:r>
    <w:r w:rsidRPr="00BD23C1">
      <w:rPr>
        <w:rFonts w:ascii="Arial" w:eastAsia="Times New Roman" w:hAnsi="Arial" w:cs="Arial"/>
        <w:sz w:val="18"/>
        <w:szCs w:val="24"/>
      </w:rPr>
      <w:t xml:space="preserve"> </w:t>
    </w:r>
    <w:r>
      <w:rPr>
        <w:rFonts w:ascii="Arial" w:eastAsia="Times New Roman" w:hAnsi="Arial" w:cs="Arial"/>
        <w:sz w:val="18"/>
        <w:szCs w:val="24"/>
      </w:rPr>
      <w:tab/>
    </w:r>
    <w:r w:rsidRPr="003C5524">
      <w:rPr>
        <w:rFonts w:ascii="Arial" w:eastAsia="Times New Roman" w:hAnsi="Arial" w:cs="Arial"/>
        <w:sz w:val="18"/>
        <w:szCs w:val="24"/>
      </w:rPr>
      <w:t xml:space="preserve">Page </w:t>
    </w:r>
    <w:r w:rsidRPr="003C5524">
      <w:rPr>
        <w:rFonts w:ascii="Arial" w:eastAsia="Times New Roman" w:hAnsi="Arial" w:cs="Arial"/>
        <w:sz w:val="18"/>
        <w:szCs w:val="24"/>
      </w:rPr>
      <w:fldChar w:fldCharType="begin"/>
    </w:r>
    <w:r w:rsidRPr="003C5524">
      <w:rPr>
        <w:rFonts w:ascii="Arial" w:eastAsia="Times New Roman" w:hAnsi="Arial" w:cs="Arial"/>
        <w:sz w:val="18"/>
        <w:szCs w:val="24"/>
      </w:rPr>
      <w:instrText xml:space="preserve"> PAGE </w:instrText>
    </w:r>
    <w:r w:rsidRPr="003C5524">
      <w:rPr>
        <w:rFonts w:ascii="Arial" w:eastAsia="Times New Roman" w:hAnsi="Arial" w:cs="Arial"/>
        <w:sz w:val="18"/>
        <w:szCs w:val="24"/>
      </w:rPr>
      <w:fldChar w:fldCharType="separate"/>
    </w:r>
    <w:r>
      <w:rPr>
        <w:rFonts w:ascii="Arial" w:eastAsia="Times New Roman" w:hAnsi="Arial" w:cs="Arial"/>
        <w:sz w:val="18"/>
        <w:szCs w:val="24"/>
      </w:rPr>
      <w:t>1</w:t>
    </w:r>
    <w:r w:rsidRPr="003C5524">
      <w:rPr>
        <w:rFonts w:ascii="Arial" w:eastAsia="Times New Roman" w:hAnsi="Arial" w:cs="Arial"/>
        <w:sz w:val="18"/>
        <w:szCs w:val="24"/>
      </w:rPr>
      <w:fldChar w:fldCharType="end"/>
    </w:r>
    <w:r w:rsidRPr="003C5524">
      <w:rPr>
        <w:rFonts w:ascii="Arial" w:eastAsia="Times New Roman" w:hAnsi="Arial" w:cs="Arial"/>
        <w:sz w:val="18"/>
        <w:szCs w:val="24"/>
      </w:rPr>
      <w:t xml:space="preserve"> of </w:t>
    </w:r>
    <w:r w:rsidRPr="003C5524">
      <w:rPr>
        <w:rFonts w:ascii="Arial" w:eastAsia="Times New Roman" w:hAnsi="Arial" w:cs="Arial"/>
        <w:sz w:val="18"/>
        <w:szCs w:val="24"/>
      </w:rPr>
      <w:fldChar w:fldCharType="begin"/>
    </w:r>
    <w:r w:rsidRPr="003C5524">
      <w:rPr>
        <w:rFonts w:ascii="Arial" w:eastAsia="Times New Roman" w:hAnsi="Arial" w:cs="Arial"/>
        <w:sz w:val="18"/>
        <w:szCs w:val="24"/>
      </w:rPr>
      <w:instrText xml:space="preserve"> NUMPAGES </w:instrText>
    </w:r>
    <w:r w:rsidRPr="003C5524">
      <w:rPr>
        <w:rFonts w:ascii="Arial" w:eastAsia="Times New Roman" w:hAnsi="Arial" w:cs="Arial"/>
        <w:sz w:val="18"/>
        <w:szCs w:val="24"/>
      </w:rPr>
      <w:fldChar w:fldCharType="separate"/>
    </w:r>
    <w:r>
      <w:rPr>
        <w:rFonts w:ascii="Arial" w:eastAsia="Times New Roman" w:hAnsi="Arial" w:cs="Arial"/>
        <w:sz w:val="18"/>
        <w:szCs w:val="24"/>
      </w:rPr>
      <w:t>45</w:t>
    </w:r>
    <w:r w:rsidRPr="003C5524">
      <w:rPr>
        <w:rFonts w:ascii="Arial" w:eastAsia="Times New Roman" w:hAnsi="Arial" w:cs="Arial"/>
        <w:sz w:val="18"/>
        <w:szCs w:val="24"/>
      </w:rPr>
      <w:fldChar w:fldCharType="end"/>
    </w:r>
  </w:p>
  <w:p w14:paraId="573638DF" w14:textId="77777777" w:rsidR="00BD23C1" w:rsidRDefault="00BD23C1" w:rsidP="00BD23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139AB" w14:textId="77777777" w:rsidR="00CB2416" w:rsidRDefault="00CB2416" w:rsidP="003C3B74">
      <w:pPr>
        <w:spacing w:after="0" w:line="240" w:lineRule="auto"/>
      </w:pPr>
      <w:r>
        <w:separator/>
      </w:r>
    </w:p>
  </w:footnote>
  <w:footnote w:type="continuationSeparator" w:id="0">
    <w:p w14:paraId="45563979" w14:textId="77777777" w:rsidR="00CB2416" w:rsidRDefault="00CB2416" w:rsidP="003C3B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9A4C8" w14:textId="77777777" w:rsidR="001F62B8" w:rsidRDefault="001F62B8" w:rsidP="001F62B8">
    <w:pPr>
      <w:pStyle w:val="Header"/>
      <w:jc w:val="center"/>
    </w:pPr>
    <w:r>
      <w:rPr>
        <w:rFonts w:ascii="Arial" w:hAnsi="Arial" w:cs="Arial"/>
        <w:b/>
        <w:bCs/>
        <w:sz w:val="32"/>
      </w:rPr>
      <w:t>NPRR Comments</w:t>
    </w:r>
  </w:p>
  <w:p w14:paraId="3B38B69F" w14:textId="77777777" w:rsidR="00BD23C1" w:rsidRDefault="00BD23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F99A1" w14:textId="0E8DCD39" w:rsidR="00D701E8" w:rsidRDefault="001F62B8" w:rsidP="00F84758">
    <w:pPr>
      <w:pStyle w:val="Header"/>
      <w:jc w:val="center"/>
    </w:pPr>
    <w:r>
      <w:rPr>
        <w:rFonts w:ascii="Arial" w:hAnsi="Arial" w:cs="Arial"/>
        <w:b/>
        <w:bCs/>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6052DC"/>
    <w:multiLevelType w:val="hybridMultilevel"/>
    <w:tmpl w:val="04C66754"/>
    <w:lvl w:ilvl="0" w:tplc="9BA22136">
      <w:start w:val="1"/>
      <w:numFmt w:val="decimal"/>
      <w:lvlText w:val="%1."/>
      <w:lvlJc w:val="left"/>
      <w:pPr>
        <w:ind w:left="720" w:hanging="360"/>
      </w:pPr>
      <w:rPr>
        <w:rFonts w:ascii="Times New Roman" w:hAnsi="Times New Roman" w:cs="Times New Roman" w:hint="default"/>
        <w:b/>
        <w:sz w:val="24"/>
        <w:szCs w:val="24"/>
      </w:rPr>
    </w:lvl>
    <w:lvl w:ilvl="1" w:tplc="CF0A4302">
      <w:start w:val="1"/>
      <w:numFmt w:val="lowerLetter"/>
      <w:lvlText w:val="%2."/>
      <w:lvlJc w:val="left"/>
      <w:pPr>
        <w:ind w:left="1440" w:hanging="360"/>
      </w:pPr>
      <w:rPr>
        <w:b w:val="0"/>
      </w:rPr>
    </w:lvl>
    <w:lvl w:ilvl="2" w:tplc="0409001B">
      <w:start w:val="1"/>
      <w:numFmt w:val="lowerRoman"/>
      <w:lvlText w:val="%3."/>
      <w:lvlJc w:val="right"/>
      <w:pPr>
        <w:ind w:left="1890" w:hanging="180"/>
      </w:pPr>
    </w:lvl>
    <w:lvl w:ilvl="3" w:tplc="C638DDBA">
      <w:start w:val="1"/>
      <w:numFmt w:val="decimal"/>
      <w:lvlText w:val="%4."/>
      <w:lvlJc w:val="left"/>
      <w:pPr>
        <w:ind w:left="2880" w:hanging="360"/>
      </w:pPr>
      <w:rPr>
        <w:rFonts w:ascii="Times New Roman" w:hAnsi="Times New Roman" w:cs="Times New Roman" w:hint="default"/>
        <w:b w:val="0"/>
        <w:sz w:val="24"/>
        <w:szCs w:val="24"/>
      </w:rPr>
    </w:lvl>
    <w:lvl w:ilvl="4" w:tplc="6A1420C6">
      <w:start w:val="1"/>
      <w:numFmt w:val="lowerLetter"/>
      <w:lvlText w:val="%5."/>
      <w:lvlJc w:val="left"/>
      <w:pPr>
        <w:ind w:left="3600" w:hanging="360"/>
      </w:pPr>
      <w:rPr>
        <w:rFonts w:ascii="Times New Roman" w:hAnsi="Times New Roman" w:cs="Times New Roman" w:hint="default"/>
        <w:b w:val="0"/>
        <w:sz w:val="24"/>
        <w:szCs w:val="24"/>
      </w:rPr>
    </w:lvl>
    <w:lvl w:ilvl="5" w:tplc="CAC227DC">
      <w:start w:val="1"/>
      <w:numFmt w:val="lowerRoman"/>
      <w:lvlText w:val="%6."/>
      <w:lvlJc w:val="right"/>
      <w:pPr>
        <w:ind w:left="4320" w:hanging="180"/>
      </w:pPr>
      <w:rPr>
        <w:rFonts w:ascii="Times New Roman" w:hAnsi="Times New Roman" w:cs="Times New Roman" w:hint="default"/>
        <w:sz w:val="24"/>
        <w:szCs w:val="24"/>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33E2B89"/>
    <w:multiLevelType w:val="hybridMultilevel"/>
    <w:tmpl w:val="88B4FD92"/>
    <w:lvl w:ilvl="0" w:tplc="A6E2D2A4">
      <w:start w:val="1"/>
      <w:numFmt w:val="lowerLetter"/>
      <w:lvlText w:val="%1."/>
      <w:lvlJc w:val="left"/>
      <w:pPr>
        <w:ind w:left="1440" w:hanging="360"/>
      </w:pPr>
      <w:rPr>
        <w:rFonts w:ascii="Times New Roman" w:hAnsi="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56F41803"/>
    <w:multiLevelType w:val="hybridMultilevel"/>
    <w:tmpl w:val="AE4AD8E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B54774E"/>
    <w:multiLevelType w:val="hybridMultilevel"/>
    <w:tmpl w:val="8C80964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C04478B"/>
    <w:multiLevelType w:val="hybridMultilevel"/>
    <w:tmpl w:val="5A6094C6"/>
    <w:lvl w:ilvl="0" w:tplc="0738734A">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6301931"/>
    <w:multiLevelType w:val="hybridMultilevel"/>
    <w:tmpl w:val="4C8868A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69510E17"/>
    <w:multiLevelType w:val="hybridMultilevel"/>
    <w:tmpl w:val="39B40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6258152">
    <w:abstractNumId w:val="0"/>
  </w:num>
  <w:num w:numId="2" w16cid:durableId="658384465">
    <w:abstractNumId w:val="4"/>
  </w:num>
  <w:num w:numId="3" w16cid:durableId="766541394">
    <w:abstractNumId w:val="6"/>
  </w:num>
  <w:num w:numId="4" w16cid:durableId="654531438">
    <w:abstractNumId w:val="3"/>
  </w:num>
  <w:num w:numId="5" w16cid:durableId="1498417297">
    <w:abstractNumId w:val="1"/>
  </w:num>
  <w:num w:numId="6" w16cid:durableId="122118259">
    <w:abstractNumId w:val="2"/>
  </w:num>
  <w:num w:numId="7" w16cid:durableId="80408530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111725">
    <w15:presenceInfo w15:providerId="AD" w15:userId="S::Carl.Raish@ercot.com::40e10e79-ef12-4f8d-8260-f4fe0c0fed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5B0"/>
    <w:rsid w:val="00001040"/>
    <w:rsid w:val="00003B06"/>
    <w:rsid w:val="00007EDA"/>
    <w:rsid w:val="00016BDF"/>
    <w:rsid w:val="00023AA5"/>
    <w:rsid w:val="000251A3"/>
    <w:rsid w:val="00032697"/>
    <w:rsid w:val="00036B4A"/>
    <w:rsid w:val="00036D9D"/>
    <w:rsid w:val="00044F91"/>
    <w:rsid w:val="000461A0"/>
    <w:rsid w:val="000464E1"/>
    <w:rsid w:val="000727E2"/>
    <w:rsid w:val="00085FEB"/>
    <w:rsid w:val="00093E45"/>
    <w:rsid w:val="000A25A3"/>
    <w:rsid w:val="000D300C"/>
    <w:rsid w:val="000D7381"/>
    <w:rsid w:val="000E0A3B"/>
    <w:rsid w:val="000F6F60"/>
    <w:rsid w:val="001206A4"/>
    <w:rsid w:val="0013306E"/>
    <w:rsid w:val="001347DB"/>
    <w:rsid w:val="00135745"/>
    <w:rsid w:val="00154253"/>
    <w:rsid w:val="00162273"/>
    <w:rsid w:val="001631DE"/>
    <w:rsid w:val="001633C5"/>
    <w:rsid w:val="00166135"/>
    <w:rsid w:val="00181BB0"/>
    <w:rsid w:val="00183370"/>
    <w:rsid w:val="001842DB"/>
    <w:rsid w:val="001849BC"/>
    <w:rsid w:val="001858D1"/>
    <w:rsid w:val="001964B9"/>
    <w:rsid w:val="001A4AD0"/>
    <w:rsid w:val="001A6CBB"/>
    <w:rsid w:val="001C7063"/>
    <w:rsid w:val="001E25A2"/>
    <w:rsid w:val="001E2C1C"/>
    <w:rsid w:val="001E4444"/>
    <w:rsid w:val="001F372A"/>
    <w:rsid w:val="001F4A59"/>
    <w:rsid w:val="001F62B8"/>
    <w:rsid w:val="001F6FB2"/>
    <w:rsid w:val="001F77A2"/>
    <w:rsid w:val="00211772"/>
    <w:rsid w:val="00214FE0"/>
    <w:rsid w:val="00217ABC"/>
    <w:rsid w:val="002202F4"/>
    <w:rsid w:val="0022656F"/>
    <w:rsid w:val="00252D9F"/>
    <w:rsid w:val="002614A3"/>
    <w:rsid w:val="002616DC"/>
    <w:rsid w:val="0026240E"/>
    <w:rsid w:val="0026524B"/>
    <w:rsid w:val="00274597"/>
    <w:rsid w:val="00276664"/>
    <w:rsid w:val="0028473C"/>
    <w:rsid w:val="00292CB1"/>
    <w:rsid w:val="002A2767"/>
    <w:rsid w:val="002A7FEC"/>
    <w:rsid w:val="002B0A3D"/>
    <w:rsid w:val="002D33DE"/>
    <w:rsid w:val="002E48E4"/>
    <w:rsid w:val="002E7A66"/>
    <w:rsid w:val="002F4F78"/>
    <w:rsid w:val="00300962"/>
    <w:rsid w:val="00303E69"/>
    <w:rsid w:val="003047A8"/>
    <w:rsid w:val="003048FF"/>
    <w:rsid w:val="00313C9A"/>
    <w:rsid w:val="00321C0C"/>
    <w:rsid w:val="0032498A"/>
    <w:rsid w:val="003274C8"/>
    <w:rsid w:val="00337344"/>
    <w:rsid w:val="00340D26"/>
    <w:rsid w:val="00342864"/>
    <w:rsid w:val="00346C41"/>
    <w:rsid w:val="0035351D"/>
    <w:rsid w:val="00354D2F"/>
    <w:rsid w:val="00363385"/>
    <w:rsid w:val="0037348F"/>
    <w:rsid w:val="003741E6"/>
    <w:rsid w:val="00384D76"/>
    <w:rsid w:val="0038619D"/>
    <w:rsid w:val="003A55D1"/>
    <w:rsid w:val="003A62EB"/>
    <w:rsid w:val="003B530A"/>
    <w:rsid w:val="003B6CE6"/>
    <w:rsid w:val="003C3B74"/>
    <w:rsid w:val="003C67FF"/>
    <w:rsid w:val="003D3941"/>
    <w:rsid w:val="003D53CF"/>
    <w:rsid w:val="003D781F"/>
    <w:rsid w:val="003E25BC"/>
    <w:rsid w:val="003E304F"/>
    <w:rsid w:val="003E3A30"/>
    <w:rsid w:val="003E5726"/>
    <w:rsid w:val="003F0CB1"/>
    <w:rsid w:val="003F71D1"/>
    <w:rsid w:val="00412683"/>
    <w:rsid w:val="0041328C"/>
    <w:rsid w:val="004150BF"/>
    <w:rsid w:val="00422086"/>
    <w:rsid w:val="004262B8"/>
    <w:rsid w:val="00426810"/>
    <w:rsid w:val="00445B98"/>
    <w:rsid w:val="004505A2"/>
    <w:rsid w:val="0046113A"/>
    <w:rsid w:val="004652A8"/>
    <w:rsid w:val="00465D01"/>
    <w:rsid w:val="0046640F"/>
    <w:rsid w:val="00466D24"/>
    <w:rsid w:val="00475434"/>
    <w:rsid w:val="004831BA"/>
    <w:rsid w:val="00484D58"/>
    <w:rsid w:val="00485F4C"/>
    <w:rsid w:val="00487576"/>
    <w:rsid w:val="00490B10"/>
    <w:rsid w:val="004A3645"/>
    <w:rsid w:val="004A7692"/>
    <w:rsid w:val="004B64FC"/>
    <w:rsid w:val="004B7834"/>
    <w:rsid w:val="004C0920"/>
    <w:rsid w:val="004C4F52"/>
    <w:rsid w:val="004F2AD4"/>
    <w:rsid w:val="004F6FAD"/>
    <w:rsid w:val="00502513"/>
    <w:rsid w:val="005143F9"/>
    <w:rsid w:val="005174C4"/>
    <w:rsid w:val="005268A5"/>
    <w:rsid w:val="00533257"/>
    <w:rsid w:val="00534950"/>
    <w:rsid w:val="00535B60"/>
    <w:rsid w:val="00542D73"/>
    <w:rsid w:val="005446DC"/>
    <w:rsid w:val="00544EC8"/>
    <w:rsid w:val="005462FB"/>
    <w:rsid w:val="00547162"/>
    <w:rsid w:val="00552BBD"/>
    <w:rsid w:val="005556B2"/>
    <w:rsid w:val="00565356"/>
    <w:rsid w:val="00566E7B"/>
    <w:rsid w:val="00570F5C"/>
    <w:rsid w:val="00571A20"/>
    <w:rsid w:val="005825F6"/>
    <w:rsid w:val="00584F14"/>
    <w:rsid w:val="00585FAF"/>
    <w:rsid w:val="0059039C"/>
    <w:rsid w:val="00592149"/>
    <w:rsid w:val="005A3DB0"/>
    <w:rsid w:val="005A4176"/>
    <w:rsid w:val="005B11E2"/>
    <w:rsid w:val="005B2C1B"/>
    <w:rsid w:val="005B3C46"/>
    <w:rsid w:val="005C09D6"/>
    <w:rsid w:val="005C559C"/>
    <w:rsid w:val="005F0631"/>
    <w:rsid w:val="005F3A3A"/>
    <w:rsid w:val="00606C89"/>
    <w:rsid w:val="006101C2"/>
    <w:rsid w:val="00612212"/>
    <w:rsid w:val="006133AA"/>
    <w:rsid w:val="00630452"/>
    <w:rsid w:val="00634750"/>
    <w:rsid w:val="0063750D"/>
    <w:rsid w:val="006623BA"/>
    <w:rsid w:val="006629DF"/>
    <w:rsid w:val="0066473C"/>
    <w:rsid w:val="00670CAC"/>
    <w:rsid w:val="00676B67"/>
    <w:rsid w:val="00677890"/>
    <w:rsid w:val="00686380"/>
    <w:rsid w:val="00691523"/>
    <w:rsid w:val="00691AF3"/>
    <w:rsid w:val="00693A2C"/>
    <w:rsid w:val="00697522"/>
    <w:rsid w:val="006977C3"/>
    <w:rsid w:val="006A13F2"/>
    <w:rsid w:val="006B0099"/>
    <w:rsid w:val="006B2F35"/>
    <w:rsid w:val="006B432A"/>
    <w:rsid w:val="006B56B2"/>
    <w:rsid w:val="006C38B8"/>
    <w:rsid w:val="006C6E81"/>
    <w:rsid w:val="006D07C6"/>
    <w:rsid w:val="006D3B0C"/>
    <w:rsid w:val="006D690A"/>
    <w:rsid w:val="006E1877"/>
    <w:rsid w:val="006F115C"/>
    <w:rsid w:val="006F3B2B"/>
    <w:rsid w:val="006F6DD4"/>
    <w:rsid w:val="00702C44"/>
    <w:rsid w:val="0070451C"/>
    <w:rsid w:val="00712BF9"/>
    <w:rsid w:val="00716891"/>
    <w:rsid w:val="00727163"/>
    <w:rsid w:val="00736458"/>
    <w:rsid w:val="007371D2"/>
    <w:rsid w:val="00737E50"/>
    <w:rsid w:val="00743153"/>
    <w:rsid w:val="00747A88"/>
    <w:rsid w:val="007538C1"/>
    <w:rsid w:val="00754ABF"/>
    <w:rsid w:val="00754AC5"/>
    <w:rsid w:val="007678C5"/>
    <w:rsid w:val="007707BE"/>
    <w:rsid w:val="00772C61"/>
    <w:rsid w:val="007765E7"/>
    <w:rsid w:val="00783555"/>
    <w:rsid w:val="00790344"/>
    <w:rsid w:val="007903A6"/>
    <w:rsid w:val="007905DF"/>
    <w:rsid w:val="007A5C17"/>
    <w:rsid w:val="007B60A9"/>
    <w:rsid w:val="007C04CA"/>
    <w:rsid w:val="007C076B"/>
    <w:rsid w:val="007C1D90"/>
    <w:rsid w:val="007D32A3"/>
    <w:rsid w:val="007E3694"/>
    <w:rsid w:val="007F1C6A"/>
    <w:rsid w:val="007F5347"/>
    <w:rsid w:val="00803FDC"/>
    <w:rsid w:val="00806B0D"/>
    <w:rsid w:val="0081530D"/>
    <w:rsid w:val="008156DA"/>
    <w:rsid w:val="00817AB7"/>
    <w:rsid w:val="008212A4"/>
    <w:rsid w:val="00825F4C"/>
    <w:rsid w:val="00826622"/>
    <w:rsid w:val="00831917"/>
    <w:rsid w:val="008335A7"/>
    <w:rsid w:val="00841C8C"/>
    <w:rsid w:val="00845C95"/>
    <w:rsid w:val="008514D8"/>
    <w:rsid w:val="008604AF"/>
    <w:rsid w:val="0086114C"/>
    <w:rsid w:val="008631BC"/>
    <w:rsid w:val="00864B5F"/>
    <w:rsid w:val="00872284"/>
    <w:rsid w:val="008828F8"/>
    <w:rsid w:val="00886825"/>
    <w:rsid w:val="00886B9C"/>
    <w:rsid w:val="00887CF0"/>
    <w:rsid w:val="00896073"/>
    <w:rsid w:val="008A0152"/>
    <w:rsid w:val="008A769A"/>
    <w:rsid w:val="008B54F9"/>
    <w:rsid w:val="008B57F9"/>
    <w:rsid w:val="008C2BA3"/>
    <w:rsid w:val="008D5E7C"/>
    <w:rsid w:val="008E2234"/>
    <w:rsid w:val="008E3C41"/>
    <w:rsid w:val="008E5FDF"/>
    <w:rsid w:val="008F0EE5"/>
    <w:rsid w:val="008F5D07"/>
    <w:rsid w:val="008F61D1"/>
    <w:rsid w:val="008F684F"/>
    <w:rsid w:val="00901800"/>
    <w:rsid w:val="00901B01"/>
    <w:rsid w:val="00903495"/>
    <w:rsid w:val="00911847"/>
    <w:rsid w:val="00914D6A"/>
    <w:rsid w:val="00916440"/>
    <w:rsid w:val="00920F64"/>
    <w:rsid w:val="00927089"/>
    <w:rsid w:val="00935A8E"/>
    <w:rsid w:val="0094489E"/>
    <w:rsid w:val="00946014"/>
    <w:rsid w:val="00952208"/>
    <w:rsid w:val="00960AA0"/>
    <w:rsid w:val="00963B52"/>
    <w:rsid w:val="00976508"/>
    <w:rsid w:val="00977C2C"/>
    <w:rsid w:val="00980247"/>
    <w:rsid w:val="009835B1"/>
    <w:rsid w:val="009839CC"/>
    <w:rsid w:val="00983C23"/>
    <w:rsid w:val="00984ABF"/>
    <w:rsid w:val="0099452A"/>
    <w:rsid w:val="0099473C"/>
    <w:rsid w:val="009A0E12"/>
    <w:rsid w:val="009A34FE"/>
    <w:rsid w:val="009B0689"/>
    <w:rsid w:val="009D47B2"/>
    <w:rsid w:val="009E129F"/>
    <w:rsid w:val="009E1E91"/>
    <w:rsid w:val="009F14A6"/>
    <w:rsid w:val="009F4583"/>
    <w:rsid w:val="009F5DA9"/>
    <w:rsid w:val="00A00D0E"/>
    <w:rsid w:val="00A019A1"/>
    <w:rsid w:val="00A04EE5"/>
    <w:rsid w:val="00A209B1"/>
    <w:rsid w:val="00A21EBE"/>
    <w:rsid w:val="00A2253D"/>
    <w:rsid w:val="00A25FA3"/>
    <w:rsid w:val="00A42FC0"/>
    <w:rsid w:val="00A5249D"/>
    <w:rsid w:val="00A53594"/>
    <w:rsid w:val="00A54DCA"/>
    <w:rsid w:val="00A577B9"/>
    <w:rsid w:val="00A613B3"/>
    <w:rsid w:val="00A63F91"/>
    <w:rsid w:val="00A679F9"/>
    <w:rsid w:val="00A7082E"/>
    <w:rsid w:val="00A708BF"/>
    <w:rsid w:val="00A76073"/>
    <w:rsid w:val="00A81C96"/>
    <w:rsid w:val="00A83700"/>
    <w:rsid w:val="00A8376E"/>
    <w:rsid w:val="00A84D29"/>
    <w:rsid w:val="00A84E20"/>
    <w:rsid w:val="00A92245"/>
    <w:rsid w:val="00AB45B0"/>
    <w:rsid w:val="00AB553C"/>
    <w:rsid w:val="00AB646E"/>
    <w:rsid w:val="00AC3AFF"/>
    <w:rsid w:val="00AD0115"/>
    <w:rsid w:val="00AE10C1"/>
    <w:rsid w:val="00AE23E3"/>
    <w:rsid w:val="00AE29CB"/>
    <w:rsid w:val="00AE5FE7"/>
    <w:rsid w:val="00B01333"/>
    <w:rsid w:val="00B044FB"/>
    <w:rsid w:val="00B13AFE"/>
    <w:rsid w:val="00B20CC7"/>
    <w:rsid w:val="00B20FDF"/>
    <w:rsid w:val="00B212DA"/>
    <w:rsid w:val="00B25258"/>
    <w:rsid w:val="00B26A49"/>
    <w:rsid w:val="00B30784"/>
    <w:rsid w:val="00B34E76"/>
    <w:rsid w:val="00B360DF"/>
    <w:rsid w:val="00B360F1"/>
    <w:rsid w:val="00B44E39"/>
    <w:rsid w:val="00B57A5D"/>
    <w:rsid w:val="00B63C39"/>
    <w:rsid w:val="00B6665F"/>
    <w:rsid w:val="00B711B4"/>
    <w:rsid w:val="00B722EC"/>
    <w:rsid w:val="00B76FC6"/>
    <w:rsid w:val="00B84CB8"/>
    <w:rsid w:val="00B8546E"/>
    <w:rsid w:val="00B9003F"/>
    <w:rsid w:val="00BA3412"/>
    <w:rsid w:val="00BA4BFC"/>
    <w:rsid w:val="00BC6926"/>
    <w:rsid w:val="00BD23C1"/>
    <w:rsid w:val="00BD584E"/>
    <w:rsid w:val="00BD7AC0"/>
    <w:rsid w:val="00BF6A9C"/>
    <w:rsid w:val="00C02427"/>
    <w:rsid w:val="00C35E30"/>
    <w:rsid w:val="00C40AAC"/>
    <w:rsid w:val="00C46DBB"/>
    <w:rsid w:val="00C477CC"/>
    <w:rsid w:val="00C50B8F"/>
    <w:rsid w:val="00C5445F"/>
    <w:rsid w:val="00C647AC"/>
    <w:rsid w:val="00C737CD"/>
    <w:rsid w:val="00C81B3E"/>
    <w:rsid w:val="00C87368"/>
    <w:rsid w:val="00C9492D"/>
    <w:rsid w:val="00CB07D2"/>
    <w:rsid w:val="00CB2416"/>
    <w:rsid w:val="00CD30D7"/>
    <w:rsid w:val="00CE08EE"/>
    <w:rsid w:val="00CE37CB"/>
    <w:rsid w:val="00CF2ADC"/>
    <w:rsid w:val="00CF514C"/>
    <w:rsid w:val="00CF5744"/>
    <w:rsid w:val="00D10171"/>
    <w:rsid w:val="00D11182"/>
    <w:rsid w:val="00D12C0A"/>
    <w:rsid w:val="00D1347D"/>
    <w:rsid w:val="00D172EA"/>
    <w:rsid w:val="00D24F1A"/>
    <w:rsid w:val="00D302B2"/>
    <w:rsid w:val="00D31324"/>
    <w:rsid w:val="00D3622E"/>
    <w:rsid w:val="00D422E0"/>
    <w:rsid w:val="00D440CA"/>
    <w:rsid w:val="00D502C1"/>
    <w:rsid w:val="00D54F78"/>
    <w:rsid w:val="00D57DCF"/>
    <w:rsid w:val="00D644B3"/>
    <w:rsid w:val="00D701E8"/>
    <w:rsid w:val="00D70DF6"/>
    <w:rsid w:val="00D71496"/>
    <w:rsid w:val="00D87C1C"/>
    <w:rsid w:val="00D90A6A"/>
    <w:rsid w:val="00D91BC8"/>
    <w:rsid w:val="00DA2647"/>
    <w:rsid w:val="00DB3A6D"/>
    <w:rsid w:val="00DD0944"/>
    <w:rsid w:val="00DD4B58"/>
    <w:rsid w:val="00DE6AA5"/>
    <w:rsid w:val="00DF03CD"/>
    <w:rsid w:val="00DF1BF5"/>
    <w:rsid w:val="00DF1D75"/>
    <w:rsid w:val="00DF433E"/>
    <w:rsid w:val="00DF6BCC"/>
    <w:rsid w:val="00E04213"/>
    <w:rsid w:val="00E16B66"/>
    <w:rsid w:val="00E20568"/>
    <w:rsid w:val="00E3520E"/>
    <w:rsid w:val="00E47BE5"/>
    <w:rsid w:val="00E5046A"/>
    <w:rsid w:val="00E53257"/>
    <w:rsid w:val="00E54854"/>
    <w:rsid w:val="00E56D7C"/>
    <w:rsid w:val="00E57CBB"/>
    <w:rsid w:val="00E616A1"/>
    <w:rsid w:val="00E618A6"/>
    <w:rsid w:val="00E62034"/>
    <w:rsid w:val="00E6215A"/>
    <w:rsid w:val="00E6613E"/>
    <w:rsid w:val="00E66A6F"/>
    <w:rsid w:val="00E82407"/>
    <w:rsid w:val="00E82AA9"/>
    <w:rsid w:val="00E90094"/>
    <w:rsid w:val="00E918D4"/>
    <w:rsid w:val="00E963D9"/>
    <w:rsid w:val="00EA2CC4"/>
    <w:rsid w:val="00EA6736"/>
    <w:rsid w:val="00EC5DA9"/>
    <w:rsid w:val="00ED347C"/>
    <w:rsid w:val="00ED5AEE"/>
    <w:rsid w:val="00EE4D76"/>
    <w:rsid w:val="00EE5ED9"/>
    <w:rsid w:val="00EE793A"/>
    <w:rsid w:val="00EF3D28"/>
    <w:rsid w:val="00EF6696"/>
    <w:rsid w:val="00F04C03"/>
    <w:rsid w:val="00F17385"/>
    <w:rsid w:val="00F24DAB"/>
    <w:rsid w:val="00F322A6"/>
    <w:rsid w:val="00F32E4A"/>
    <w:rsid w:val="00F3558F"/>
    <w:rsid w:val="00F43328"/>
    <w:rsid w:val="00F45DEA"/>
    <w:rsid w:val="00F47F99"/>
    <w:rsid w:val="00F503F3"/>
    <w:rsid w:val="00F515EE"/>
    <w:rsid w:val="00F667B1"/>
    <w:rsid w:val="00F66F52"/>
    <w:rsid w:val="00F722A2"/>
    <w:rsid w:val="00F84758"/>
    <w:rsid w:val="00F8527E"/>
    <w:rsid w:val="00FA3CE8"/>
    <w:rsid w:val="00FA4F3C"/>
    <w:rsid w:val="00FC426A"/>
    <w:rsid w:val="00FC4B32"/>
    <w:rsid w:val="00FD241E"/>
    <w:rsid w:val="00FD73F0"/>
    <w:rsid w:val="00FE55BE"/>
    <w:rsid w:val="00FE565F"/>
    <w:rsid w:val="00FF0A07"/>
    <w:rsid w:val="00FF63D7"/>
    <w:rsid w:val="00FF6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CB478"/>
  <w15:chartTrackingRefBased/>
  <w15:docId w15:val="{1FDDD4BF-2145-45FF-A8C5-479A8850F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5B0"/>
    <w:pPr>
      <w:ind w:left="720"/>
      <w:contextualSpacing/>
    </w:pPr>
  </w:style>
  <w:style w:type="character" w:styleId="CommentReference">
    <w:name w:val="annotation reference"/>
    <w:uiPriority w:val="99"/>
    <w:semiHidden/>
    <w:unhideWhenUsed/>
    <w:rsid w:val="00E618A6"/>
    <w:rPr>
      <w:sz w:val="16"/>
      <w:szCs w:val="16"/>
    </w:rPr>
  </w:style>
  <w:style w:type="paragraph" w:styleId="CommentText">
    <w:name w:val="annotation text"/>
    <w:basedOn w:val="Normal"/>
    <w:link w:val="CommentTextChar"/>
    <w:uiPriority w:val="99"/>
    <w:unhideWhenUsed/>
    <w:rsid w:val="00E618A6"/>
    <w:pPr>
      <w:spacing w:line="240" w:lineRule="auto"/>
    </w:pPr>
    <w:rPr>
      <w:sz w:val="20"/>
      <w:szCs w:val="20"/>
    </w:rPr>
  </w:style>
  <w:style w:type="character" w:customStyle="1" w:styleId="CommentTextChar">
    <w:name w:val="Comment Text Char"/>
    <w:link w:val="CommentText"/>
    <w:uiPriority w:val="99"/>
    <w:rsid w:val="00E618A6"/>
    <w:rPr>
      <w:sz w:val="20"/>
      <w:szCs w:val="20"/>
    </w:rPr>
  </w:style>
  <w:style w:type="paragraph" w:styleId="CommentSubject">
    <w:name w:val="annotation subject"/>
    <w:basedOn w:val="CommentText"/>
    <w:next w:val="CommentText"/>
    <w:link w:val="CommentSubjectChar"/>
    <w:uiPriority w:val="99"/>
    <w:semiHidden/>
    <w:unhideWhenUsed/>
    <w:rsid w:val="00E618A6"/>
    <w:rPr>
      <w:b/>
      <w:bCs/>
    </w:rPr>
  </w:style>
  <w:style w:type="character" w:customStyle="1" w:styleId="CommentSubjectChar">
    <w:name w:val="Comment Subject Char"/>
    <w:link w:val="CommentSubject"/>
    <w:uiPriority w:val="99"/>
    <w:semiHidden/>
    <w:rsid w:val="00E618A6"/>
    <w:rPr>
      <w:b/>
      <w:bCs/>
      <w:sz w:val="20"/>
      <w:szCs w:val="20"/>
    </w:rPr>
  </w:style>
  <w:style w:type="paragraph" w:styleId="BalloonText">
    <w:name w:val="Balloon Text"/>
    <w:basedOn w:val="Normal"/>
    <w:link w:val="BalloonTextChar"/>
    <w:uiPriority w:val="99"/>
    <w:semiHidden/>
    <w:unhideWhenUsed/>
    <w:rsid w:val="00E618A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618A6"/>
    <w:rPr>
      <w:rFonts w:ascii="Segoe UI" w:hAnsi="Segoe UI" w:cs="Segoe UI"/>
      <w:sz w:val="18"/>
      <w:szCs w:val="18"/>
    </w:rPr>
  </w:style>
  <w:style w:type="paragraph" w:styleId="Header">
    <w:name w:val="header"/>
    <w:basedOn w:val="Normal"/>
    <w:link w:val="HeaderChar"/>
    <w:unhideWhenUsed/>
    <w:rsid w:val="003C3B74"/>
    <w:pPr>
      <w:tabs>
        <w:tab w:val="center" w:pos="4680"/>
        <w:tab w:val="right" w:pos="9360"/>
      </w:tabs>
      <w:spacing w:after="0" w:line="240" w:lineRule="auto"/>
    </w:pPr>
  </w:style>
  <w:style w:type="character" w:customStyle="1" w:styleId="HeaderChar">
    <w:name w:val="Header Char"/>
    <w:basedOn w:val="DefaultParagraphFont"/>
    <w:link w:val="Header"/>
    <w:rsid w:val="003C3B74"/>
  </w:style>
  <w:style w:type="paragraph" w:styleId="Footer">
    <w:name w:val="footer"/>
    <w:basedOn w:val="Normal"/>
    <w:link w:val="FooterChar"/>
    <w:uiPriority w:val="99"/>
    <w:unhideWhenUsed/>
    <w:rsid w:val="003C3B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3B74"/>
  </w:style>
  <w:style w:type="character" w:styleId="PageNumber">
    <w:name w:val="page number"/>
    <w:uiPriority w:val="99"/>
    <w:rsid w:val="003C3B74"/>
    <w:rPr>
      <w:rFonts w:cs="Times New Roman"/>
    </w:rPr>
  </w:style>
  <w:style w:type="paragraph" w:styleId="BodyTextIndent">
    <w:name w:val="Body Text Indent"/>
    <w:basedOn w:val="Normal"/>
    <w:link w:val="BodyTextIndentChar"/>
    <w:uiPriority w:val="99"/>
    <w:rsid w:val="003C3B74"/>
    <w:pPr>
      <w:widowControl w:val="0"/>
      <w:tabs>
        <w:tab w:val="left" w:pos="1440"/>
      </w:tabs>
      <w:autoSpaceDE w:val="0"/>
      <w:autoSpaceDN w:val="0"/>
      <w:adjustRightInd w:val="0"/>
      <w:spacing w:before="120" w:after="120" w:line="240" w:lineRule="auto"/>
      <w:ind w:left="432"/>
    </w:pPr>
    <w:rPr>
      <w:rFonts w:ascii="Times New Roman" w:eastAsia="Times New Roman" w:hAnsi="Times New Roman"/>
      <w:sz w:val="24"/>
      <w:szCs w:val="24"/>
    </w:rPr>
  </w:style>
  <w:style w:type="character" w:customStyle="1" w:styleId="BodyTextIndentChar">
    <w:name w:val="Body Text Indent Char"/>
    <w:link w:val="BodyTextIndent"/>
    <w:uiPriority w:val="99"/>
    <w:rsid w:val="003C3B74"/>
    <w:rPr>
      <w:rFonts w:ascii="Times New Roman" w:eastAsia="Times New Roman" w:hAnsi="Times New Roman" w:cs="Times New Roman"/>
      <w:sz w:val="24"/>
      <w:szCs w:val="24"/>
    </w:rPr>
  </w:style>
  <w:style w:type="paragraph" w:styleId="Revision">
    <w:name w:val="Revision"/>
    <w:hidden/>
    <w:uiPriority w:val="99"/>
    <w:semiHidden/>
    <w:rsid w:val="00E6613E"/>
    <w:rPr>
      <w:sz w:val="22"/>
      <w:szCs w:val="22"/>
    </w:rPr>
  </w:style>
  <w:style w:type="paragraph" w:styleId="NoSpacing">
    <w:name w:val="No Spacing"/>
    <w:basedOn w:val="Normal"/>
    <w:uiPriority w:val="1"/>
    <w:qFormat/>
    <w:rsid w:val="00E04213"/>
    <w:pPr>
      <w:spacing w:after="0" w:line="240" w:lineRule="auto"/>
    </w:pPr>
    <w:rPr>
      <w:rFonts w:ascii="Times New Roman" w:eastAsia="Times New Roman" w:hAnsi="Times New Roman"/>
      <w:sz w:val="24"/>
      <w:szCs w:val="24"/>
    </w:rPr>
  </w:style>
  <w:style w:type="character" w:styleId="Hyperlink">
    <w:name w:val="Hyperlink"/>
    <w:uiPriority w:val="99"/>
    <w:rsid w:val="00E04213"/>
    <w:rPr>
      <w:rFonts w:cs="Times New Roman"/>
      <w:color w:val="0000FF"/>
      <w:u w:val="single"/>
    </w:rPr>
  </w:style>
  <w:style w:type="paragraph" w:customStyle="1" w:styleId="NormalArial">
    <w:name w:val="Normal+Arial"/>
    <w:basedOn w:val="Normal"/>
    <w:link w:val="NormalArialChar"/>
    <w:rsid w:val="00E04213"/>
    <w:pPr>
      <w:spacing w:after="0" w:line="240" w:lineRule="auto"/>
    </w:pPr>
    <w:rPr>
      <w:rFonts w:ascii="Arial" w:eastAsia="Times New Roman" w:hAnsi="Arial"/>
      <w:sz w:val="24"/>
      <w:szCs w:val="24"/>
    </w:rPr>
  </w:style>
  <w:style w:type="character" w:customStyle="1" w:styleId="NormalArialChar">
    <w:name w:val="Normal+Arial Char"/>
    <w:link w:val="NormalArial"/>
    <w:rsid w:val="00E04213"/>
    <w:rPr>
      <w:rFonts w:ascii="Arial" w:eastAsia="Times New Roman" w:hAnsi="Arial"/>
      <w:sz w:val="24"/>
      <w:szCs w:val="24"/>
    </w:rPr>
  </w:style>
  <w:style w:type="character" w:customStyle="1" w:styleId="ui-provider">
    <w:name w:val="ui-provider"/>
    <w:basedOn w:val="DefaultParagraphFont"/>
    <w:rsid w:val="00E04213"/>
  </w:style>
  <w:style w:type="paragraph" w:styleId="List">
    <w:name w:val="List"/>
    <w:aliases w:val=" Char2 Char Char Char Char, Char2 Char"/>
    <w:basedOn w:val="Normal"/>
    <w:link w:val="ListChar"/>
    <w:rsid w:val="00EE5ED9"/>
    <w:pPr>
      <w:spacing w:after="240" w:line="240" w:lineRule="auto"/>
      <w:ind w:left="1440" w:hanging="720"/>
    </w:pPr>
    <w:rPr>
      <w:rFonts w:ascii="Times New Roman" w:eastAsia="Times New Roman" w:hAnsi="Times New Roman"/>
      <w:sz w:val="24"/>
      <w:szCs w:val="20"/>
    </w:rPr>
  </w:style>
  <w:style w:type="character" w:customStyle="1" w:styleId="ListChar">
    <w:name w:val="List Char"/>
    <w:aliases w:val=" Char2 Char Char Char Char Char, Char2 Char Char"/>
    <w:link w:val="List"/>
    <w:rsid w:val="00EE5ED9"/>
    <w:rPr>
      <w:rFonts w:ascii="Times New Roman" w:eastAsia="Times New Roman" w:hAnsi="Times New Roman"/>
      <w:sz w:val="24"/>
    </w:rPr>
  </w:style>
  <w:style w:type="paragraph" w:customStyle="1" w:styleId="Default">
    <w:name w:val="Default"/>
    <w:rsid w:val="00EE5ED9"/>
    <w:pPr>
      <w:autoSpaceDE w:val="0"/>
      <w:autoSpaceDN w:val="0"/>
      <w:adjustRightInd w:val="0"/>
    </w:pPr>
    <w:rPr>
      <w:rFonts w:ascii="Arial" w:eastAsia="Times New Roman" w:hAnsi="Arial" w:cs="Arial"/>
      <w:color w:val="000000"/>
      <w:sz w:val="24"/>
      <w:szCs w:val="24"/>
    </w:rPr>
  </w:style>
  <w:style w:type="character" w:styleId="UnresolvedMention">
    <w:name w:val="Unresolved Mention"/>
    <w:uiPriority w:val="99"/>
    <w:semiHidden/>
    <w:unhideWhenUsed/>
    <w:rsid w:val="009835B1"/>
    <w:rPr>
      <w:color w:val="605E5C"/>
      <w:shd w:val="clear" w:color="auto" w:fill="E1DFDD"/>
    </w:rPr>
  </w:style>
  <w:style w:type="paragraph" w:styleId="Quote">
    <w:name w:val="Quote"/>
    <w:basedOn w:val="Normal"/>
    <w:next w:val="Normal"/>
    <w:link w:val="QuoteChar"/>
    <w:uiPriority w:val="29"/>
    <w:qFormat/>
    <w:rsid w:val="001C7063"/>
    <w:pPr>
      <w:spacing w:before="200" w:after="0" w:line="240" w:lineRule="auto"/>
      <w:ind w:left="360" w:right="360"/>
    </w:pPr>
    <w:rPr>
      <w:i/>
      <w:iCs/>
      <w:sz w:val="20"/>
      <w:szCs w:val="20"/>
      <w:lang w:val="x-none" w:eastAsia="x-none"/>
    </w:rPr>
  </w:style>
  <w:style w:type="character" w:customStyle="1" w:styleId="QuoteChar">
    <w:name w:val="Quote Char"/>
    <w:link w:val="Quote"/>
    <w:uiPriority w:val="29"/>
    <w:rsid w:val="001C7063"/>
    <w:rPr>
      <w:i/>
      <w:iCs/>
      <w:lang w:val="x-none" w:eastAsia="x-none"/>
    </w:rPr>
  </w:style>
  <w:style w:type="paragraph" w:customStyle="1" w:styleId="FormulaBold">
    <w:name w:val="Formula Bold"/>
    <w:basedOn w:val="Normal"/>
    <w:link w:val="FormulaBoldChar"/>
    <w:autoRedefine/>
    <w:rsid w:val="002A2767"/>
    <w:pPr>
      <w:tabs>
        <w:tab w:val="left" w:pos="2340"/>
        <w:tab w:val="left" w:pos="3420"/>
      </w:tabs>
      <w:spacing w:after="240" w:line="240" w:lineRule="auto"/>
      <w:ind w:left="3420" w:hanging="2700"/>
    </w:pPr>
    <w:rPr>
      <w:rFonts w:ascii="Times New Roman" w:eastAsia="Times New Roman" w:hAnsi="Times New Roman"/>
      <w:b/>
      <w:bCs/>
      <w:sz w:val="24"/>
      <w:szCs w:val="24"/>
    </w:rPr>
  </w:style>
  <w:style w:type="character" w:customStyle="1" w:styleId="FormulaBoldChar">
    <w:name w:val="Formula Bold Char"/>
    <w:link w:val="FormulaBold"/>
    <w:locked/>
    <w:rsid w:val="002A2767"/>
    <w:rPr>
      <w:rFonts w:ascii="Times New Roman" w:eastAsia="Times New Roman" w:hAnsi="Times New Roman"/>
      <w:b/>
      <w:bCs/>
      <w:sz w:val="24"/>
      <w:szCs w:val="24"/>
    </w:rPr>
  </w:style>
  <w:style w:type="paragraph" w:styleId="BodyText">
    <w:name w:val="Body Text"/>
    <w:basedOn w:val="Normal"/>
    <w:link w:val="BodyTextChar"/>
    <w:uiPriority w:val="99"/>
    <w:unhideWhenUsed/>
    <w:rsid w:val="00984ABF"/>
    <w:pPr>
      <w:spacing w:after="120"/>
    </w:pPr>
  </w:style>
  <w:style w:type="character" w:customStyle="1" w:styleId="BodyTextChar">
    <w:name w:val="Body Text Char"/>
    <w:basedOn w:val="DefaultParagraphFont"/>
    <w:link w:val="BodyText"/>
    <w:uiPriority w:val="99"/>
    <w:rsid w:val="00984AB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625144">
      <w:bodyDiv w:val="1"/>
      <w:marLeft w:val="0"/>
      <w:marRight w:val="0"/>
      <w:marTop w:val="0"/>
      <w:marBottom w:val="0"/>
      <w:divBdr>
        <w:top w:val="none" w:sz="0" w:space="0" w:color="auto"/>
        <w:left w:val="none" w:sz="0" w:space="0" w:color="auto"/>
        <w:bottom w:val="none" w:sz="0" w:space="0" w:color="auto"/>
        <w:right w:val="none" w:sz="0" w:space="0" w:color="auto"/>
      </w:divBdr>
    </w:div>
    <w:div w:id="844709332">
      <w:bodyDiv w:val="1"/>
      <w:marLeft w:val="0"/>
      <w:marRight w:val="0"/>
      <w:marTop w:val="0"/>
      <w:marBottom w:val="0"/>
      <w:divBdr>
        <w:top w:val="none" w:sz="0" w:space="0" w:color="auto"/>
        <w:left w:val="none" w:sz="0" w:space="0" w:color="auto"/>
        <w:bottom w:val="none" w:sz="0" w:space="0" w:color="auto"/>
        <w:right w:val="none" w:sz="0" w:space="0" w:color="auto"/>
      </w:divBdr>
    </w:div>
    <w:div w:id="141724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94" TargetMode="Externa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Alex.Sills@ercot.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rittney.Albracht@ercot.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26636-E8B7-4B20-A973-35B296C64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8624</Words>
  <Characters>49158</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57667</CharactersWithSpaces>
  <SharedDoc>false</SharedDoc>
  <HLinks>
    <vt:vector size="36" baseType="variant">
      <vt:variant>
        <vt:i4>2293837</vt:i4>
      </vt:variant>
      <vt:variant>
        <vt:i4>48</vt:i4>
      </vt:variant>
      <vt:variant>
        <vt:i4>0</vt:i4>
      </vt:variant>
      <vt:variant>
        <vt:i4>5</vt:i4>
      </vt:variant>
      <vt:variant>
        <vt:lpwstr>mailto:Brittney.Albracht@ercot.com</vt:lpwstr>
      </vt:variant>
      <vt:variant>
        <vt:lpwstr/>
      </vt:variant>
      <vt:variant>
        <vt:i4>5439525</vt:i4>
      </vt:variant>
      <vt:variant>
        <vt:i4>45</vt:i4>
      </vt:variant>
      <vt:variant>
        <vt:i4>0</vt:i4>
      </vt:variant>
      <vt:variant>
        <vt:i4>5</vt:i4>
      </vt:variant>
      <vt:variant>
        <vt:lpwstr>mailto:Carl.Raish@ercot.com</vt:lpwstr>
      </vt:variant>
      <vt:variant>
        <vt:lpwstr/>
      </vt:variant>
      <vt:variant>
        <vt:i4>3866677</vt:i4>
      </vt:variant>
      <vt:variant>
        <vt:i4>18</vt:i4>
      </vt:variant>
      <vt:variant>
        <vt:i4>0</vt:i4>
      </vt:variant>
      <vt:variant>
        <vt:i4>5</vt:i4>
      </vt:variant>
      <vt:variant>
        <vt:lpwstr>https://www.ercot.com/files/docs/2023/08/25/ERCOT-Strategic-Plan-2024-2028.pdf</vt:lpwstr>
      </vt:variant>
      <vt:variant>
        <vt:lpwstr/>
      </vt:variant>
      <vt:variant>
        <vt:i4>3866677</vt:i4>
      </vt:variant>
      <vt:variant>
        <vt:i4>12</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6881403</vt:i4>
      </vt:variant>
      <vt:variant>
        <vt:i4>0</vt:i4>
      </vt:variant>
      <vt:variant>
        <vt:i4>0</vt:i4>
      </vt:variant>
      <vt:variant>
        <vt:i4>5</vt:i4>
      </vt:variant>
      <vt:variant>
        <vt:lpwstr>https://www.ercot.com/mktrules/issues/NPRR1294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Troublefield</dc:creator>
  <cp:keywords/>
  <dc:description/>
  <cp:lastModifiedBy>Brittney Albracht</cp:lastModifiedBy>
  <cp:revision>4</cp:revision>
  <dcterms:created xsi:type="dcterms:W3CDTF">2025-11-17T15:05:00Z</dcterms:created>
  <dcterms:modified xsi:type="dcterms:W3CDTF">2025-11-17T22:14:00Z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2023-10-02T13:15:08Z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9d9170ae-fd26-4aaa-a5fd-6eb45873c1f8</vt:lpwstr>
  </property>
  <property fmtid="{D5CDD505-2E9C-101B-9397-08002B2CF9AE}" pid="8" name="MSIP_Label_7084cbda-52b8-46fb-a7b7-cb5bd465ed85_ContentBits">
    <vt:lpwstr>0</vt:lpwstr>
  </property>
</Properties>
</file>